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jc w:val="both"/>
        <w:rPr>
          <w:sz w:val="20"/>
        </w:rPr>
      </w:pPr>
    </w:p>
    <w:p w:rsidR="006148BE" w:rsidRPr="00201CDB" w:rsidRDefault="006148BE" w:rsidP="006148BE">
      <w:pPr>
        <w:pStyle w:val="Sangradetextonormal"/>
        <w:tabs>
          <w:tab w:val="left" w:pos="3969"/>
        </w:tabs>
        <w:ind w:left="4111"/>
        <w:rPr>
          <w:sz w:val="44"/>
        </w:rPr>
      </w:pPr>
    </w:p>
    <w:p w:rsidR="006148BE" w:rsidRPr="00201CDB" w:rsidRDefault="006148BE" w:rsidP="006148BE">
      <w:pPr>
        <w:pStyle w:val="Sangradetextonormal"/>
        <w:tabs>
          <w:tab w:val="left" w:pos="3969"/>
        </w:tabs>
        <w:ind w:left="4111"/>
        <w:rPr>
          <w:sz w:val="44"/>
        </w:rPr>
      </w:pPr>
    </w:p>
    <w:p w:rsidR="006148BE" w:rsidRPr="00201CDB" w:rsidRDefault="006148BE" w:rsidP="006148BE">
      <w:pPr>
        <w:pStyle w:val="Sangradetextonormal"/>
        <w:tabs>
          <w:tab w:val="left" w:pos="3969"/>
        </w:tabs>
        <w:ind w:left="4111"/>
        <w:jc w:val="left"/>
        <w:rPr>
          <w:sz w:val="44"/>
        </w:rPr>
      </w:pPr>
    </w:p>
    <w:p w:rsidR="006148BE" w:rsidRPr="00201CDB" w:rsidRDefault="006148BE" w:rsidP="006148BE">
      <w:pPr>
        <w:pStyle w:val="Sangradetextonormal"/>
        <w:tabs>
          <w:tab w:val="left" w:pos="3969"/>
        </w:tabs>
        <w:ind w:left="4111"/>
        <w:jc w:val="left"/>
        <w:rPr>
          <w:sz w:val="44"/>
        </w:rPr>
      </w:pPr>
    </w:p>
    <w:p w:rsidR="006148BE" w:rsidRPr="00201CDB" w:rsidRDefault="006148BE" w:rsidP="006148BE">
      <w:pPr>
        <w:pStyle w:val="Sangradetextonormal"/>
        <w:tabs>
          <w:tab w:val="left" w:pos="3969"/>
        </w:tabs>
        <w:ind w:left="4111"/>
        <w:jc w:val="left"/>
        <w:rPr>
          <w:sz w:val="44"/>
        </w:rPr>
      </w:pPr>
    </w:p>
    <w:p w:rsidR="006148BE" w:rsidRPr="000D7313" w:rsidRDefault="006148BE" w:rsidP="006148BE">
      <w:pPr>
        <w:pStyle w:val="Sangradetextonormal"/>
        <w:tabs>
          <w:tab w:val="left" w:pos="3969"/>
        </w:tabs>
        <w:ind w:left="4111"/>
        <w:jc w:val="left"/>
        <w:rPr>
          <w:rFonts w:asciiTheme="minorHAnsi" w:hAnsiTheme="minorHAnsi" w:cstheme="minorHAnsi"/>
          <w:sz w:val="44"/>
        </w:rPr>
      </w:pPr>
      <w:r w:rsidRPr="000D7313">
        <w:rPr>
          <w:rFonts w:asciiTheme="minorHAnsi" w:hAnsiTheme="minorHAnsi" w:cstheme="minorHAnsi"/>
          <w:sz w:val="44"/>
        </w:rPr>
        <w:t>Encuesta de Presupuestos</w:t>
      </w:r>
    </w:p>
    <w:p w:rsidR="006148BE" w:rsidRPr="000D7313" w:rsidRDefault="006148BE" w:rsidP="006148BE">
      <w:pPr>
        <w:pStyle w:val="Sangradetextonormal"/>
        <w:tabs>
          <w:tab w:val="left" w:pos="3969"/>
        </w:tabs>
        <w:ind w:left="4111"/>
        <w:jc w:val="left"/>
        <w:rPr>
          <w:rFonts w:asciiTheme="minorHAnsi" w:hAnsiTheme="minorHAnsi" w:cstheme="minorHAnsi"/>
          <w:sz w:val="44"/>
        </w:rPr>
      </w:pPr>
      <w:r w:rsidRPr="000D7313">
        <w:rPr>
          <w:rFonts w:asciiTheme="minorHAnsi" w:hAnsiTheme="minorHAnsi" w:cstheme="minorHAnsi"/>
          <w:sz w:val="44"/>
        </w:rPr>
        <w:t xml:space="preserve">Familiares </w:t>
      </w:r>
    </w:p>
    <w:p w:rsidR="006148BE" w:rsidRPr="000D7313" w:rsidRDefault="00FB0EEE" w:rsidP="006148BE">
      <w:pPr>
        <w:pStyle w:val="Sangradetextonormal"/>
        <w:tabs>
          <w:tab w:val="left" w:pos="3969"/>
        </w:tabs>
        <w:ind w:left="4111"/>
        <w:jc w:val="left"/>
        <w:rPr>
          <w:rFonts w:asciiTheme="minorHAnsi" w:hAnsiTheme="minorHAnsi" w:cstheme="minorHAnsi"/>
          <w:sz w:val="44"/>
        </w:rPr>
      </w:pPr>
      <w:r w:rsidRPr="000D7313">
        <w:rPr>
          <w:rFonts w:asciiTheme="minorHAnsi" w:hAnsiTheme="minorHAnsi" w:cstheme="minorHAnsi"/>
          <w:sz w:val="44"/>
        </w:rPr>
        <w:t>Base 20</w:t>
      </w:r>
      <w:r w:rsidR="004D5CE6" w:rsidRPr="000D7313">
        <w:rPr>
          <w:rFonts w:asciiTheme="minorHAnsi" w:hAnsiTheme="minorHAnsi" w:cstheme="minorHAnsi"/>
          <w:sz w:val="44"/>
        </w:rPr>
        <w:t>0</w:t>
      </w:r>
      <w:r w:rsidR="006148BE" w:rsidRPr="000D7313">
        <w:rPr>
          <w:rFonts w:asciiTheme="minorHAnsi" w:hAnsiTheme="minorHAnsi" w:cstheme="minorHAnsi"/>
          <w:sz w:val="44"/>
        </w:rPr>
        <w:t>6.</w:t>
      </w:r>
    </w:p>
    <w:p w:rsidR="006148BE" w:rsidRPr="000D7313" w:rsidRDefault="006148BE" w:rsidP="006148BE">
      <w:pPr>
        <w:jc w:val="both"/>
        <w:rPr>
          <w:rFonts w:asciiTheme="minorHAnsi" w:hAnsiTheme="minorHAnsi" w:cstheme="minorHAnsi"/>
          <w:sz w:val="44"/>
        </w:rPr>
      </w:pPr>
    </w:p>
    <w:p w:rsidR="006148BE" w:rsidRPr="00201CDB" w:rsidRDefault="006148BE" w:rsidP="006148BE">
      <w:pPr>
        <w:jc w:val="both"/>
        <w:rPr>
          <w:sz w:val="44"/>
        </w:rPr>
      </w:pPr>
    </w:p>
    <w:p w:rsidR="006148BE" w:rsidRPr="00201CDB" w:rsidRDefault="006148BE" w:rsidP="006148BE">
      <w:pPr>
        <w:jc w:val="both"/>
        <w:rPr>
          <w:sz w:val="44"/>
        </w:rPr>
      </w:pPr>
    </w:p>
    <w:p w:rsidR="006148BE" w:rsidRPr="00201CDB" w:rsidRDefault="006148BE" w:rsidP="006148BE">
      <w:pPr>
        <w:jc w:val="both"/>
        <w:rPr>
          <w:sz w:val="44"/>
        </w:rPr>
      </w:pPr>
    </w:p>
    <w:p w:rsidR="006148BE" w:rsidRPr="00201CDB" w:rsidRDefault="006148BE" w:rsidP="006148BE">
      <w:pPr>
        <w:jc w:val="both"/>
        <w:rPr>
          <w:sz w:val="44"/>
        </w:rPr>
      </w:pPr>
    </w:p>
    <w:p w:rsidR="006148BE" w:rsidRPr="00201CDB" w:rsidRDefault="006148BE" w:rsidP="006148BE">
      <w:pPr>
        <w:jc w:val="both"/>
        <w:rPr>
          <w:sz w:val="44"/>
        </w:rPr>
      </w:pPr>
    </w:p>
    <w:p w:rsidR="006148BE" w:rsidRPr="00201CDB" w:rsidRDefault="006148BE" w:rsidP="006148BE">
      <w:pPr>
        <w:jc w:val="both"/>
        <w:rPr>
          <w:sz w:val="44"/>
        </w:rPr>
      </w:pPr>
    </w:p>
    <w:p w:rsidR="006148BE" w:rsidRPr="000D7313" w:rsidRDefault="006148BE" w:rsidP="006148BE">
      <w:pPr>
        <w:pStyle w:val="Sangra2detindependiente"/>
        <w:rPr>
          <w:rFonts w:asciiTheme="minorHAnsi" w:hAnsiTheme="minorHAnsi" w:cstheme="minorHAnsi"/>
        </w:rPr>
      </w:pPr>
      <w:r w:rsidRPr="000D7313">
        <w:rPr>
          <w:rFonts w:asciiTheme="minorHAnsi" w:hAnsiTheme="minorHAnsi" w:cstheme="minorHAnsi"/>
        </w:rPr>
        <w:t>Ficheros de Usuario</w:t>
      </w:r>
    </w:p>
    <w:p w:rsidR="006148BE" w:rsidRPr="000D7313" w:rsidRDefault="006148BE" w:rsidP="006148BE">
      <w:pPr>
        <w:pStyle w:val="Sangra2detindependiente"/>
        <w:rPr>
          <w:rFonts w:asciiTheme="minorHAnsi" w:hAnsiTheme="minorHAnsi" w:cstheme="minorHAnsi"/>
        </w:rPr>
      </w:pPr>
      <w:r w:rsidRPr="000D7313">
        <w:rPr>
          <w:rFonts w:asciiTheme="minorHAnsi" w:hAnsiTheme="minorHAnsi" w:cstheme="minorHAnsi"/>
        </w:rPr>
        <w:t xml:space="preserve">Año </w:t>
      </w:r>
      <w:r w:rsidR="00BE51F9" w:rsidRPr="000D7313">
        <w:rPr>
          <w:rFonts w:asciiTheme="minorHAnsi" w:hAnsiTheme="minorHAnsi" w:cstheme="minorHAnsi"/>
        </w:rPr>
        <w:t>20</w:t>
      </w:r>
      <w:r w:rsidR="00357F4C" w:rsidRPr="000D7313">
        <w:rPr>
          <w:rFonts w:asciiTheme="minorHAnsi" w:hAnsiTheme="minorHAnsi" w:cstheme="minorHAnsi"/>
        </w:rPr>
        <w:t>2</w:t>
      </w:r>
      <w:r w:rsidR="00FB0EEE" w:rsidRPr="000D7313">
        <w:rPr>
          <w:rFonts w:asciiTheme="minorHAnsi" w:hAnsiTheme="minorHAnsi" w:cstheme="minorHAnsi"/>
        </w:rPr>
        <w:t>4</w:t>
      </w:r>
    </w:p>
    <w:p w:rsidR="006148BE" w:rsidRPr="000D7313" w:rsidRDefault="006148BE" w:rsidP="006148BE">
      <w:pPr>
        <w:ind w:left="4111"/>
        <w:jc w:val="both"/>
        <w:rPr>
          <w:rFonts w:asciiTheme="minorHAnsi" w:hAnsiTheme="minorHAnsi" w:cstheme="minorHAnsi"/>
          <w:b/>
          <w:sz w:val="32"/>
        </w:rPr>
      </w:pPr>
    </w:p>
    <w:p w:rsidR="006148BE" w:rsidRPr="00201CDB" w:rsidRDefault="006148BE" w:rsidP="006148BE">
      <w:pPr>
        <w:ind w:left="4111"/>
        <w:jc w:val="both"/>
        <w:rPr>
          <w:b/>
          <w:sz w:val="32"/>
        </w:rPr>
      </w:pPr>
    </w:p>
    <w:p w:rsidR="006148BE" w:rsidRPr="00201CDB" w:rsidRDefault="006148BE" w:rsidP="006148BE">
      <w:pPr>
        <w:ind w:left="4111"/>
        <w:jc w:val="both"/>
        <w:rPr>
          <w:b/>
          <w:sz w:val="32"/>
        </w:rPr>
      </w:pPr>
    </w:p>
    <w:p w:rsidR="006148BE" w:rsidRPr="00201CDB" w:rsidRDefault="006148BE" w:rsidP="006148BE">
      <w:pPr>
        <w:ind w:left="4111"/>
        <w:jc w:val="both"/>
        <w:rPr>
          <w:b/>
          <w:sz w:val="32"/>
        </w:rPr>
      </w:pPr>
    </w:p>
    <w:p w:rsidR="006148BE" w:rsidRPr="00201CDB" w:rsidRDefault="006148BE" w:rsidP="006148BE">
      <w:pPr>
        <w:ind w:left="4111"/>
        <w:jc w:val="both"/>
        <w:rPr>
          <w:b/>
          <w:sz w:val="32"/>
        </w:rPr>
      </w:pPr>
    </w:p>
    <w:p w:rsidR="006148BE" w:rsidRPr="00201CDB" w:rsidRDefault="006148BE" w:rsidP="006148BE">
      <w:pPr>
        <w:pStyle w:val="Ttulondice"/>
        <w:rPr>
          <w:lang w:val="es-ES"/>
        </w:rPr>
      </w:pPr>
    </w:p>
    <w:p w:rsidR="006148BE" w:rsidRPr="00237822" w:rsidRDefault="006148BE" w:rsidP="006148BE">
      <w:pPr>
        <w:pStyle w:val="Ttulondice"/>
        <w:rPr>
          <w:lang w:val="es-ES"/>
        </w:rPr>
        <w:sectPr w:rsidR="006148BE" w:rsidRPr="00237822">
          <w:footerReference w:type="even" r:id="rId8"/>
          <w:footerReference w:type="default" r:id="rId9"/>
          <w:footnotePr>
            <w:numRestart w:val="eachPage"/>
          </w:footnotePr>
          <w:pgSz w:w="11906" w:h="16838"/>
          <w:pgMar w:top="284" w:right="1701" w:bottom="1417" w:left="1701" w:header="720" w:footer="720" w:gutter="0"/>
          <w:pgNumType w:start="1"/>
          <w:cols w:space="720"/>
          <w:titlePg/>
        </w:sectPr>
      </w:pPr>
    </w:p>
    <w:p w:rsidR="006148BE" w:rsidRPr="00201CDB" w:rsidRDefault="006148BE" w:rsidP="006148BE">
      <w:pPr>
        <w:pStyle w:val="Ttulondice"/>
      </w:pPr>
    </w:p>
    <w:p w:rsidR="006148BE" w:rsidRPr="00201CDB" w:rsidRDefault="006148BE" w:rsidP="006148BE">
      <w:pPr>
        <w:pStyle w:val="Ttulondice"/>
        <w:ind w:left="709" w:firstLine="709"/>
      </w:pPr>
      <w:r w:rsidRPr="00201CDB">
        <w:t>Índice</w:t>
      </w:r>
    </w:p>
    <w:p w:rsidR="006148BE" w:rsidRPr="00201CDB" w:rsidRDefault="006148BE" w:rsidP="006148BE">
      <w:pPr>
        <w:tabs>
          <w:tab w:val="left" w:pos="454"/>
        </w:tabs>
        <w:ind w:left="2041"/>
      </w:pPr>
    </w:p>
    <w:p w:rsidR="006148BE" w:rsidRPr="00201CDB" w:rsidRDefault="006148BE" w:rsidP="006148BE">
      <w:pPr>
        <w:tabs>
          <w:tab w:val="left" w:pos="454"/>
        </w:tabs>
        <w:ind w:left="2041"/>
        <w:sectPr w:rsidR="006148BE" w:rsidRPr="00201CDB">
          <w:footerReference w:type="even" r:id="rId10"/>
          <w:footerReference w:type="default" r:id="rId11"/>
          <w:footnotePr>
            <w:numRestart w:val="eachPage"/>
          </w:footnotePr>
          <w:pgSz w:w="11906" w:h="16838"/>
          <w:pgMar w:top="284" w:right="1701" w:bottom="1417" w:left="1701" w:header="720" w:footer="720" w:gutter="0"/>
          <w:pgNumType w:start="1"/>
          <w:cols w:space="720"/>
        </w:sectPr>
      </w:pPr>
    </w:p>
    <w:p w:rsidR="006148BE" w:rsidRPr="00201CDB" w:rsidRDefault="006148BE" w:rsidP="006148BE">
      <w:pPr>
        <w:tabs>
          <w:tab w:val="left" w:pos="454"/>
        </w:tabs>
        <w:ind w:left="2041"/>
      </w:pPr>
    </w:p>
    <w:p w:rsidR="006148BE" w:rsidRPr="00201CDB" w:rsidRDefault="006148BE" w:rsidP="006148BE">
      <w:pPr>
        <w:pStyle w:val="indice"/>
        <w:tabs>
          <w:tab w:val="clear" w:pos="8675"/>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1in"/>
        <w:tabs>
          <w:tab w:val="clear" w:pos="2041"/>
          <w:tab w:val="clear" w:pos="8675"/>
          <w:tab w:val="left" w:pos="1276"/>
          <w:tab w:val="right" w:pos="8364"/>
        </w:tabs>
        <w:ind w:left="1560" w:right="-1" w:hanging="284"/>
        <w:rPr>
          <w:rStyle w:val="nmero"/>
        </w:rPr>
      </w:pPr>
      <w:r w:rsidRPr="00201CDB">
        <w:tab/>
        <w:t xml:space="preserve">Índice </w:t>
      </w:r>
      <w:r w:rsidRPr="00201CDB">
        <w:tab/>
      </w:r>
      <w:r w:rsidRPr="00201CDB">
        <w:rPr>
          <w:rStyle w:val="nmero"/>
        </w:rPr>
        <w:t>1</w:t>
      </w:r>
    </w:p>
    <w:p w:rsidR="006148BE" w:rsidRPr="00201CDB" w:rsidRDefault="006148BE" w:rsidP="006148BE">
      <w:pPr>
        <w:pStyle w:val="indice"/>
        <w:tabs>
          <w:tab w:val="clear" w:pos="8675"/>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1in"/>
        <w:tabs>
          <w:tab w:val="clear" w:pos="8675"/>
          <w:tab w:val="right" w:pos="8364"/>
        </w:tabs>
        <w:ind w:right="-1"/>
        <w:rPr>
          <w:rStyle w:val="nmero"/>
        </w:rPr>
      </w:pPr>
      <w:r w:rsidRPr="00201CDB">
        <w:tab/>
        <w:t>Introducción</w:t>
      </w:r>
      <w:r w:rsidRPr="00201CDB">
        <w:tab/>
      </w:r>
      <w:r w:rsidRPr="00201CDB">
        <w:rPr>
          <w:rStyle w:val="nmero"/>
        </w:rPr>
        <w:t>3</w:t>
      </w:r>
    </w:p>
    <w:p w:rsidR="006148BE" w:rsidRPr="00201CDB" w:rsidRDefault="006148BE" w:rsidP="006148BE">
      <w:pPr>
        <w:pStyle w:val="indice"/>
        <w:tabs>
          <w:tab w:val="clear" w:pos="8675"/>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2in"/>
        <w:numPr>
          <w:ilvl w:val="0"/>
          <w:numId w:val="1"/>
        </w:numPr>
        <w:tabs>
          <w:tab w:val="clear" w:pos="8675"/>
          <w:tab w:val="right" w:pos="8364"/>
        </w:tabs>
        <w:ind w:right="-1"/>
        <w:rPr>
          <w:sz w:val="18"/>
        </w:rPr>
      </w:pPr>
      <w:r w:rsidRPr="00201CDB">
        <w:t xml:space="preserve">Diferencias fundamentales entre la ECPF Base 97 </w:t>
      </w:r>
    </w:p>
    <w:p w:rsidR="006148BE" w:rsidRPr="00201CDB" w:rsidRDefault="006148BE" w:rsidP="006148BE">
      <w:pPr>
        <w:pStyle w:val="g2in"/>
        <w:tabs>
          <w:tab w:val="clear" w:pos="8675"/>
          <w:tab w:val="right" w:pos="8364"/>
        </w:tabs>
        <w:ind w:left="1588" w:right="-1" w:firstLine="0"/>
        <w:rPr>
          <w:rStyle w:val="nmero"/>
        </w:rPr>
      </w:pPr>
      <w:r w:rsidRPr="00201CDB">
        <w:tab/>
      </w:r>
      <w:proofErr w:type="gramStart"/>
      <w:r w:rsidRPr="00201CDB">
        <w:t>y</w:t>
      </w:r>
      <w:proofErr w:type="gramEnd"/>
      <w:r w:rsidRPr="00201CDB">
        <w:t xml:space="preserve"> la EPF 2006</w:t>
      </w:r>
      <w:r w:rsidRPr="00201CDB">
        <w:tab/>
      </w:r>
      <w:r w:rsidR="008578C7">
        <w:rPr>
          <w:rStyle w:val="nmero"/>
        </w:rPr>
        <w:t>5</w:t>
      </w:r>
    </w:p>
    <w:p w:rsidR="006148BE" w:rsidRPr="00201CDB" w:rsidRDefault="006148BE" w:rsidP="006148BE">
      <w:pPr>
        <w:pStyle w:val="lineain"/>
        <w:tabs>
          <w:tab w:val="right" w:pos="8364"/>
        </w:tabs>
        <w:ind w:right="-1"/>
      </w:pPr>
    </w:p>
    <w:p w:rsidR="006148BE" w:rsidRPr="00201CDB" w:rsidRDefault="006148BE" w:rsidP="006148BE">
      <w:pPr>
        <w:pStyle w:val="g2in"/>
        <w:numPr>
          <w:ilvl w:val="0"/>
          <w:numId w:val="1"/>
        </w:numPr>
        <w:tabs>
          <w:tab w:val="clear" w:pos="8675"/>
          <w:tab w:val="right" w:pos="8364"/>
        </w:tabs>
        <w:ind w:right="-1"/>
      </w:pPr>
      <w:r w:rsidRPr="00201CDB">
        <w:t>Principales características de la EPF 2006</w:t>
      </w:r>
      <w:r w:rsidRPr="00201CDB">
        <w:tab/>
      </w:r>
      <w:r w:rsidR="008578C7">
        <w:rPr>
          <w:rStyle w:val="nmero"/>
        </w:rPr>
        <w:t>6</w:t>
      </w:r>
    </w:p>
    <w:p w:rsidR="006148BE" w:rsidRPr="00201CDB" w:rsidRDefault="006148BE" w:rsidP="006148BE">
      <w:pPr>
        <w:pStyle w:val="lineain"/>
        <w:tabs>
          <w:tab w:val="right" w:pos="8364"/>
        </w:tabs>
        <w:ind w:right="-1"/>
      </w:pPr>
    </w:p>
    <w:p w:rsidR="006148BE" w:rsidRPr="00201CDB" w:rsidRDefault="006148BE" w:rsidP="006148BE">
      <w:pPr>
        <w:pStyle w:val="g2in"/>
        <w:tabs>
          <w:tab w:val="clear" w:pos="8675"/>
          <w:tab w:val="right" w:pos="8364"/>
        </w:tabs>
        <w:ind w:left="2098" w:right="-1" w:firstLine="0"/>
        <w:rPr>
          <w:sz w:val="18"/>
        </w:rPr>
      </w:pPr>
      <w:r w:rsidRPr="00201CDB">
        <w:rPr>
          <w:b w:val="0"/>
        </w:rPr>
        <w:t>2.1 Objetivos</w:t>
      </w:r>
      <w:r w:rsidRPr="00201CDB">
        <w:rPr>
          <w:sz w:val="18"/>
        </w:rPr>
        <w:tab/>
      </w:r>
      <w:r w:rsidR="008578C7">
        <w:rPr>
          <w:b w:val="0"/>
          <w:sz w:val="18"/>
        </w:rPr>
        <w:t>6</w:t>
      </w: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8675"/>
          <w:tab w:val="right" w:pos="8364"/>
        </w:tabs>
        <w:ind w:left="2127" w:right="-1" w:firstLine="0"/>
        <w:rPr>
          <w:sz w:val="18"/>
        </w:rPr>
      </w:pPr>
      <w:r w:rsidRPr="00201CDB">
        <w:rPr>
          <w:b w:val="0"/>
        </w:rPr>
        <w:t>2.2 Gasto de consumo de los hogares</w:t>
      </w:r>
      <w:r w:rsidRPr="00201CDB">
        <w:rPr>
          <w:sz w:val="18"/>
        </w:rPr>
        <w:tab/>
      </w:r>
      <w:r w:rsidR="008578C7">
        <w:rPr>
          <w:b w:val="0"/>
          <w:sz w:val="18"/>
        </w:rPr>
        <w:t>6</w:t>
      </w:r>
    </w:p>
    <w:p w:rsidR="006148BE" w:rsidRPr="00201CDB" w:rsidRDefault="006148BE" w:rsidP="006148BE">
      <w:pPr>
        <w:pStyle w:val="lineain"/>
        <w:tabs>
          <w:tab w:val="right" w:pos="8364"/>
        </w:tabs>
        <w:ind w:right="-1"/>
        <w:rPr>
          <w:b/>
          <w:sz w:val="18"/>
        </w:rPr>
      </w:pPr>
    </w:p>
    <w:p w:rsidR="006148BE" w:rsidRPr="00201CDB" w:rsidRDefault="006148BE" w:rsidP="006148BE">
      <w:pPr>
        <w:pStyle w:val="lineain"/>
        <w:tabs>
          <w:tab w:val="right" w:pos="8364"/>
        </w:tabs>
        <w:ind w:right="-1"/>
        <w:rPr>
          <w:b/>
          <w:sz w:val="18"/>
        </w:rPr>
      </w:pPr>
    </w:p>
    <w:p w:rsidR="00AD7B88" w:rsidRDefault="006148BE" w:rsidP="006148BE">
      <w:pPr>
        <w:pStyle w:val="g2in"/>
        <w:tabs>
          <w:tab w:val="clear" w:pos="8675"/>
          <w:tab w:val="right" w:pos="8364"/>
        </w:tabs>
        <w:ind w:left="2127" w:right="-1" w:firstLine="0"/>
        <w:rPr>
          <w:b w:val="0"/>
        </w:rPr>
      </w:pPr>
      <w:r w:rsidRPr="00201CDB">
        <w:rPr>
          <w:b w:val="0"/>
        </w:rPr>
        <w:t>2.3</w:t>
      </w:r>
      <w:r w:rsidR="00C611A4">
        <w:rPr>
          <w:b w:val="0"/>
        </w:rPr>
        <w:t xml:space="preserve"> Clasificaci</w:t>
      </w:r>
      <w:r w:rsidR="00727E32">
        <w:rPr>
          <w:b w:val="0"/>
        </w:rPr>
        <w:t>ón de gasto (COICOP</w:t>
      </w:r>
      <w:r w:rsidR="00786B33">
        <w:rPr>
          <w:b w:val="0"/>
        </w:rPr>
        <w:t xml:space="preserve"> 2018</w:t>
      </w:r>
      <w:r w:rsidR="00AD7B88">
        <w:rPr>
          <w:b w:val="0"/>
        </w:rPr>
        <w:t>):</w:t>
      </w:r>
      <w:r w:rsidR="00C611A4">
        <w:rPr>
          <w:b w:val="0"/>
        </w:rPr>
        <w:t xml:space="preserve"> </w:t>
      </w:r>
    </w:p>
    <w:p w:rsidR="006148BE" w:rsidRPr="00201CDB" w:rsidRDefault="00AD7B88" w:rsidP="006148BE">
      <w:pPr>
        <w:pStyle w:val="g2in"/>
        <w:tabs>
          <w:tab w:val="clear" w:pos="8675"/>
          <w:tab w:val="right" w:pos="8364"/>
        </w:tabs>
        <w:ind w:left="2127" w:right="-1" w:firstLine="0"/>
        <w:rPr>
          <w:sz w:val="18"/>
        </w:rPr>
      </w:pPr>
      <w:r>
        <w:rPr>
          <w:b w:val="0"/>
        </w:rPr>
        <w:t xml:space="preserve">      </w:t>
      </w:r>
      <w:r w:rsidR="00727E32">
        <w:rPr>
          <w:b w:val="0"/>
        </w:rPr>
        <w:t>C</w:t>
      </w:r>
      <w:r>
        <w:rPr>
          <w:b w:val="0"/>
        </w:rPr>
        <w:t>lasificaciones</w:t>
      </w:r>
      <w:r w:rsidR="00C611A4">
        <w:rPr>
          <w:b w:val="0"/>
        </w:rPr>
        <w:t xml:space="preserve"> de recog</w:t>
      </w:r>
      <w:r w:rsidR="00727E32">
        <w:rPr>
          <w:b w:val="0"/>
        </w:rPr>
        <w:t>i</w:t>
      </w:r>
      <w:r>
        <w:rPr>
          <w:b w:val="0"/>
        </w:rPr>
        <w:t>da y de tabulación</w:t>
      </w:r>
      <w:r w:rsidR="006148BE" w:rsidRPr="00201CDB">
        <w:rPr>
          <w:rStyle w:val="nmero"/>
        </w:rPr>
        <w:tab/>
      </w:r>
      <w:r w:rsidR="008578C7">
        <w:rPr>
          <w:rStyle w:val="nmero"/>
        </w:rPr>
        <w:t>7</w:t>
      </w:r>
    </w:p>
    <w:p w:rsidR="006148BE" w:rsidRPr="00201CDB" w:rsidRDefault="006148BE" w:rsidP="006148BE">
      <w:pPr>
        <w:pStyle w:val="lineain"/>
        <w:tabs>
          <w:tab w:val="right" w:pos="8364"/>
        </w:tabs>
        <w:ind w:right="-1"/>
        <w:rPr>
          <w:b/>
          <w:sz w:val="18"/>
        </w:rPr>
      </w:pPr>
    </w:p>
    <w:p w:rsidR="006148BE" w:rsidRPr="00201CDB" w:rsidRDefault="006148BE" w:rsidP="006148BE">
      <w:pPr>
        <w:pStyle w:val="lineain"/>
        <w:tabs>
          <w:tab w:val="right" w:pos="8364"/>
        </w:tabs>
        <w:ind w:right="-1"/>
        <w:rPr>
          <w:b/>
          <w:sz w:val="18"/>
        </w:rPr>
      </w:pPr>
    </w:p>
    <w:p w:rsidR="006148BE" w:rsidRDefault="006148BE" w:rsidP="006148BE">
      <w:pPr>
        <w:pStyle w:val="g2in"/>
        <w:tabs>
          <w:tab w:val="clear" w:pos="2041"/>
          <w:tab w:val="clear" w:pos="8675"/>
          <w:tab w:val="left" w:pos="1985"/>
          <w:tab w:val="right" w:pos="8364"/>
        </w:tabs>
        <w:ind w:left="2127" w:right="-1" w:firstLine="0"/>
        <w:rPr>
          <w:b w:val="0"/>
          <w:sz w:val="18"/>
        </w:rPr>
      </w:pPr>
      <w:r w:rsidRPr="00201CDB">
        <w:rPr>
          <w:b w:val="0"/>
        </w:rPr>
        <w:t xml:space="preserve">2.4 </w:t>
      </w:r>
      <w:r w:rsidR="00C611A4" w:rsidRPr="00201CDB">
        <w:rPr>
          <w:b w:val="0"/>
        </w:rPr>
        <w:t>Desagregación geográfica y funcional</w:t>
      </w:r>
      <w:r w:rsidRPr="00201CDB">
        <w:rPr>
          <w:sz w:val="18"/>
        </w:rPr>
        <w:tab/>
      </w:r>
      <w:r w:rsidR="008578C7">
        <w:rPr>
          <w:sz w:val="18"/>
        </w:rPr>
        <w:t>8</w:t>
      </w:r>
    </w:p>
    <w:p w:rsidR="00C611A4" w:rsidRPr="00201CDB" w:rsidRDefault="00C611A4" w:rsidP="00C611A4">
      <w:pPr>
        <w:pStyle w:val="lineain"/>
        <w:tabs>
          <w:tab w:val="right" w:pos="8364"/>
        </w:tabs>
        <w:ind w:right="-1"/>
        <w:rPr>
          <w:b/>
          <w:sz w:val="18"/>
        </w:rPr>
      </w:pPr>
    </w:p>
    <w:p w:rsidR="00C611A4" w:rsidRPr="00201CDB" w:rsidRDefault="00C611A4" w:rsidP="00C611A4">
      <w:pPr>
        <w:pStyle w:val="lineain"/>
        <w:tabs>
          <w:tab w:val="right" w:pos="8364"/>
        </w:tabs>
        <w:ind w:right="-1"/>
        <w:rPr>
          <w:b/>
          <w:sz w:val="18"/>
        </w:rPr>
      </w:pPr>
    </w:p>
    <w:p w:rsidR="00C611A4" w:rsidRPr="00C611A4" w:rsidRDefault="00C611A4" w:rsidP="00C611A4">
      <w:pPr>
        <w:pStyle w:val="g2in"/>
        <w:tabs>
          <w:tab w:val="clear" w:pos="2041"/>
          <w:tab w:val="clear" w:pos="8675"/>
          <w:tab w:val="left" w:pos="1985"/>
          <w:tab w:val="right" w:pos="8364"/>
        </w:tabs>
        <w:ind w:left="2127" w:right="-1" w:firstLine="0"/>
        <w:rPr>
          <w:sz w:val="18"/>
        </w:rPr>
      </w:pPr>
      <w:r w:rsidRPr="00201CDB">
        <w:rPr>
          <w:b w:val="0"/>
        </w:rPr>
        <w:t>2.</w:t>
      </w:r>
      <w:r>
        <w:rPr>
          <w:b w:val="0"/>
        </w:rPr>
        <w:t>5</w:t>
      </w:r>
      <w:r w:rsidRPr="00201CDB">
        <w:rPr>
          <w:b w:val="0"/>
        </w:rPr>
        <w:t xml:space="preserve"> Diseño </w:t>
      </w:r>
      <w:proofErr w:type="spellStart"/>
      <w:r w:rsidRPr="00201CDB">
        <w:rPr>
          <w:b w:val="0"/>
        </w:rPr>
        <w:t>muestral</w:t>
      </w:r>
      <w:proofErr w:type="spellEnd"/>
      <w:r w:rsidRPr="00201CDB">
        <w:rPr>
          <w:b w:val="0"/>
        </w:rPr>
        <w:t xml:space="preserve"> </w:t>
      </w:r>
      <w:r w:rsidRPr="00201CDB">
        <w:rPr>
          <w:sz w:val="18"/>
        </w:rPr>
        <w:tab/>
      </w:r>
      <w:r w:rsidR="008578C7">
        <w:rPr>
          <w:sz w:val="18"/>
        </w:rPr>
        <w:t>9</w:t>
      </w:r>
    </w:p>
    <w:p w:rsidR="006148BE" w:rsidRPr="00201CDB" w:rsidRDefault="006148BE" w:rsidP="006148BE">
      <w:pPr>
        <w:pStyle w:val="lineain"/>
        <w:tabs>
          <w:tab w:val="right" w:pos="8364"/>
        </w:tabs>
        <w:ind w:right="-1"/>
        <w:rPr>
          <w:b/>
          <w:sz w:val="18"/>
        </w:rPr>
      </w:pPr>
    </w:p>
    <w:p w:rsidR="00C611A4" w:rsidRPr="00C611A4" w:rsidRDefault="00C611A4" w:rsidP="00C611A4">
      <w:pPr>
        <w:pStyle w:val="g2in"/>
        <w:tabs>
          <w:tab w:val="clear" w:pos="8675"/>
          <w:tab w:val="right" w:pos="8364"/>
        </w:tabs>
        <w:ind w:left="2127" w:right="-1" w:firstLine="0"/>
        <w:rPr>
          <w:b w:val="0"/>
          <w:sz w:val="18"/>
        </w:rPr>
      </w:pPr>
      <w:r>
        <w:rPr>
          <w:b w:val="0"/>
        </w:rPr>
        <w:t>2.6</w:t>
      </w:r>
      <w:r w:rsidR="006148BE" w:rsidRPr="00201CDB">
        <w:rPr>
          <w:b w:val="0"/>
        </w:rPr>
        <w:t xml:space="preserve"> Esquema de colaboración de los hogares</w:t>
      </w:r>
      <w:r w:rsidR="006148BE" w:rsidRPr="00201CDB">
        <w:rPr>
          <w:sz w:val="18"/>
        </w:rPr>
        <w:tab/>
      </w:r>
      <w:r w:rsidR="008578C7">
        <w:rPr>
          <w:sz w:val="18"/>
        </w:rPr>
        <w:t>9</w:t>
      </w:r>
    </w:p>
    <w:p w:rsidR="006148BE" w:rsidRPr="00201CDB" w:rsidRDefault="006148BE" w:rsidP="006148BE">
      <w:pPr>
        <w:pStyle w:val="lineain"/>
        <w:tabs>
          <w:tab w:val="right" w:pos="8364"/>
        </w:tabs>
        <w:ind w:right="-1"/>
      </w:pPr>
    </w:p>
    <w:p w:rsidR="006148BE" w:rsidRPr="00201CDB" w:rsidRDefault="006148BE" w:rsidP="006148BE">
      <w:pPr>
        <w:pStyle w:val="g2in"/>
        <w:numPr>
          <w:ilvl w:val="0"/>
          <w:numId w:val="1"/>
        </w:numPr>
        <w:tabs>
          <w:tab w:val="clear" w:pos="8675"/>
          <w:tab w:val="right" w:pos="8364"/>
        </w:tabs>
        <w:ind w:right="-1"/>
        <w:rPr>
          <w:rStyle w:val="nmero"/>
        </w:rPr>
      </w:pPr>
      <w:r w:rsidRPr="00201CDB">
        <w:t>Contenido de los ficheros</w:t>
      </w:r>
      <w:r w:rsidRPr="00201CDB">
        <w:tab/>
      </w:r>
      <w:r w:rsidR="008578C7">
        <w:t>11</w:t>
      </w:r>
    </w:p>
    <w:p w:rsidR="006148BE" w:rsidRPr="00201CDB" w:rsidRDefault="006148BE" w:rsidP="006148BE">
      <w:pPr>
        <w:pStyle w:val="lineain"/>
        <w:tabs>
          <w:tab w:val="right" w:pos="8364"/>
        </w:tabs>
        <w:ind w:right="-1"/>
      </w:pP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8675"/>
          <w:tab w:val="right" w:pos="8364"/>
        </w:tabs>
        <w:ind w:left="2127" w:right="-1" w:firstLine="0"/>
        <w:rPr>
          <w:sz w:val="18"/>
        </w:rPr>
      </w:pPr>
      <w:r w:rsidRPr="00201CDB">
        <w:rPr>
          <w:b w:val="0"/>
        </w:rPr>
        <w:t>3.1 Fichero de</w:t>
      </w:r>
      <w:r w:rsidR="00786B33">
        <w:rPr>
          <w:b w:val="0"/>
        </w:rPr>
        <w:t xml:space="preserve"> </w:t>
      </w:r>
      <w:r w:rsidRPr="00201CDB">
        <w:rPr>
          <w:b w:val="0"/>
        </w:rPr>
        <w:t>hogar</w:t>
      </w:r>
      <w:r w:rsidRPr="00201CDB">
        <w:rPr>
          <w:sz w:val="18"/>
        </w:rPr>
        <w:tab/>
      </w:r>
      <w:r w:rsidR="008578C7">
        <w:rPr>
          <w:sz w:val="18"/>
        </w:rPr>
        <w:t>11</w:t>
      </w:r>
    </w:p>
    <w:p w:rsidR="006148BE" w:rsidRPr="00201CDB" w:rsidRDefault="006148BE" w:rsidP="006148BE">
      <w:pPr>
        <w:pStyle w:val="lineain"/>
        <w:tabs>
          <w:tab w:val="right" w:pos="8364"/>
        </w:tabs>
        <w:ind w:right="-1"/>
        <w:rPr>
          <w:b/>
          <w:sz w:val="18"/>
        </w:rPr>
      </w:pPr>
    </w:p>
    <w:p w:rsidR="00786B33" w:rsidRDefault="006148BE" w:rsidP="006148BE">
      <w:pPr>
        <w:pStyle w:val="g2in"/>
        <w:tabs>
          <w:tab w:val="clear" w:pos="2041"/>
          <w:tab w:val="clear" w:pos="8675"/>
          <w:tab w:val="left" w:pos="1985"/>
          <w:tab w:val="right" w:pos="8364"/>
        </w:tabs>
        <w:ind w:left="2127" w:right="-1" w:firstLine="0"/>
        <w:rPr>
          <w:b w:val="0"/>
        </w:rPr>
      </w:pPr>
      <w:r w:rsidRPr="00201CDB">
        <w:rPr>
          <w:b w:val="0"/>
        </w:rPr>
        <w:t>3.</w:t>
      </w:r>
      <w:r w:rsidR="00786B33">
        <w:rPr>
          <w:b w:val="0"/>
        </w:rPr>
        <w:t>2</w:t>
      </w:r>
      <w:r w:rsidRPr="00201CDB">
        <w:rPr>
          <w:b w:val="0"/>
        </w:rPr>
        <w:t xml:space="preserve"> Fichero de gastos</w:t>
      </w:r>
      <w:r w:rsidR="008578C7">
        <w:rPr>
          <w:b w:val="0"/>
        </w:rPr>
        <w:t xml:space="preserve">                                                    </w:t>
      </w:r>
      <w:r w:rsidR="008578C7">
        <w:rPr>
          <w:sz w:val="18"/>
        </w:rPr>
        <w:t>12</w:t>
      </w:r>
    </w:p>
    <w:p w:rsidR="00786B33" w:rsidRPr="00201CDB" w:rsidRDefault="00786B33" w:rsidP="00786B33">
      <w:pPr>
        <w:pStyle w:val="lineain"/>
        <w:tabs>
          <w:tab w:val="right" w:pos="8364"/>
        </w:tabs>
        <w:ind w:right="-1"/>
        <w:rPr>
          <w:b/>
          <w:sz w:val="18"/>
        </w:rPr>
      </w:pPr>
    </w:p>
    <w:p w:rsidR="00786B33" w:rsidRPr="00201CDB" w:rsidRDefault="00786B33" w:rsidP="00786B33">
      <w:pPr>
        <w:pStyle w:val="lineain"/>
        <w:tabs>
          <w:tab w:val="right" w:pos="8364"/>
        </w:tabs>
        <w:ind w:right="-1"/>
        <w:rPr>
          <w:b/>
          <w:sz w:val="18"/>
        </w:rPr>
      </w:pPr>
    </w:p>
    <w:p w:rsidR="00786B33" w:rsidRDefault="00786B33" w:rsidP="00786B33">
      <w:pPr>
        <w:pStyle w:val="g2in"/>
        <w:tabs>
          <w:tab w:val="clear" w:pos="2041"/>
          <w:tab w:val="clear" w:pos="8675"/>
          <w:tab w:val="left" w:pos="1985"/>
          <w:tab w:val="right" w:pos="8364"/>
        </w:tabs>
        <w:ind w:left="2127" w:right="-1" w:firstLine="0"/>
        <w:rPr>
          <w:b w:val="0"/>
        </w:rPr>
      </w:pPr>
      <w:r w:rsidRPr="00201CDB">
        <w:rPr>
          <w:b w:val="0"/>
        </w:rPr>
        <w:t>3.</w:t>
      </w:r>
      <w:r>
        <w:rPr>
          <w:b w:val="0"/>
        </w:rPr>
        <w:t>3</w:t>
      </w:r>
      <w:r w:rsidRPr="00201CDB">
        <w:rPr>
          <w:b w:val="0"/>
        </w:rPr>
        <w:t xml:space="preserve"> Fichero de los miembros del hogar</w:t>
      </w:r>
      <w:r w:rsidR="008578C7">
        <w:rPr>
          <w:b w:val="0"/>
        </w:rPr>
        <w:t xml:space="preserve">                             </w:t>
      </w:r>
      <w:r w:rsidR="008578C7">
        <w:rPr>
          <w:sz w:val="18"/>
        </w:rPr>
        <w:t>13</w:t>
      </w:r>
    </w:p>
    <w:p w:rsidR="00786B33" w:rsidRPr="00201CDB" w:rsidRDefault="00786B33" w:rsidP="00786B33">
      <w:pPr>
        <w:pStyle w:val="lineain"/>
        <w:tabs>
          <w:tab w:val="right" w:pos="8364"/>
        </w:tabs>
        <w:ind w:right="-1"/>
        <w:rPr>
          <w:b/>
          <w:sz w:val="18"/>
        </w:rPr>
      </w:pPr>
    </w:p>
    <w:p w:rsidR="00786B33" w:rsidRPr="00201CDB" w:rsidRDefault="00786B33" w:rsidP="00786B33">
      <w:pPr>
        <w:pStyle w:val="g2in"/>
        <w:tabs>
          <w:tab w:val="clear" w:pos="2041"/>
          <w:tab w:val="clear" w:pos="8675"/>
          <w:tab w:val="left" w:pos="1985"/>
          <w:tab w:val="right" w:pos="8364"/>
        </w:tabs>
        <w:ind w:left="2127" w:right="-1" w:firstLine="0"/>
        <w:rPr>
          <w:rStyle w:val="nmero"/>
        </w:rPr>
      </w:pPr>
      <w:r w:rsidRPr="00201CDB">
        <w:rPr>
          <w:b w:val="0"/>
        </w:rPr>
        <w:t>3.</w:t>
      </w:r>
      <w:r>
        <w:rPr>
          <w:b w:val="0"/>
        </w:rPr>
        <w:t xml:space="preserve">4 Fichero de otras viviendas a disposición </w:t>
      </w:r>
      <w:r w:rsidRPr="00201CDB">
        <w:rPr>
          <w:b w:val="0"/>
        </w:rPr>
        <w:t>del hogar</w:t>
      </w:r>
      <w:r w:rsidRPr="00201CDB">
        <w:rPr>
          <w:sz w:val="18"/>
        </w:rPr>
        <w:tab/>
      </w:r>
      <w:r w:rsidR="008578C7">
        <w:rPr>
          <w:b w:val="0"/>
          <w:sz w:val="18"/>
        </w:rPr>
        <w:t>14</w:t>
      </w:r>
    </w:p>
    <w:p w:rsidR="00786B33" w:rsidRPr="00201CDB" w:rsidRDefault="00786B33" w:rsidP="00786B33">
      <w:pPr>
        <w:pStyle w:val="lineain"/>
        <w:tabs>
          <w:tab w:val="right" w:pos="8364"/>
        </w:tabs>
        <w:ind w:right="-1"/>
        <w:rPr>
          <w:b/>
          <w:sz w:val="18"/>
        </w:rPr>
      </w:pPr>
    </w:p>
    <w:p w:rsidR="006148BE" w:rsidRPr="00201CDB" w:rsidRDefault="006148BE" w:rsidP="006148BE">
      <w:pPr>
        <w:pStyle w:val="lineain"/>
        <w:tabs>
          <w:tab w:val="right" w:pos="8364"/>
        </w:tabs>
        <w:ind w:right="-1"/>
      </w:pPr>
    </w:p>
    <w:p w:rsidR="006148BE" w:rsidRPr="00201CDB" w:rsidRDefault="006148BE" w:rsidP="006148BE">
      <w:pPr>
        <w:pStyle w:val="g2in"/>
        <w:numPr>
          <w:ilvl w:val="0"/>
          <w:numId w:val="1"/>
        </w:numPr>
        <w:tabs>
          <w:tab w:val="clear" w:pos="8675"/>
          <w:tab w:val="right" w:pos="8364"/>
        </w:tabs>
        <w:ind w:right="-1"/>
        <w:rPr>
          <w:rStyle w:val="nmero"/>
        </w:rPr>
      </w:pPr>
      <w:r w:rsidRPr="00201CDB">
        <w:t>Tratamiento de la información</w:t>
      </w:r>
      <w:r w:rsidRPr="00201CDB">
        <w:tab/>
      </w:r>
      <w:r w:rsidR="008578C7">
        <w:rPr>
          <w:rStyle w:val="nmero"/>
        </w:rPr>
        <w:t>14</w:t>
      </w:r>
    </w:p>
    <w:p w:rsidR="006148BE" w:rsidRPr="00201CDB" w:rsidRDefault="006148BE" w:rsidP="006148BE">
      <w:pPr>
        <w:pStyle w:val="lineain"/>
        <w:tabs>
          <w:tab w:val="right" w:pos="8364"/>
        </w:tabs>
        <w:ind w:right="-1"/>
      </w:pPr>
    </w:p>
    <w:p w:rsidR="006148BE" w:rsidRPr="00201CDB" w:rsidRDefault="006148BE" w:rsidP="006148BE">
      <w:pPr>
        <w:pStyle w:val="g2in"/>
        <w:tabs>
          <w:tab w:val="clear" w:pos="8675"/>
          <w:tab w:val="right" w:pos="8364"/>
        </w:tabs>
        <w:ind w:left="2098" w:right="0" w:firstLine="0"/>
        <w:rPr>
          <w:b w:val="0"/>
          <w:sz w:val="18"/>
        </w:rPr>
      </w:pPr>
      <w:r w:rsidRPr="00201CDB">
        <w:rPr>
          <w:b w:val="0"/>
        </w:rPr>
        <w:t>4.1 Imputación de información faltante</w:t>
      </w:r>
      <w:r w:rsidRPr="00201CDB">
        <w:rPr>
          <w:sz w:val="18"/>
        </w:rPr>
        <w:tab/>
      </w:r>
      <w:r w:rsidR="008578C7">
        <w:rPr>
          <w:b w:val="0"/>
          <w:sz w:val="18"/>
        </w:rPr>
        <w:t>14</w:t>
      </w: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8675"/>
          <w:tab w:val="right" w:pos="8364"/>
        </w:tabs>
        <w:ind w:left="2127" w:right="-1" w:firstLine="0"/>
        <w:rPr>
          <w:sz w:val="18"/>
        </w:rPr>
      </w:pPr>
      <w:r w:rsidRPr="00201CDB">
        <w:rPr>
          <w:b w:val="0"/>
        </w:rPr>
        <w:t>4.2 Estimación objetiva del alquiler imputado</w:t>
      </w:r>
      <w:r w:rsidRPr="00201CDB">
        <w:rPr>
          <w:sz w:val="18"/>
        </w:rPr>
        <w:tab/>
      </w:r>
      <w:r w:rsidRPr="00201CDB">
        <w:rPr>
          <w:b w:val="0"/>
          <w:sz w:val="18"/>
        </w:rPr>
        <w:t>1</w:t>
      </w:r>
      <w:r w:rsidR="008578C7">
        <w:rPr>
          <w:b w:val="0"/>
          <w:sz w:val="18"/>
        </w:rPr>
        <w:t>6</w:t>
      </w:r>
    </w:p>
    <w:p w:rsidR="006148BE" w:rsidRPr="00201CDB" w:rsidRDefault="006148BE" w:rsidP="006148BE">
      <w:pPr>
        <w:pStyle w:val="lineain"/>
        <w:tabs>
          <w:tab w:val="right" w:pos="8364"/>
        </w:tabs>
        <w:ind w:right="-1"/>
        <w:rPr>
          <w:b/>
          <w:sz w:val="18"/>
        </w:rPr>
      </w:pP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8675"/>
          <w:tab w:val="right" w:pos="8364"/>
        </w:tabs>
        <w:ind w:left="2127" w:right="-1" w:firstLine="0"/>
        <w:rPr>
          <w:sz w:val="18"/>
        </w:rPr>
      </w:pPr>
      <w:r w:rsidRPr="00201CDB">
        <w:rPr>
          <w:b w:val="0"/>
        </w:rPr>
        <w:t xml:space="preserve">4.3 </w:t>
      </w:r>
      <w:r w:rsidRPr="00201CDB">
        <w:rPr>
          <w:b w:val="0"/>
          <w:bCs/>
        </w:rPr>
        <w:t>Desglose de determinados gastos</w:t>
      </w:r>
      <w:r w:rsidRPr="00201CDB">
        <w:rPr>
          <w:rStyle w:val="nmero"/>
        </w:rPr>
        <w:tab/>
      </w:r>
      <w:r w:rsidR="008578C7">
        <w:rPr>
          <w:rStyle w:val="nmero"/>
          <w:b w:val="0"/>
        </w:rPr>
        <w:t>16</w:t>
      </w:r>
    </w:p>
    <w:p w:rsidR="006148BE" w:rsidRPr="00201CDB" w:rsidRDefault="006148BE" w:rsidP="006148BE">
      <w:pPr>
        <w:pStyle w:val="lineain"/>
        <w:tabs>
          <w:tab w:val="right" w:pos="8364"/>
        </w:tabs>
        <w:ind w:right="-1"/>
        <w:rPr>
          <w:b/>
          <w:sz w:val="18"/>
        </w:rPr>
      </w:pP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8675"/>
          <w:tab w:val="right" w:pos="8364"/>
        </w:tabs>
        <w:ind w:left="2127" w:right="-1" w:firstLine="0"/>
        <w:rPr>
          <w:sz w:val="18"/>
        </w:rPr>
      </w:pPr>
      <w:r w:rsidRPr="00201CDB">
        <w:rPr>
          <w:b w:val="0"/>
        </w:rPr>
        <w:t xml:space="preserve">4.4 </w:t>
      </w:r>
      <w:r w:rsidRPr="00201CDB">
        <w:rPr>
          <w:b w:val="0"/>
          <w:bCs/>
        </w:rPr>
        <w:t>Tratamiento de las comidas y cenas en el hogar</w:t>
      </w:r>
      <w:r w:rsidRPr="00201CDB">
        <w:rPr>
          <w:rStyle w:val="nmero"/>
        </w:rPr>
        <w:tab/>
      </w:r>
      <w:r w:rsidRPr="00201CDB">
        <w:rPr>
          <w:rStyle w:val="nmero"/>
          <w:b w:val="0"/>
        </w:rPr>
        <w:t>1</w:t>
      </w:r>
      <w:r w:rsidR="008578C7">
        <w:rPr>
          <w:rStyle w:val="nmero"/>
          <w:b w:val="0"/>
        </w:rPr>
        <w:t>7</w:t>
      </w:r>
    </w:p>
    <w:p w:rsidR="006148BE" w:rsidRPr="00201CDB" w:rsidRDefault="006148BE" w:rsidP="006148BE">
      <w:pPr>
        <w:pStyle w:val="lineain"/>
        <w:tabs>
          <w:tab w:val="right" w:pos="8364"/>
        </w:tabs>
        <w:ind w:right="-1"/>
        <w:rPr>
          <w:b/>
          <w:sz w:val="18"/>
        </w:rPr>
      </w:pPr>
    </w:p>
    <w:p w:rsidR="006148BE" w:rsidRPr="00201CDB" w:rsidRDefault="006148BE" w:rsidP="006148BE">
      <w:pPr>
        <w:pStyle w:val="g2in"/>
        <w:tabs>
          <w:tab w:val="clear" w:pos="2041"/>
          <w:tab w:val="clear" w:pos="8675"/>
          <w:tab w:val="left" w:pos="1985"/>
          <w:tab w:val="right" w:pos="8364"/>
        </w:tabs>
        <w:ind w:left="2127" w:right="-1" w:firstLine="0"/>
        <w:rPr>
          <w:rStyle w:val="nmero"/>
        </w:rPr>
      </w:pPr>
      <w:r w:rsidRPr="00201CDB">
        <w:rPr>
          <w:b w:val="0"/>
        </w:rPr>
        <w:t>4.5 Factores de elevación temporal y espacial</w:t>
      </w:r>
      <w:r w:rsidRPr="00201CDB">
        <w:rPr>
          <w:sz w:val="18"/>
        </w:rPr>
        <w:tab/>
      </w:r>
      <w:r w:rsidR="008578C7">
        <w:rPr>
          <w:b w:val="0"/>
          <w:sz w:val="18"/>
        </w:rPr>
        <w:t>17</w:t>
      </w:r>
      <w:r w:rsidRPr="00201CDB">
        <w:rPr>
          <w:sz w:val="18"/>
        </w:rPr>
        <w:br w:type="page"/>
      </w:r>
    </w:p>
    <w:p w:rsidR="006148BE" w:rsidRPr="00201CDB" w:rsidRDefault="006148BE" w:rsidP="006148BE">
      <w:pPr>
        <w:pStyle w:val="lineain"/>
        <w:tabs>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2in"/>
        <w:numPr>
          <w:ilvl w:val="0"/>
          <w:numId w:val="1"/>
        </w:numPr>
        <w:tabs>
          <w:tab w:val="clear" w:pos="8675"/>
          <w:tab w:val="right" w:pos="8364"/>
        </w:tabs>
        <w:ind w:right="-1"/>
      </w:pPr>
      <w:r w:rsidRPr="00201CDB">
        <w:t>Recomendaciones en las estimaciones por CCAA</w:t>
      </w:r>
    </w:p>
    <w:p w:rsidR="006148BE" w:rsidRPr="00201CDB" w:rsidRDefault="006148BE" w:rsidP="006148BE">
      <w:pPr>
        <w:pStyle w:val="g2in"/>
        <w:tabs>
          <w:tab w:val="clear" w:pos="8675"/>
          <w:tab w:val="right" w:pos="8364"/>
        </w:tabs>
        <w:ind w:left="1588" w:right="-1" w:firstLine="0"/>
        <w:rPr>
          <w:b w:val="0"/>
        </w:rPr>
      </w:pPr>
      <w:r w:rsidRPr="00201CDB">
        <w:t xml:space="preserve">      </w:t>
      </w:r>
      <w:proofErr w:type="gramStart"/>
      <w:r w:rsidRPr="00201CDB">
        <w:t>o</w:t>
      </w:r>
      <w:proofErr w:type="gramEnd"/>
      <w:r w:rsidRPr="00201CDB">
        <w:t xml:space="preserve"> según el cruce de varias variables.</w:t>
      </w:r>
      <w:r w:rsidRPr="00201CDB">
        <w:tab/>
      </w:r>
      <w:r w:rsidR="008578C7">
        <w:rPr>
          <w:rStyle w:val="nmero"/>
        </w:rPr>
        <w:t>20</w:t>
      </w:r>
    </w:p>
    <w:p w:rsidR="006148BE" w:rsidRPr="00201CDB" w:rsidRDefault="006148BE" w:rsidP="006148BE">
      <w:pPr>
        <w:pStyle w:val="lineain"/>
        <w:tabs>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2in"/>
        <w:tabs>
          <w:tab w:val="clear" w:pos="8675"/>
          <w:tab w:val="right" w:pos="8364"/>
        </w:tabs>
        <w:ind w:right="-1"/>
        <w:rPr>
          <w:rStyle w:val="nmero"/>
        </w:rPr>
      </w:pPr>
      <w:r w:rsidRPr="00201CDB">
        <w:t xml:space="preserve">6. </w:t>
      </w:r>
      <w:r w:rsidRPr="00201CDB">
        <w:tab/>
        <w:t>Valores válidos de las variables</w:t>
      </w:r>
      <w:r w:rsidRPr="00201CDB">
        <w:tab/>
      </w:r>
      <w:r w:rsidRPr="00201CDB">
        <w:rPr>
          <w:rStyle w:val="nmero"/>
        </w:rPr>
        <w:t>2</w:t>
      </w:r>
      <w:r w:rsidR="004467A8">
        <w:rPr>
          <w:rStyle w:val="nmero"/>
        </w:rPr>
        <w:t>1</w:t>
      </w:r>
    </w:p>
    <w:p w:rsidR="006148BE" w:rsidRPr="00201CDB" w:rsidRDefault="006148BE" w:rsidP="006148BE">
      <w:pPr>
        <w:pStyle w:val="lineain"/>
        <w:tabs>
          <w:tab w:val="right" w:pos="8364"/>
        </w:tabs>
        <w:ind w:right="-1"/>
      </w:pPr>
    </w:p>
    <w:p w:rsidR="006148BE" w:rsidRPr="00201CDB" w:rsidRDefault="006148BE" w:rsidP="006148BE">
      <w:pPr>
        <w:pStyle w:val="lineain"/>
        <w:tabs>
          <w:tab w:val="right" w:pos="8364"/>
        </w:tabs>
        <w:ind w:right="-1"/>
      </w:pPr>
    </w:p>
    <w:p w:rsidR="006148BE" w:rsidRPr="00201CDB" w:rsidRDefault="006148BE" w:rsidP="006148BE">
      <w:pPr>
        <w:pStyle w:val="g2in"/>
        <w:tabs>
          <w:tab w:val="clear" w:pos="8675"/>
          <w:tab w:val="right" w:pos="8364"/>
        </w:tabs>
        <w:ind w:right="-1"/>
        <w:rPr>
          <w:rStyle w:val="nmero"/>
        </w:rPr>
      </w:pPr>
      <w:r w:rsidRPr="00201CDB">
        <w:t>Anexo. Clasificaciones:</w:t>
      </w:r>
      <w:r w:rsidRPr="00201CDB">
        <w:tab/>
      </w:r>
    </w:p>
    <w:p w:rsidR="006148BE" w:rsidRPr="00201CDB" w:rsidRDefault="006148BE" w:rsidP="006148BE">
      <w:pPr>
        <w:pStyle w:val="lineain"/>
        <w:tabs>
          <w:tab w:val="right" w:pos="8364"/>
        </w:tabs>
        <w:ind w:right="-1"/>
      </w:pPr>
    </w:p>
    <w:p w:rsidR="006148BE" w:rsidRPr="00201CDB" w:rsidRDefault="006148BE" w:rsidP="006148BE">
      <w:pPr>
        <w:pStyle w:val="indice"/>
        <w:tabs>
          <w:tab w:val="clear" w:pos="8675"/>
          <w:tab w:val="right" w:pos="8364"/>
        </w:tabs>
        <w:ind w:right="-1"/>
        <w:rPr>
          <w:rStyle w:val="nmero"/>
        </w:rPr>
      </w:pPr>
      <w:r w:rsidRPr="00201CDB">
        <w:tab/>
        <w:t>COICOP</w:t>
      </w:r>
      <w:r w:rsidR="00786B33">
        <w:t xml:space="preserve"> 2018</w:t>
      </w:r>
      <w:r w:rsidRPr="00201CDB">
        <w:t>/Recogida</w:t>
      </w:r>
      <w:r w:rsidRPr="00201CDB">
        <w:tab/>
      </w:r>
    </w:p>
    <w:p w:rsidR="006148BE" w:rsidRPr="00201CDB" w:rsidRDefault="006148BE" w:rsidP="006148BE">
      <w:pPr>
        <w:pStyle w:val="lineain"/>
        <w:tabs>
          <w:tab w:val="right" w:pos="8364"/>
        </w:tabs>
        <w:ind w:right="-1"/>
        <w:rPr>
          <w:rStyle w:val="nmero"/>
        </w:rPr>
      </w:pPr>
    </w:p>
    <w:p w:rsidR="006148BE" w:rsidRPr="00201CDB" w:rsidRDefault="006148BE" w:rsidP="006148BE">
      <w:pPr>
        <w:pStyle w:val="indice"/>
        <w:tabs>
          <w:tab w:val="clear" w:pos="8675"/>
          <w:tab w:val="right" w:pos="8364"/>
        </w:tabs>
        <w:ind w:right="-1"/>
        <w:rPr>
          <w:rStyle w:val="nmero"/>
        </w:rPr>
      </w:pPr>
      <w:r w:rsidRPr="00201CDB">
        <w:tab/>
        <w:t>Ocupación</w:t>
      </w:r>
      <w:r w:rsidR="00966C2C">
        <w:t xml:space="preserve"> (CNO 11)</w:t>
      </w:r>
      <w:r w:rsidRPr="00201CDB">
        <w:tab/>
      </w:r>
    </w:p>
    <w:p w:rsidR="006148BE" w:rsidRPr="00201CDB" w:rsidRDefault="006148BE" w:rsidP="006148BE">
      <w:pPr>
        <w:pStyle w:val="lineain"/>
        <w:tabs>
          <w:tab w:val="right" w:pos="8364"/>
        </w:tabs>
        <w:ind w:right="-1"/>
        <w:rPr>
          <w:rStyle w:val="nmero"/>
        </w:rPr>
      </w:pPr>
      <w:r w:rsidRPr="00201CDB">
        <w:rPr>
          <w:rStyle w:val="nmero"/>
        </w:rPr>
        <w:tab/>
      </w:r>
    </w:p>
    <w:p w:rsidR="006148BE" w:rsidRPr="00201CDB" w:rsidRDefault="006148BE" w:rsidP="006148BE">
      <w:pPr>
        <w:pStyle w:val="indice"/>
        <w:tabs>
          <w:tab w:val="clear" w:pos="8675"/>
          <w:tab w:val="right" w:pos="8364"/>
        </w:tabs>
        <w:ind w:right="-1"/>
        <w:rPr>
          <w:rStyle w:val="nmero"/>
        </w:rPr>
      </w:pPr>
      <w:r w:rsidRPr="00201CDB">
        <w:tab/>
        <w:t>Actividad del establecimiento</w:t>
      </w:r>
      <w:r w:rsidR="00966C2C">
        <w:t xml:space="preserve"> (CNAE 2009)</w:t>
      </w:r>
      <w:r w:rsidRPr="00201CDB">
        <w:tab/>
      </w:r>
    </w:p>
    <w:p w:rsidR="006148BE" w:rsidRPr="00201CDB" w:rsidRDefault="006148BE" w:rsidP="006148BE">
      <w:pPr>
        <w:pStyle w:val="lineain"/>
        <w:tabs>
          <w:tab w:val="right" w:pos="8364"/>
        </w:tabs>
        <w:ind w:right="-1"/>
        <w:rPr>
          <w:rStyle w:val="nmero"/>
        </w:rPr>
      </w:pPr>
    </w:p>
    <w:p w:rsidR="006148BE" w:rsidRPr="00201CDB" w:rsidRDefault="006148BE" w:rsidP="006148BE">
      <w:pPr>
        <w:pStyle w:val="indice"/>
        <w:tabs>
          <w:tab w:val="clear" w:pos="8675"/>
          <w:tab w:val="right" w:pos="8364"/>
        </w:tabs>
        <w:ind w:right="-1"/>
        <w:rPr>
          <w:rStyle w:val="nmero"/>
        </w:rPr>
      </w:pPr>
      <w:r w:rsidRPr="00201CDB">
        <w:tab/>
        <w:t>Nivel de formación</w:t>
      </w:r>
      <w:r w:rsidR="00966C2C">
        <w:t xml:space="preserve"> (CNED-2014-A)</w:t>
      </w:r>
      <w:r w:rsidRPr="00201CDB">
        <w:tab/>
      </w:r>
    </w:p>
    <w:p w:rsidR="006148BE" w:rsidRPr="00201CDB" w:rsidRDefault="006148BE" w:rsidP="006148BE">
      <w:pPr>
        <w:pStyle w:val="indice"/>
        <w:ind w:right="-1"/>
      </w:pPr>
    </w:p>
    <w:p w:rsidR="006148BE" w:rsidRPr="00201CDB" w:rsidRDefault="006148BE" w:rsidP="006148BE"/>
    <w:p w:rsidR="006148BE" w:rsidRPr="00201CDB" w:rsidRDefault="006148BE" w:rsidP="006148BE"/>
    <w:p w:rsidR="006148BE" w:rsidRPr="00201CDB" w:rsidRDefault="006148BE" w:rsidP="006148BE"/>
    <w:p w:rsidR="006148BE" w:rsidRPr="00201CDB" w:rsidRDefault="006148BE" w:rsidP="006148BE"/>
    <w:p w:rsidR="006148BE" w:rsidRPr="00201CDB" w:rsidRDefault="006148BE" w:rsidP="006148BE"/>
    <w:p w:rsidR="006148BE" w:rsidRPr="00201CDB" w:rsidRDefault="006148BE" w:rsidP="006148BE">
      <w:pPr>
        <w:pStyle w:val="Ttulo1"/>
        <w:rPr>
          <w:b/>
        </w:rPr>
        <w:sectPr w:rsidR="006148BE" w:rsidRPr="00201CDB">
          <w:footnotePr>
            <w:numRestart w:val="eachPage"/>
          </w:footnotePr>
          <w:type w:val="continuous"/>
          <w:pgSz w:w="11906" w:h="16838"/>
          <w:pgMar w:top="1134" w:right="1701" w:bottom="1418" w:left="1701" w:header="720" w:footer="720" w:gutter="0"/>
          <w:cols w:space="720"/>
        </w:sectPr>
      </w:pPr>
    </w:p>
    <w:p w:rsidR="006148BE" w:rsidRPr="00201CDB" w:rsidRDefault="006148BE" w:rsidP="006148BE">
      <w:pPr>
        <w:pStyle w:val="Ttulo1"/>
        <w:rPr>
          <w:b/>
        </w:rPr>
      </w:pPr>
      <w:r w:rsidRPr="00201CDB">
        <w:rPr>
          <w:b/>
        </w:rPr>
        <w:br w:type="page"/>
      </w:r>
    </w:p>
    <w:p w:rsidR="006148BE" w:rsidRPr="00201CDB" w:rsidRDefault="006148BE" w:rsidP="006148BE"/>
    <w:p w:rsidR="006148BE" w:rsidRPr="00201CDB" w:rsidRDefault="006148BE" w:rsidP="006148BE"/>
    <w:p w:rsidR="006148BE" w:rsidRPr="000D7313" w:rsidRDefault="006148BE" w:rsidP="006148BE">
      <w:pPr>
        <w:pStyle w:val="Ttulo1"/>
        <w:rPr>
          <w:rFonts w:asciiTheme="minorHAnsi" w:hAnsiTheme="minorHAnsi" w:cstheme="minorHAnsi"/>
          <w:b/>
        </w:rPr>
      </w:pPr>
      <w:r w:rsidRPr="000D7313">
        <w:rPr>
          <w:rFonts w:asciiTheme="minorHAnsi" w:hAnsiTheme="minorHAnsi" w:cstheme="minorHAnsi"/>
          <w:b/>
        </w:rPr>
        <w:t>Introducción</w:t>
      </w:r>
    </w:p>
    <w:p w:rsidR="006148BE" w:rsidRPr="000D7313" w:rsidRDefault="006148BE" w:rsidP="006148BE">
      <w:pPr>
        <w:jc w:val="both"/>
        <w:rPr>
          <w:rFonts w:asciiTheme="minorHAnsi" w:hAnsiTheme="minorHAnsi" w:cstheme="minorHAnsi"/>
        </w:rPr>
        <w:sectPr w:rsidR="006148BE" w:rsidRPr="000D7313">
          <w:footnotePr>
            <w:numRestart w:val="eachPage"/>
          </w:footnotePr>
          <w:type w:val="continuous"/>
          <w:pgSz w:w="11906" w:h="16838" w:code="9"/>
          <w:pgMar w:top="284" w:right="1701" w:bottom="1418" w:left="1701" w:header="720" w:footer="720" w:gutter="0"/>
          <w:cols w:space="720"/>
        </w:sectPr>
      </w:pP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Desde que el INE realizó la primera Encuesta de Presupuestos Familiares (EPF), estas operaciones estadísticas han sido objeto de múltiples cambios metodológicos, que han afectado a todos los aspectos relacionados con este tipo de investigaciones, habiendo adoptado, incluso, diversas formas en cuanto a su periodicidad se refiere. No obstante, a pesar de las diferencias entre las sucesivas metodologías, todas las EPF tienen en común que suministran información sobre la naturaleza y destino de los gastos de consumo, así como sobre diversas características relativas a las condiciones de vida de los hogares.</w:t>
      </w: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Tradicionalmente se han venido realizando dos tipos de EPF, las estructurales o básicas, cada ocho o diez años y las coyunturales o trimestrales. En 1997 se implantó por primera vez una EPF que trataba de aglutinar los aspectos más positivos de los dos tipos de operaciones que convivían hasta ese momento con el fin de responder a todas las necesidades de los usuarios. De esta forma, se integraron en una sola investigación los dos tipos de encuestas realizadas hasta esa fecha.</w:t>
      </w:r>
    </w:p>
    <w:p w:rsidR="006148BE" w:rsidRPr="000D7313" w:rsidRDefault="006148BE" w:rsidP="006148BE">
      <w:pPr>
        <w:pStyle w:val="NormalWeb"/>
        <w:jc w:val="both"/>
        <w:rPr>
          <w:rFonts w:asciiTheme="minorHAnsi" w:hAnsiTheme="minorHAnsi" w:cstheme="minorHAnsi"/>
          <w:sz w:val="22"/>
          <w:lang w:val="es-ES_tradnl"/>
        </w:rPr>
      </w:pPr>
      <w:r w:rsidRPr="000D7313">
        <w:rPr>
          <w:rFonts w:asciiTheme="minorHAnsi" w:hAnsiTheme="minorHAnsi" w:cstheme="minorHAnsi"/>
          <w:sz w:val="22"/>
          <w:lang w:val="es-ES_tradnl"/>
        </w:rPr>
        <w:t>En los años transcurridos desde 1997 hasta 2006, se han ido generando nuevas exigencias por parte de los diferentes usuarios, así como diversas recomendaciones metodológicas provenientes de los distintos foros internacionales, y de la oficina de estadística de la Unión Europea (EUROSTAT) en particular. Todo ello, unido a la exigencia lógica de toda encuesta permanente de revisar los principales elementos metodológicos que la caracterizan, ha hecho necesario el cambio metodológico cuya principal línea directriz es asegurar la máxima calidad de la información proveniente de la nueva operación estadística.</w:t>
      </w:r>
    </w:p>
    <w:p w:rsidR="00CD50F3" w:rsidRPr="000D7313" w:rsidRDefault="006148BE" w:rsidP="006148BE">
      <w:pPr>
        <w:jc w:val="both"/>
        <w:rPr>
          <w:rFonts w:asciiTheme="minorHAnsi" w:hAnsiTheme="minorHAnsi" w:cstheme="minorHAnsi"/>
          <w:szCs w:val="22"/>
          <w:lang w:val="es-ES_tradnl"/>
        </w:rPr>
      </w:pPr>
      <w:r w:rsidRPr="000D7313">
        <w:rPr>
          <w:rFonts w:asciiTheme="minorHAnsi" w:hAnsiTheme="minorHAnsi" w:cstheme="minorHAnsi"/>
          <w:szCs w:val="24"/>
          <w:lang w:val="es-ES_tradnl"/>
        </w:rPr>
        <w:t xml:space="preserve">En el año 2016 se </w:t>
      </w:r>
      <w:r w:rsidRPr="000D7313">
        <w:rPr>
          <w:rFonts w:asciiTheme="minorHAnsi" w:hAnsiTheme="minorHAnsi" w:cstheme="minorHAnsi"/>
          <w:lang w:val="es-ES_tradnl"/>
        </w:rPr>
        <w:t>incorpora</w:t>
      </w:r>
      <w:r w:rsidRPr="000D7313">
        <w:rPr>
          <w:rFonts w:asciiTheme="minorHAnsi" w:hAnsiTheme="minorHAnsi" w:cstheme="minorHAnsi"/>
          <w:szCs w:val="24"/>
          <w:lang w:val="es-ES_tradnl"/>
        </w:rPr>
        <w:t xml:space="preserve"> </w:t>
      </w:r>
      <w:r w:rsidRPr="000D7313">
        <w:rPr>
          <w:rFonts w:asciiTheme="minorHAnsi" w:hAnsiTheme="minorHAnsi" w:cstheme="minorHAnsi"/>
          <w:lang w:val="es-ES_tradnl"/>
        </w:rPr>
        <w:t>la nueva clasificación europea de consumo, denominada ECOICOP (</w:t>
      </w:r>
      <w:proofErr w:type="spellStart"/>
      <w:r w:rsidRPr="000D7313">
        <w:rPr>
          <w:rFonts w:asciiTheme="minorHAnsi" w:hAnsiTheme="minorHAnsi" w:cstheme="minorHAnsi"/>
          <w:lang w:val="es-ES_tradnl"/>
        </w:rPr>
        <w:t>European</w:t>
      </w:r>
      <w:proofErr w:type="spellEnd"/>
      <w:r w:rsidRPr="000D7313">
        <w:rPr>
          <w:rFonts w:asciiTheme="minorHAnsi" w:hAnsiTheme="minorHAnsi" w:cstheme="minorHAnsi"/>
          <w:lang w:val="es-ES_tradnl"/>
        </w:rPr>
        <w:t xml:space="preserve"> </w:t>
      </w:r>
      <w:proofErr w:type="spellStart"/>
      <w:r w:rsidRPr="000D7313">
        <w:rPr>
          <w:rFonts w:asciiTheme="minorHAnsi" w:hAnsiTheme="minorHAnsi" w:cstheme="minorHAnsi"/>
          <w:lang w:val="es-ES_tradnl"/>
        </w:rPr>
        <w:t>Classification</w:t>
      </w:r>
      <w:proofErr w:type="spellEnd"/>
      <w:r w:rsidRPr="000D7313">
        <w:rPr>
          <w:rFonts w:asciiTheme="minorHAnsi" w:hAnsiTheme="minorHAnsi" w:cstheme="minorHAnsi"/>
          <w:lang w:val="es-ES_tradnl"/>
        </w:rPr>
        <w:t xml:space="preserve"> of Individual </w:t>
      </w:r>
      <w:proofErr w:type="spellStart"/>
      <w:r w:rsidRPr="000D7313">
        <w:rPr>
          <w:rFonts w:asciiTheme="minorHAnsi" w:hAnsiTheme="minorHAnsi" w:cstheme="minorHAnsi"/>
          <w:lang w:val="es-ES_tradnl"/>
        </w:rPr>
        <w:t>Consumption</w:t>
      </w:r>
      <w:proofErr w:type="spellEnd"/>
      <w:r w:rsidRPr="000D7313">
        <w:rPr>
          <w:rFonts w:asciiTheme="minorHAnsi" w:hAnsiTheme="minorHAnsi" w:cstheme="minorHAnsi"/>
          <w:lang w:val="es-ES_tradnl"/>
        </w:rPr>
        <w:t xml:space="preserve"> </w:t>
      </w:r>
      <w:proofErr w:type="spellStart"/>
      <w:r w:rsidRPr="000D7313">
        <w:rPr>
          <w:rFonts w:asciiTheme="minorHAnsi" w:hAnsiTheme="minorHAnsi" w:cstheme="minorHAnsi"/>
          <w:lang w:val="es-ES_tradnl"/>
        </w:rPr>
        <w:t>by</w:t>
      </w:r>
      <w:proofErr w:type="spellEnd"/>
      <w:r w:rsidRPr="000D7313">
        <w:rPr>
          <w:rFonts w:asciiTheme="minorHAnsi" w:hAnsiTheme="minorHAnsi" w:cstheme="minorHAnsi"/>
          <w:lang w:val="es-ES_tradnl"/>
        </w:rPr>
        <w:t xml:space="preserve"> </w:t>
      </w:r>
      <w:proofErr w:type="spellStart"/>
      <w:r w:rsidRPr="000D7313">
        <w:rPr>
          <w:rFonts w:asciiTheme="minorHAnsi" w:hAnsiTheme="minorHAnsi" w:cstheme="minorHAnsi"/>
          <w:lang w:val="es-ES_tradnl"/>
        </w:rPr>
        <w:t>Purpose</w:t>
      </w:r>
      <w:proofErr w:type="spellEnd"/>
      <w:r w:rsidRPr="000D7313">
        <w:rPr>
          <w:rFonts w:asciiTheme="minorHAnsi" w:hAnsiTheme="minorHAnsi" w:cstheme="minorHAnsi"/>
          <w:lang w:val="es-ES_tradnl"/>
        </w:rPr>
        <w:t>). Esta clasificación, además de ofrecer un mayor desglose de algunas de las parcelas de gasto, permit</w:t>
      </w:r>
      <w:r w:rsidR="007A335D">
        <w:rPr>
          <w:rFonts w:asciiTheme="minorHAnsi" w:hAnsiTheme="minorHAnsi" w:cstheme="minorHAnsi"/>
          <w:lang w:val="es-ES_tradnl"/>
        </w:rPr>
        <w:t>ía</w:t>
      </w:r>
      <w:r w:rsidRPr="000D7313">
        <w:rPr>
          <w:rFonts w:asciiTheme="minorHAnsi" w:hAnsiTheme="minorHAnsi" w:cstheme="minorHAnsi"/>
          <w:lang w:val="es-ES_tradnl"/>
        </w:rPr>
        <w:t xml:space="preserve"> la comparabilidad con otras estadísticas como el Índice de Precios de Consumo (IPC). También </w:t>
      </w:r>
      <w:r w:rsidRPr="000D7313">
        <w:rPr>
          <w:rFonts w:asciiTheme="minorHAnsi" w:hAnsiTheme="minorHAnsi" w:cstheme="minorHAnsi"/>
          <w:szCs w:val="22"/>
          <w:lang w:val="es-ES_tradnl"/>
        </w:rPr>
        <w:t>se incorpora</w:t>
      </w:r>
      <w:r w:rsidR="007A335D">
        <w:rPr>
          <w:rFonts w:asciiTheme="minorHAnsi" w:hAnsiTheme="minorHAnsi" w:cstheme="minorHAnsi"/>
          <w:szCs w:val="22"/>
          <w:lang w:val="es-ES_tradnl"/>
        </w:rPr>
        <w:t>ron</w:t>
      </w:r>
      <w:r w:rsidRPr="000D7313">
        <w:rPr>
          <w:rFonts w:asciiTheme="minorHAnsi" w:hAnsiTheme="minorHAnsi" w:cstheme="minorHAnsi"/>
          <w:szCs w:val="22"/>
          <w:lang w:val="es-ES_tradnl"/>
        </w:rPr>
        <w:t xml:space="preserve"> cambios en la recogida de la información en cuanto a los periodos de anotación en los que se solicita</w:t>
      </w:r>
      <w:r w:rsidR="007A335D">
        <w:rPr>
          <w:rFonts w:asciiTheme="minorHAnsi" w:hAnsiTheme="minorHAnsi" w:cstheme="minorHAnsi"/>
          <w:szCs w:val="22"/>
          <w:lang w:val="es-ES_tradnl"/>
        </w:rPr>
        <w:t>ba</w:t>
      </w:r>
      <w:r w:rsidRPr="000D7313">
        <w:rPr>
          <w:rFonts w:asciiTheme="minorHAnsi" w:hAnsiTheme="minorHAnsi" w:cstheme="minorHAnsi"/>
          <w:szCs w:val="22"/>
          <w:lang w:val="es-ES_tradnl"/>
        </w:rPr>
        <w:t>n algunos gastos y a los cuestionarios en los que se registra</w:t>
      </w:r>
      <w:r w:rsidR="007A335D">
        <w:rPr>
          <w:rFonts w:asciiTheme="minorHAnsi" w:hAnsiTheme="minorHAnsi" w:cstheme="minorHAnsi"/>
          <w:szCs w:val="22"/>
          <w:lang w:val="es-ES_tradnl"/>
        </w:rPr>
        <w:t>ba</w:t>
      </w:r>
      <w:r w:rsidRPr="000D7313">
        <w:rPr>
          <w:rFonts w:asciiTheme="minorHAnsi" w:hAnsiTheme="minorHAnsi" w:cstheme="minorHAnsi"/>
          <w:szCs w:val="22"/>
          <w:lang w:val="es-ES_tradnl"/>
        </w:rPr>
        <w:t>n los mismos.</w:t>
      </w:r>
      <w:r w:rsidR="00364D7B" w:rsidRPr="000D7313">
        <w:rPr>
          <w:rFonts w:asciiTheme="minorHAnsi" w:hAnsiTheme="minorHAnsi" w:cstheme="minorHAnsi"/>
          <w:szCs w:val="22"/>
          <w:lang w:val="es-ES_tradnl"/>
        </w:rPr>
        <w:t xml:space="preserve"> </w:t>
      </w:r>
    </w:p>
    <w:p w:rsidR="00CD50F3" w:rsidRPr="000D7313" w:rsidRDefault="00CD50F3" w:rsidP="006148BE">
      <w:pPr>
        <w:jc w:val="both"/>
        <w:rPr>
          <w:rFonts w:asciiTheme="minorHAnsi" w:hAnsiTheme="minorHAnsi" w:cstheme="minorHAnsi"/>
          <w:szCs w:val="22"/>
          <w:lang w:val="es-ES_tradnl"/>
        </w:rPr>
      </w:pPr>
    </w:p>
    <w:p w:rsidR="00364D7B" w:rsidRPr="000D7313" w:rsidRDefault="00F97CB6" w:rsidP="006148BE">
      <w:pPr>
        <w:jc w:val="both"/>
        <w:rPr>
          <w:rFonts w:asciiTheme="minorHAnsi" w:hAnsiTheme="minorHAnsi" w:cstheme="minorHAnsi"/>
          <w:szCs w:val="22"/>
          <w:lang w:val="es-ES_tradnl"/>
        </w:rPr>
      </w:pPr>
      <w:r w:rsidRPr="000D7313">
        <w:rPr>
          <w:rFonts w:asciiTheme="minorHAnsi" w:hAnsiTheme="minorHAnsi" w:cstheme="minorHAnsi"/>
          <w:szCs w:val="22"/>
          <w:lang w:val="es-ES_tradnl"/>
        </w:rPr>
        <w:t>E</w:t>
      </w:r>
      <w:r w:rsidR="00A6658B" w:rsidRPr="000D7313">
        <w:rPr>
          <w:rFonts w:asciiTheme="minorHAnsi" w:hAnsiTheme="minorHAnsi" w:cstheme="minorHAnsi"/>
          <w:szCs w:val="22"/>
          <w:lang w:val="es-ES_tradnl"/>
        </w:rPr>
        <w:t xml:space="preserve">n </w:t>
      </w:r>
      <w:r w:rsidR="00364D7B" w:rsidRPr="000D7313">
        <w:rPr>
          <w:rFonts w:asciiTheme="minorHAnsi" w:hAnsiTheme="minorHAnsi" w:cstheme="minorHAnsi"/>
          <w:szCs w:val="22"/>
          <w:lang w:val="es-ES_tradnl"/>
        </w:rPr>
        <w:t xml:space="preserve">el </w:t>
      </w:r>
      <w:r w:rsidRPr="000D7313">
        <w:rPr>
          <w:rFonts w:asciiTheme="minorHAnsi" w:hAnsiTheme="minorHAnsi" w:cstheme="minorHAnsi"/>
          <w:szCs w:val="22"/>
          <w:lang w:val="es-ES_tradnl"/>
        </w:rPr>
        <w:t xml:space="preserve">segundo semestre del </w:t>
      </w:r>
      <w:r w:rsidR="00364D7B" w:rsidRPr="000D7313">
        <w:rPr>
          <w:rFonts w:asciiTheme="minorHAnsi" w:hAnsiTheme="minorHAnsi" w:cstheme="minorHAnsi"/>
          <w:szCs w:val="22"/>
          <w:lang w:val="es-ES_tradnl"/>
        </w:rPr>
        <w:t>año 202</w:t>
      </w:r>
      <w:r w:rsidR="00A6658B" w:rsidRPr="000D7313">
        <w:rPr>
          <w:rFonts w:asciiTheme="minorHAnsi" w:hAnsiTheme="minorHAnsi" w:cstheme="minorHAnsi"/>
          <w:szCs w:val="22"/>
          <w:lang w:val="es-ES_tradnl"/>
        </w:rPr>
        <w:t>1</w:t>
      </w:r>
      <w:r w:rsidR="00364D7B" w:rsidRPr="000D7313">
        <w:rPr>
          <w:rFonts w:asciiTheme="minorHAnsi" w:hAnsiTheme="minorHAnsi" w:cstheme="minorHAnsi"/>
          <w:szCs w:val="22"/>
          <w:lang w:val="es-ES_tradnl"/>
        </w:rPr>
        <w:t>, la colaboración de los hogares</w:t>
      </w:r>
      <w:r w:rsidRPr="000D7313">
        <w:rPr>
          <w:rFonts w:asciiTheme="minorHAnsi" w:hAnsiTheme="minorHAnsi" w:cstheme="minorHAnsi"/>
          <w:szCs w:val="22"/>
          <w:lang w:val="es-ES_tradnl"/>
        </w:rPr>
        <w:t xml:space="preserve"> se redujo de</w:t>
      </w:r>
      <w:r w:rsidR="00364D7B" w:rsidRPr="000D7313">
        <w:rPr>
          <w:rFonts w:asciiTheme="minorHAnsi" w:hAnsiTheme="minorHAnsi" w:cstheme="minorHAnsi"/>
          <w:szCs w:val="22"/>
          <w:lang w:val="es-ES_tradnl"/>
        </w:rPr>
        <w:t xml:space="preserve"> dos semanas a una semana </w:t>
      </w:r>
    </w:p>
    <w:p w:rsidR="00CD50F3" w:rsidRPr="000D7313" w:rsidRDefault="00CD50F3" w:rsidP="006148BE">
      <w:pPr>
        <w:jc w:val="both"/>
        <w:rPr>
          <w:rFonts w:asciiTheme="minorHAnsi" w:hAnsiTheme="minorHAnsi" w:cstheme="minorHAnsi"/>
          <w:szCs w:val="22"/>
          <w:lang w:val="es-ES_tradnl"/>
        </w:rPr>
      </w:pPr>
    </w:p>
    <w:p w:rsidR="00CD50F3" w:rsidRPr="000D7313" w:rsidRDefault="00CD50F3" w:rsidP="00CD50F3">
      <w:pPr>
        <w:jc w:val="both"/>
        <w:rPr>
          <w:rFonts w:asciiTheme="minorHAnsi" w:hAnsiTheme="minorHAnsi" w:cstheme="minorHAnsi"/>
          <w:lang w:val="es-ES_tradnl"/>
        </w:rPr>
      </w:pPr>
      <w:r w:rsidRPr="000D7313">
        <w:rPr>
          <w:rFonts w:asciiTheme="minorHAnsi" w:hAnsiTheme="minorHAnsi" w:cstheme="minorHAnsi"/>
          <w:szCs w:val="22"/>
          <w:lang w:val="es-ES_tradnl"/>
        </w:rPr>
        <w:t>En 2024 se ha incorporado</w:t>
      </w:r>
      <w:r w:rsidRPr="000D7313">
        <w:rPr>
          <w:rFonts w:asciiTheme="minorHAnsi" w:hAnsiTheme="minorHAnsi" w:cstheme="minorHAnsi"/>
          <w:szCs w:val="24"/>
          <w:lang w:val="es-ES_tradnl"/>
        </w:rPr>
        <w:t xml:space="preserve"> </w:t>
      </w:r>
      <w:r w:rsidRPr="000D7313">
        <w:rPr>
          <w:rFonts w:asciiTheme="minorHAnsi" w:hAnsiTheme="minorHAnsi" w:cstheme="minorHAnsi"/>
          <w:lang w:val="es-ES_tradnl"/>
        </w:rPr>
        <w:t>la nueva clasificación internacional de consumo de Naciones Unidas, denominada COICOP 2018 (</w:t>
      </w:r>
      <w:proofErr w:type="spellStart"/>
      <w:r w:rsidRPr="000D7313">
        <w:rPr>
          <w:rFonts w:asciiTheme="minorHAnsi" w:hAnsiTheme="minorHAnsi" w:cstheme="minorHAnsi"/>
          <w:lang w:val="es-ES_tradnl"/>
        </w:rPr>
        <w:t>Classification</w:t>
      </w:r>
      <w:proofErr w:type="spellEnd"/>
      <w:r w:rsidRPr="000D7313">
        <w:rPr>
          <w:rFonts w:asciiTheme="minorHAnsi" w:hAnsiTheme="minorHAnsi" w:cstheme="minorHAnsi"/>
          <w:lang w:val="es-ES_tradnl"/>
        </w:rPr>
        <w:t xml:space="preserve"> of Individual </w:t>
      </w:r>
      <w:proofErr w:type="spellStart"/>
      <w:r w:rsidRPr="000D7313">
        <w:rPr>
          <w:rFonts w:asciiTheme="minorHAnsi" w:hAnsiTheme="minorHAnsi" w:cstheme="minorHAnsi"/>
          <w:lang w:val="es-ES_tradnl"/>
        </w:rPr>
        <w:t>Consumption</w:t>
      </w:r>
      <w:proofErr w:type="spellEnd"/>
      <w:r w:rsidRPr="000D7313">
        <w:rPr>
          <w:rFonts w:asciiTheme="minorHAnsi" w:hAnsiTheme="minorHAnsi" w:cstheme="minorHAnsi"/>
          <w:lang w:val="es-ES_tradnl"/>
        </w:rPr>
        <w:t xml:space="preserve"> </w:t>
      </w:r>
      <w:proofErr w:type="spellStart"/>
      <w:r w:rsidRPr="000D7313">
        <w:rPr>
          <w:rFonts w:asciiTheme="minorHAnsi" w:hAnsiTheme="minorHAnsi" w:cstheme="minorHAnsi"/>
          <w:lang w:val="es-ES_tradnl"/>
        </w:rPr>
        <w:t>by</w:t>
      </w:r>
      <w:proofErr w:type="spellEnd"/>
      <w:r w:rsidRPr="000D7313">
        <w:rPr>
          <w:rFonts w:asciiTheme="minorHAnsi" w:hAnsiTheme="minorHAnsi" w:cstheme="minorHAnsi"/>
          <w:lang w:val="es-ES_tradnl"/>
        </w:rPr>
        <w:t xml:space="preserve"> </w:t>
      </w:r>
      <w:proofErr w:type="spellStart"/>
      <w:r w:rsidRPr="000D7313">
        <w:rPr>
          <w:rFonts w:asciiTheme="minorHAnsi" w:hAnsiTheme="minorHAnsi" w:cstheme="minorHAnsi"/>
          <w:lang w:val="es-ES_tradnl"/>
        </w:rPr>
        <w:t>Purpose</w:t>
      </w:r>
      <w:proofErr w:type="spellEnd"/>
      <w:r w:rsidRPr="000D7313">
        <w:rPr>
          <w:rFonts w:asciiTheme="minorHAnsi" w:hAnsiTheme="minorHAnsi" w:cstheme="minorHAnsi"/>
          <w:lang w:val="es-ES_tradnl"/>
        </w:rPr>
        <w:t>). Esta clasificación, viene a sustituir a la clasificación europea ECOICOP que se ha utilizado en la encuesta desde 2016, lo que permite una mayor comparabilidad a nivel internacional.</w:t>
      </w:r>
    </w:p>
    <w:p w:rsidR="00CD50F3" w:rsidRPr="000D7313" w:rsidRDefault="00CD50F3" w:rsidP="00CD50F3">
      <w:pPr>
        <w:jc w:val="both"/>
        <w:rPr>
          <w:rFonts w:asciiTheme="minorHAnsi" w:hAnsiTheme="minorHAnsi" w:cstheme="minorHAnsi"/>
          <w:color w:val="FF0000"/>
          <w:lang w:val="es-ES_tradnl"/>
        </w:rPr>
      </w:pPr>
    </w:p>
    <w:p w:rsidR="00CD50F3" w:rsidRPr="000D7313" w:rsidRDefault="00CD50F3" w:rsidP="00CD50F3">
      <w:pPr>
        <w:jc w:val="both"/>
        <w:rPr>
          <w:rFonts w:asciiTheme="minorHAnsi" w:hAnsiTheme="minorHAnsi" w:cstheme="minorHAnsi"/>
          <w:lang w:val="es-ES_tradnl"/>
        </w:rPr>
      </w:pPr>
      <w:r w:rsidRPr="000D7313">
        <w:rPr>
          <w:rFonts w:asciiTheme="minorHAnsi" w:hAnsiTheme="minorHAnsi" w:cstheme="minorHAnsi"/>
          <w:lang w:val="es-ES_tradnl"/>
        </w:rPr>
        <w:t>Esta nueva clasificación amplía a 13 los 12 grandes grupos de gasto que había hasta ahora, de forma que, por primera vez, los gastos en seguros y servicios financieros constituyen un grupo por separado. Además, el anterior grupo de “Comunicaciones” se amplía a ‘“Información y comunicaciones” a cambio de la reducción del grupo 09, que ahora solamente incluye actividades recreativas, deporte y cultura.</w:t>
      </w:r>
    </w:p>
    <w:p w:rsidR="00CD50F3" w:rsidRPr="000D7313" w:rsidRDefault="00CD50F3" w:rsidP="00CD50F3">
      <w:pPr>
        <w:jc w:val="both"/>
        <w:rPr>
          <w:rFonts w:asciiTheme="minorHAnsi" w:hAnsiTheme="minorHAnsi" w:cstheme="minorHAnsi"/>
          <w:lang w:val="es-ES_tradnl"/>
        </w:rPr>
      </w:pPr>
    </w:p>
    <w:p w:rsidR="00CD50F3" w:rsidRPr="000D7313" w:rsidRDefault="00CD50F3" w:rsidP="00CD50F3">
      <w:pPr>
        <w:keepNext/>
        <w:jc w:val="both"/>
        <w:outlineLvl w:val="1"/>
        <w:rPr>
          <w:rFonts w:asciiTheme="minorHAnsi" w:hAnsiTheme="minorHAnsi" w:cstheme="minorHAnsi"/>
          <w:lang w:val="es-ES_tradnl"/>
        </w:rPr>
      </w:pPr>
      <w:r w:rsidRPr="000D7313">
        <w:rPr>
          <w:rFonts w:asciiTheme="minorHAnsi" w:hAnsiTheme="minorHAnsi" w:cstheme="minorHAnsi"/>
          <w:lang w:val="es-ES_tradnl"/>
        </w:rPr>
        <w:t xml:space="preserve">Con el cambio de clasificación de bienes y servicios se han incorporado cambios en algunos de los periodos de anotación, con el objetivo de mejorar la precisión de las estimaciones de gasto resultantes. </w:t>
      </w:r>
    </w:p>
    <w:p w:rsidR="00CD50F3" w:rsidRPr="000D7313" w:rsidRDefault="00CD50F3" w:rsidP="00CD50F3">
      <w:pPr>
        <w:keepNext/>
        <w:jc w:val="both"/>
        <w:outlineLvl w:val="1"/>
        <w:rPr>
          <w:rFonts w:asciiTheme="minorHAnsi" w:hAnsiTheme="minorHAnsi" w:cstheme="minorHAnsi"/>
          <w:lang w:val="es-ES_tradnl"/>
        </w:rPr>
      </w:pPr>
    </w:p>
    <w:p w:rsidR="00CD50F3" w:rsidRPr="000D7313" w:rsidRDefault="00CD50F3" w:rsidP="00CD50F3">
      <w:pPr>
        <w:keepNext/>
        <w:jc w:val="both"/>
        <w:outlineLvl w:val="1"/>
        <w:rPr>
          <w:rFonts w:asciiTheme="minorHAnsi" w:hAnsiTheme="minorHAnsi" w:cstheme="minorHAnsi"/>
          <w:lang w:val="es-ES_tradnl"/>
        </w:rPr>
      </w:pPr>
      <w:r w:rsidRPr="000D7313">
        <w:rPr>
          <w:rFonts w:asciiTheme="minorHAnsi" w:hAnsiTheme="minorHAnsi" w:cstheme="minorHAnsi"/>
          <w:lang w:val="es-ES_tradnl"/>
        </w:rPr>
        <w:t>Además, en 2024 por primera vez la EPF se recoge mediante dispositivos electrónicos, lo que permite introducir controles en el momento de la recogida de la información y mejorar la calidad de la operación, a la vez que se han modificado algunos cuestionarios para preguntar la información de una forma más precisa.</w:t>
      </w:r>
    </w:p>
    <w:p w:rsidR="00CD50F3" w:rsidRPr="000D7313" w:rsidRDefault="00CD50F3" w:rsidP="006148BE">
      <w:pPr>
        <w:jc w:val="both"/>
        <w:rPr>
          <w:rFonts w:asciiTheme="minorHAnsi" w:hAnsiTheme="minorHAnsi" w:cstheme="minorHAnsi"/>
          <w:lang w:val="es-ES_tradnl"/>
        </w:rPr>
      </w:pPr>
    </w:p>
    <w:p w:rsidR="006148BE" w:rsidRPr="000D7313" w:rsidRDefault="006148BE" w:rsidP="006148BE">
      <w:pPr>
        <w:pStyle w:val="NormalWeb"/>
        <w:jc w:val="both"/>
        <w:rPr>
          <w:rFonts w:asciiTheme="minorHAnsi" w:hAnsiTheme="minorHAnsi" w:cstheme="minorHAnsi"/>
          <w:sz w:val="22"/>
        </w:rPr>
      </w:pPr>
      <w:r w:rsidRPr="000D7313">
        <w:rPr>
          <w:rFonts w:asciiTheme="minorHAnsi" w:hAnsiTheme="minorHAnsi" w:cstheme="minorHAnsi"/>
          <w:sz w:val="22"/>
        </w:rPr>
        <w:lastRenderedPageBreak/>
        <w:t xml:space="preserve">En cualquier caso y como viene siendo habitual en este tipo de encuestas, el INE pone a disposición de los usuarios ficheros </w:t>
      </w:r>
      <w:proofErr w:type="spellStart"/>
      <w:r w:rsidRPr="000D7313">
        <w:rPr>
          <w:rFonts w:asciiTheme="minorHAnsi" w:hAnsiTheme="minorHAnsi" w:cstheme="minorHAnsi"/>
          <w:sz w:val="22"/>
        </w:rPr>
        <w:t>microdato</w:t>
      </w:r>
      <w:proofErr w:type="spellEnd"/>
      <w:r w:rsidRPr="000D7313">
        <w:rPr>
          <w:rFonts w:asciiTheme="minorHAnsi" w:hAnsiTheme="minorHAnsi" w:cstheme="minorHAnsi"/>
          <w:sz w:val="22"/>
        </w:rPr>
        <w:t xml:space="preserve"> anonimizados, para que el usuario pueda analizar aquellos aspectos de las condiciones de vida de los hogares en los que pueda estar interesado. Los ficheros contienen, junto con las variables recogidas directamente en los cuestionarios, variables derivadas construidas a partir de las primeras, que contribuirán a enriquecer la explotación de los ficheros.</w:t>
      </w:r>
    </w:p>
    <w:p w:rsidR="006148BE" w:rsidRPr="000D7313" w:rsidRDefault="006148BE" w:rsidP="006148BE">
      <w:pPr>
        <w:pStyle w:val="linea"/>
        <w:rPr>
          <w:rFonts w:asciiTheme="minorHAnsi" w:hAnsiTheme="minorHAnsi" w:cstheme="minorHAnsi"/>
        </w:rPr>
      </w:pPr>
      <w:r w:rsidRPr="000D7313">
        <w:rPr>
          <w:rFonts w:asciiTheme="minorHAnsi" w:hAnsiTheme="minorHAnsi" w:cstheme="minorHAnsi"/>
        </w:rPr>
        <w:br w:type="page"/>
      </w:r>
    </w:p>
    <w:p w:rsidR="006148BE" w:rsidRPr="000D7313" w:rsidRDefault="006148BE" w:rsidP="006148BE">
      <w:pPr>
        <w:pStyle w:val="g5"/>
        <w:tabs>
          <w:tab w:val="clear" w:pos="454"/>
          <w:tab w:val="left" w:pos="426"/>
        </w:tabs>
        <w:ind w:left="397" w:hanging="397"/>
        <w:rPr>
          <w:rFonts w:asciiTheme="minorHAnsi" w:hAnsiTheme="minorHAnsi" w:cstheme="minorHAnsi"/>
          <w:b/>
          <w:bCs/>
          <w:caps w:val="0"/>
          <w:sz w:val="40"/>
        </w:rPr>
      </w:pPr>
      <w:r w:rsidRPr="000D7313">
        <w:rPr>
          <w:rFonts w:asciiTheme="minorHAnsi" w:hAnsiTheme="minorHAnsi" w:cstheme="minorHAnsi"/>
          <w:b/>
          <w:bCs/>
          <w:caps w:val="0"/>
          <w:sz w:val="40"/>
        </w:rPr>
        <w:lastRenderedPageBreak/>
        <w:t>1. Diferencias fundamentales entre la ECPF Base 97 y la EPF 2006</w:t>
      </w:r>
    </w:p>
    <w:p w:rsidR="006148BE" w:rsidRPr="000D7313" w:rsidRDefault="006148BE" w:rsidP="006148BE">
      <w:pPr>
        <w:rPr>
          <w:rFonts w:asciiTheme="minorHAnsi" w:hAnsiTheme="minorHAnsi" w:cstheme="minorHAnsi"/>
          <w:lang w:val="es-ES_tradnl"/>
        </w:rPr>
      </w:pP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La Encuesta de Presupuestos Familiares (EPF 2006), cuya periodicidad es anual, entró en vigor en enero de 2006. Las principales líneas de trabajo sobre las que se enfocó el proceso del cambio metodológico fueron las siguientes:</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b/>
          <w:i/>
        </w:rPr>
        <w:t>Cambio de la periodicidad de la encuesta.</w:t>
      </w:r>
      <w:r w:rsidRPr="000D7313">
        <w:rPr>
          <w:rFonts w:asciiTheme="minorHAnsi" w:hAnsiTheme="minorHAnsi" w:cstheme="minorHAnsi"/>
        </w:rPr>
        <w:t xml:space="preserve"> En la encuesta base 1997 la información se ofrecía con una periodicidad trimestral, ahora la encuesta tiene periodicidad anual.</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b/>
          <w:i/>
        </w:rPr>
        <w:t xml:space="preserve">Aumento del tamaño </w:t>
      </w:r>
      <w:proofErr w:type="spellStart"/>
      <w:r w:rsidRPr="000D7313">
        <w:rPr>
          <w:rFonts w:asciiTheme="minorHAnsi" w:hAnsiTheme="minorHAnsi" w:cstheme="minorHAnsi"/>
          <w:b/>
          <w:i/>
        </w:rPr>
        <w:t>muestral</w:t>
      </w:r>
      <w:proofErr w:type="spellEnd"/>
      <w:r w:rsidRPr="000D7313">
        <w:rPr>
          <w:rFonts w:asciiTheme="minorHAnsi" w:hAnsiTheme="minorHAnsi" w:cstheme="minorHAnsi"/>
          <w:b/>
          <w:i/>
        </w:rPr>
        <w:t>.</w:t>
      </w:r>
      <w:r w:rsidRPr="000D7313">
        <w:rPr>
          <w:rFonts w:asciiTheme="minorHAnsi" w:hAnsiTheme="minorHAnsi" w:cstheme="minorHAnsi"/>
        </w:rPr>
        <w:t xml:space="preserve"> En la encuesta base 1997 se entrevistaban 8.000 hogares al trimestre, lo que suponía, teniendo en cuenta el diseño de panel rotante de la encuesta, un tamaño de muestra anual de 11.000 hogares aproximadamente. En la encuesta actual el tamaño es similar al utilizado habitualmente en las tradicionales encuestas básicas de presupuestos familiares (en torno a los 24.000 hogares).</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b/>
          <w:i/>
        </w:rPr>
        <w:t>Introducción de un nuevo esquema de colaboración de los hogares.</w:t>
      </w:r>
      <w:r w:rsidRPr="000D7313">
        <w:rPr>
          <w:rFonts w:asciiTheme="minorHAnsi" w:hAnsiTheme="minorHAnsi" w:cstheme="minorHAnsi"/>
        </w:rPr>
        <w:t xml:space="preserve"> La colaboración de cada hogar de la muestra pasa de ocho trimestres consecutivos a dos colaboraciones en años sucesivos, lo que supone una disminución considerable del esfuerzo de los hogares.</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w:t>
      </w:r>
      <w:r w:rsidR="00F97CB6" w:rsidRPr="000D7313">
        <w:rPr>
          <w:rFonts w:asciiTheme="minorHAnsi" w:hAnsiTheme="minorHAnsi" w:cstheme="minorHAnsi"/>
          <w:b/>
          <w:i/>
        </w:rPr>
        <w:t>Cambio en el</w:t>
      </w:r>
      <w:r w:rsidRPr="000D7313">
        <w:rPr>
          <w:rFonts w:asciiTheme="minorHAnsi" w:hAnsiTheme="minorHAnsi" w:cstheme="minorHAnsi"/>
          <w:b/>
          <w:i/>
        </w:rPr>
        <w:t xml:space="preserve"> periodo de colaboración intensa de los hogares.</w:t>
      </w:r>
      <w:r w:rsidRPr="000D7313">
        <w:rPr>
          <w:rFonts w:asciiTheme="minorHAnsi" w:hAnsiTheme="minorHAnsi" w:cstheme="minorHAnsi"/>
        </w:rPr>
        <w:t xml:space="preserve"> En la encuesta base 1997 éste fue de una semana</w:t>
      </w:r>
      <w:r w:rsidR="00F97CB6" w:rsidRPr="000D7313">
        <w:rPr>
          <w:rFonts w:asciiTheme="minorHAnsi" w:hAnsiTheme="minorHAnsi" w:cstheme="minorHAnsi"/>
        </w:rPr>
        <w:t xml:space="preserve">. Con la entrada en vigor de la EPF 2006, esta </w:t>
      </w:r>
      <w:r w:rsidRPr="000D7313">
        <w:rPr>
          <w:rFonts w:asciiTheme="minorHAnsi" w:hAnsiTheme="minorHAnsi" w:cstheme="minorHAnsi"/>
        </w:rPr>
        <w:t xml:space="preserve"> se increment</w:t>
      </w:r>
      <w:r w:rsidR="00F97CB6" w:rsidRPr="000D7313">
        <w:rPr>
          <w:rFonts w:asciiTheme="minorHAnsi" w:hAnsiTheme="minorHAnsi" w:cstheme="minorHAnsi"/>
        </w:rPr>
        <w:t>ó</w:t>
      </w:r>
      <w:r w:rsidRPr="000D7313">
        <w:rPr>
          <w:rFonts w:asciiTheme="minorHAnsi" w:hAnsiTheme="minorHAnsi" w:cstheme="minorHAnsi"/>
        </w:rPr>
        <w:t xml:space="preserve"> a dos semanas. </w:t>
      </w:r>
      <w:proofErr w:type="gramStart"/>
      <w:r w:rsidR="00F97CB6" w:rsidRPr="000D7313">
        <w:rPr>
          <w:rFonts w:asciiTheme="minorHAnsi" w:hAnsiTheme="minorHAnsi" w:cstheme="minorHAnsi"/>
        </w:rPr>
        <w:t>para</w:t>
      </w:r>
      <w:proofErr w:type="gramEnd"/>
      <w:r w:rsidRPr="000D7313">
        <w:rPr>
          <w:rFonts w:asciiTheme="minorHAnsi" w:hAnsiTheme="minorHAnsi" w:cstheme="minorHAnsi"/>
        </w:rPr>
        <w:t xml:space="preserve"> reduc</w:t>
      </w:r>
      <w:r w:rsidR="00F97CB6" w:rsidRPr="000D7313">
        <w:rPr>
          <w:rFonts w:asciiTheme="minorHAnsi" w:hAnsiTheme="minorHAnsi" w:cstheme="minorHAnsi"/>
        </w:rPr>
        <w:t>ir</w:t>
      </w:r>
      <w:r w:rsidRPr="000D7313">
        <w:rPr>
          <w:rFonts w:asciiTheme="minorHAnsi" w:hAnsiTheme="minorHAnsi" w:cstheme="minorHAnsi"/>
        </w:rPr>
        <w:t xml:space="preserve"> el efecto que puede tener una semana atípica en el comportamiento de los hogares frente al gasto.</w:t>
      </w:r>
      <w:r w:rsidR="00F97CB6" w:rsidRPr="000D7313">
        <w:rPr>
          <w:rFonts w:asciiTheme="minorHAnsi" w:hAnsiTheme="minorHAnsi" w:cstheme="minorHAnsi"/>
        </w:rPr>
        <w:t xml:space="preserve"> En julio de 2021, la colaboración volvió a una semana evitando así el cansancio en la recogida durante la segunda semana que se venía observando.</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b/>
          <w:i/>
        </w:rPr>
        <w:t>Simplificación de los instrumentos de recogida de la información.</w:t>
      </w:r>
      <w:r w:rsidRPr="000D7313">
        <w:rPr>
          <w:rFonts w:asciiTheme="minorHAnsi" w:hAnsiTheme="minorHAnsi" w:cstheme="minorHAnsi"/>
        </w:rPr>
        <w:t xml:space="preserve"> Afecta al diseño de los cuestionarios y al número y contenido de las visitas a los hogares. Con ello se pretende facilitar la respuesta y, por tanto, mejorar la calidad de la misma.</w:t>
      </w:r>
    </w:p>
    <w:p w:rsidR="006148BE" w:rsidRPr="000D7313" w:rsidRDefault="006148BE" w:rsidP="006148BE">
      <w:pPr>
        <w:pStyle w:val="Texto"/>
        <w:suppressAutoHyphens/>
        <w:ind w:left="0"/>
        <w:rPr>
          <w:rFonts w:asciiTheme="minorHAnsi" w:hAnsiTheme="minorHAnsi" w:cstheme="minorHAnsi"/>
          <w:iCs/>
        </w:rPr>
      </w:pPr>
      <w:r w:rsidRPr="000D7313">
        <w:rPr>
          <w:rFonts w:asciiTheme="minorHAnsi" w:hAnsiTheme="minorHAnsi" w:cstheme="minorHAnsi"/>
        </w:rPr>
        <w:t xml:space="preserve">–   </w:t>
      </w:r>
      <w:r w:rsidRPr="000D7313">
        <w:rPr>
          <w:rFonts w:asciiTheme="minorHAnsi" w:hAnsiTheme="minorHAnsi" w:cstheme="minorHAnsi"/>
          <w:b/>
          <w:i/>
        </w:rPr>
        <w:t>Reducción del volumen de variables a investigar de forma permanente en la encuesta</w:t>
      </w:r>
      <w:r w:rsidRPr="000D7313">
        <w:rPr>
          <w:rFonts w:asciiTheme="minorHAnsi" w:hAnsiTheme="minorHAnsi" w:cstheme="minorHAnsi"/>
          <w:b/>
          <w:iCs/>
        </w:rPr>
        <w:t xml:space="preserve">.  </w:t>
      </w:r>
      <w:r w:rsidRPr="000D7313">
        <w:rPr>
          <w:rFonts w:asciiTheme="minorHAnsi" w:hAnsiTheme="minorHAnsi" w:cstheme="minorHAnsi"/>
          <w:bCs/>
          <w:iCs/>
        </w:rPr>
        <w:t>Se</w:t>
      </w:r>
      <w:r w:rsidRPr="000D7313">
        <w:rPr>
          <w:rFonts w:asciiTheme="minorHAnsi" w:hAnsiTheme="minorHAnsi" w:cstheme="minorHAnsi"/>
          <w:iCs/>
        </w:rPr>
        <w:t xml:space="preserve"> ha reducido, respecto a la encuesta anterior, el número de variables que se investigan con carácter continuo en la encuesta; con ello se ha conseguido descargar ciertas partes de los cuestionarios precedentes.</w:t>
      </w:r>
      <w:r w:rsidRPr="000D7313">
        <w:rPr>
          <w:rFonts w:asciiTheme="minorHAnsi" w:hAnsiTheme="minorHAnsi" w:cstheme="minorHAnsi"/>
          <w:b/>
          <w:iCs/>
        </w:rPr>
        <w:t xml:space="preserve"> </w:t>
      </w:r>
      <w:r w:rsidRPr="000D7313">
        <w:rPr>
          <w:rFonts w:asciiTheme="minorHAnsi" w:hAnsiTheme="minorHAnsi" w:cstheme="minorHAnsi"/>
          <w:bCs/>
          <w:iCs/>
        </w:rPr>
        <w:t>Se pretende obtener la información de los apartados suprimidos m</w:t>
      </w:r>
      <w:r w:rsidRPr="000D7313">
        <w:rPr>
          <w:rFonts w:asciiTheme="minorHAnsi" w:hAnsiTheme="minorHAnsi" w:cstheme="minorHAnsi"/>
          <w:iCs/>
        </w:rPr>
        <w:t>ediante la introducción de módulos temáticos anuales.</w:t>
      </w:r>
    </w:p>
    <w:p w:rsidR="00144713" w:rsidRPr="000D7313" w:rsidRDefault="00144713">
      <w:pPr>
        <w:spacing w:after="160" w:line="259" w:lineRule="auto"/>
        <w:rPr>
          <w:rFonts w:asciiTheme="minorHAnsi" w:hAnsiTheme="minorHAnsi" w:cstheme="minorHAnsi"/>
          <w:lang w:val="es-ES_tradnl"/>
        </w:rPr>
      </w:pPr>
      <w:r w:rsidRPr="000D7313">
        <w:rPr>
          <w:rFonts w:asciiTheme="minorHAnsi" w:hAnsiTheme="minorHAnsi" w:cstheme="minorHAnsi"/>
        </w:rPr>
        <w:br w:type="page"/>
      </w:r>
    </w:p>
    <w:p w:rsidR="00144713" w:rsidRPr="000D7313" w:rsidRDefault="00144713" w:rsidP="006148BE">
      <w:pPr>
        <w:pStyle w:val="linea"/>
        <w:rPr>
          <w:rFonts w:asciiTheme="minorHAnsi" w:hAnsiTheme="minorHAnsi" w:cstheme="minorHAnsi"/>
          <w:color w:val="FF0000"/>
        </w:rPr>
      </w:pPr>
    </w:p>
    <w:p w:rsidR="006148BE" w:rsidRPr="000D7313" w:rsidRDefault="006148BE" w:rsidP="006148BE">
      <w:pPr>
        <w:pStyle w:val="g4"/>
        <w:ind w:left="0" w:firstLine="0"/>
        <w:rPr>
          <w:rFonts w:asciiTheme="minorHAnsi" w:hAnsiTheme="minorHAnsi" w:cstheme="minorHAnsi"/>
          <w:sz w:val="40"/>
        </w:rPr>
      </w:pPr>
      <w:r w:rsidRPr="000D7313">
        <w:rPr>
          <w:rFonts w:asciiTheme="minorHAnsi" w:hAnsiTheme="minorHAnsi" w:cstheme="minorHAnsi"/>
          <w:sz w:val="40"/>
        </w:rPr>
        <w:t>2.</w:t>
      </w:r>
      <w:r w:rsidRPr="000D7313">
        <w:rPr>
          <w:rFonts w:asciiTheme="minorHAnsi" w:hAnsiTheme="minorHAnsi" w:cstheme="minorHAnsi"/>
          <w:sz w:val="40"/>
        </w:rPr>
        <w:tab/>
        <w:t>Principales características de la EPF 2006</w:t>
      </w:r>
    </w:p>
    <w:p w:rsidR="006148BE" w:rsidRPr="000D7313" w:rsidRDefault="006148BE" w:rsidP="006148BE">
      <w:pPr>
        <w:pStyle w:val="Texto"/>
        <w:suppressAutoHyphens/>
        <w:spacing w:before="0"/>
        <w:ind w:left="0"/>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rPr>
          <w:rFonts w:asciiTheme="minorHAnsi" w:hAnsiTheme="minorHAnsi" w:cstheme="minorHAnsi"/>
          <w:b/>
          <w:bCs/>
          <w:sz w:val="28"/>
          <w:lang w:val="es-ES_tradnl"/>
        </w:rPr>
      </w:pPr>
      <w:r w:rsidRPr="000D7313">
        <w:rPr>
          <w:rFonts w:asciiTheme="minorHAnsi" w:hAnsiTheme="minorHAnsi" w:cstheme="minorHAnsi"/>
          <w:b/>
          <w:bCs/>
          <w:sz w:val="28"/>
          <w:lang w:val="es-ES_tradnl"/>
        </w:rPr>
        <w:t>2.1 Objetivos</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Entre los  objetivos prioritarios de la EPF 2006 figuran los que tradicionalmente son propios de una encuesta de este tipo, y que se resumen en las siguientes categorías:</w:t>
      </w:r>
    </w:p>
    <w:p w:rsidR="006148BE" w:rsidRPr="000D7313" w:rsidRDefault="006148BE" w:rsidP="006148BE">
      <w:pPr>
        <w:pStyle w:val="Texto"/>
        <w:tabs>
          <w:tab w:val="num" w:pos="1410"/>
        </w:tabs>
        <w:suppressAutoHyphens/>
        <w:ind w:left="0"/>
        <w:rPr>
          <w:rFonts w:asciiTheme="minorHAnsi" w:hAnsiTheme="minorHAnsi" w:cstheme="minorHAnsi"/>
        </w:rPr>
      </w:pPr>
      <w:r w:rsidRPr="000D7313">
        <w:rPr>
          <w:rFonts w:asciiTheme="minorHAnsi" w:hAnsiTheme="minorHAnsi" w:cstheme="minorHAnsi"/>
        </w:rPr>
        <w:t xml:space="preserve">–   Obtención de estimaciones del agregado gasto de consumo </w:t>
      </w:r>
      <w:r w:rsidRPr="000D7313">
        <w:rPr>
          <w:rFonts w:asciiTheme="minorHAnsi" w:hAnsiTheme="minorHAnsi" w:cstheme="minorHAnsi"/>
          <w:b/>
          <w:bCs/>
        </w:rPr>
        <w:t>anual</w:t>
      </w:r>
      <w:r w:rsidRPr="000D7313">
        <w:rPr>
          <w:rFonts w:asciiTheme="minorHAnsi" w:hAnsiTheme="minorHAnsi" w:cstheme="minorHAnsi"/>
        </w:rPr>
        <w:t xml:space="preserve"> de los hogares para el </w:t>
      </w:r>
      <w:r w:rsidRPr="000D7313">
        <w:rPr>
          <w:rFonts w:asciiTheme="minorHAnsi" w:hAnsiTheme="minorHAnsi" w:cstheme="minorHAnsi"/>
          <w:b/>
          <w:bCs/>
        </w:rPr>
        <w:t>conjunto nacional y para las comunidades autónomas</w:t>
      </w:r>
      <w:r w:rsidRPr="000D7313">
        <w:rPr>
          <w:rFonts w:asciiTheme="minorHAnsi" w:hAnsiTheme="minorHAnsi" w:cstheme="minorHAnsi"/>
        </w:rPr>
        <w:t>, así como su clasificación según diversas variables del hogar.</w:t>
      </w:r>
    </w:p>
    <w:p w:rsidR="006148BE" w:rsidRPr="000D7313" w:rsidRDefault="006148BE" w:rsidP="006148BE">
      <w:pPr>
        <w:pStyle w:val="Texto"/>
        <w:tabs>
          <w:tab w:val="num" w:pos="1410"/>
        </w:tabs>
        <w:suppressAutoHyphens/>
        <w:ind w:left="0"/>
        <w:rPr>
          <w:rFonts w:asciiTheme="minorHAnsi" w:hAnsiTheme="minorHAnsi" w:cstheme="minorHAnsi"/>
        </w:rPr>
      </w:pPr>
      <w:r w:rsidRPr="000D7313">
        <w:rPr>
          <w:rFonts w:asciiTheme="minorHAnsi" w:hAnsiTheme="minorHAnsi" w:cstheme="minorHAnsi"/>
        </w:rPr>
        <w:t xml:space="preserve">–   Estimación del </w:t>
      </w:r>
      <w:r w:rsidRPr="000D7313">
        <w:rPr>
          <w:rFonts w:asciiTheme="minorHAnsi" w:hAnsiTheme="minorHAnsi" w:cstheme="minorHAnsi"/>
          <w:b/>
          <w:bCs/>
        </w:rPr>
        <w:t>cambio interanual</w:t>
      </w:r>
      <w:r w:rsidRPr="000D7313">
        <w:rPr>
          <w:rFonts w:asciiTheme="minorHAnsi" w:hAnsiTheme="minorHAnsi" w:cstheme="minorHAnsi"/>
        </w:rPr>
        <w:t xml:space="preserve"> del agregado gasto de consumo para el conjunto nacional y para las comunidades autónomas.</w:t>
      </w:r>
    </w:p>
    <w:p w:rsidR="006148BE" w:rsidRPr="000D7313" w:rsidRDefault="006148BE" w:rsidP="006148BE">
      <w:pPr>
        <w:pStyle w:val="Texto"/>
        <w:tabs>
          <w:tab w:val="num" w:pos="1410"/>
        </w:tabs>
        <w:suppressAutoHyphens/>
        <w:ind w:left="0"/>
        <w:rPr>
          <w:rFonts w:asciiTheme="minorHAnsi" w:hAnsiTheme="minorHAnsi" w:cstheme="minorHAnsi"/>
        </w:rPr>
      </w:pPr>
      <w:r w:rsidRPr="000D7313">
        <w:rPr>
          <w:rFonts w:asciiTheme="minorHAnsi" w:hAnsiTheme="minorHAnsi" w:cstheme="minorHAnsi"/>
        </w:rPr>
        <w:t xml:space="preserve">–   Estimación del consumo en </w:t>
      </w:r>
      <w:r w:rsidRPr="000D7313">
        <w:rPr>
          <w:rFonts w:asciiTheme="minorHAnsi" w:hAnsiTheme="minorHAnsi" w:cstheme="minorHAnsi"/>
          <w:b/>
          <w:bCs/>
        </w:rPr>
        <w:t>cantidades físicas</w:t>
      </w:r>
      <w:r w:rsidRPr="000D7313">
        <w:rPr>
          <w:rFonts w:asciiTheme="minorHAnsi" w:hAnsiTheme="minorHAnsi" w:cstheme="minorHAnsi"/>
        </w:rPr>
        <w:t xml:space="preserve"> de determinados bienes alimenticios para el conjunto nacional</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Además, dentro de los objetivos prioritarios destacan por su importancia  otros dos  relacionados con necesidades concretas de diversos usuarios de la encuesta: la estimación del gasto como instrumento para la obtención del consumo privado en la Contabilidad Nacional, y la estimación de la estructura de ponderaciones a partir del gasto necesaria para el cálculo del IPC.</w:t>
      </w:r>
    </w:p>
    <w:p w:rsidR="006148BE" w:rsidRPr="000D7313" w:rsidRDefault="006148BE" w:rsidP="006148BE">
      <w:pPr>
        <w:pStyle w:val="Texto"/>
        <w:tabs>
          <w:tab w:val="num" w:pos="1069"/>
        </w:tabs>
        <w:suppressAutoHyphens/>
        <w:ind w:left="0"/>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A45CA0">
      <w:pPr>
        <w:tabs>
          <w:tab w:val="right" w:pos="9070"/>
        </w:tabs>
        <w:rPr>
          <w:rFonts w:asciiTheme="minorHAnsi" w:hAnsiTheme="minorHAnsi" w:cstheme="minorHAnsi"/>
          <w:b/>
          <w:bCs/>
          <w:sz w:val="24"/>
        </w:rPr>
      </w:pPr>
      <w:r w:rsidRPr="000D7313">
        <w:rPr>
          <w:rFonts w:asciiTheme="minorHAnsi" w:hAnsiTheme="minorHAnsi" w:cstheme="minorHAnsi"/>
          <w:b/>
          <w:bCs/>
          <w:sz w:val="28"/>
          <w:lang w:val="es-ES_tradnl"/>
        </w:rPr>
        <w:t>2.2 Gasto de consumo de los hogares</w:t>
      </w:r>
      <w:r w:rsidR="00A45CA0" w:rsidRPr="000D7313">
        <w:rPr>
          <w:rFonts w:asciiTheme="minorHAnsi" w:hAnsiTheme="minorHAnsi" w:cstheme="minorHAnsi"/>
          <w:b/>
          <w:bCs/>
          <w:sz w:val="28"/>
          <w:lang w:val="es-ES_tradnl"/>
        </w:rPr>
        <w:tab/>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Los gastos de consumo que se registran en la EPF 20</w:t>
      </w:r>
      <w:r w:rsidR="00FD6D0F" w:rsidRPr="000D7313">
        <w:rPr>
          <w:rFonts w:asciiTheme="minorHAnsi" w:hAnsiTheme="minorHAnsi" w:cstheme="minorHAnsi"/>
        </w:rPr>
        <w:t>06</w:t>
      </w:r>
      <w:r w:rsidRPr="000D7313">
        <w:rPr>
          <w:rFonts w:asciiTheme="minorHAnsi" w:hAnsiTheme="minorHAnsi" w:cstheme="minorHAnsi"/>
        </w:rPr>
        <w:t xml:space="preserve"> se refieren no sólo al flujo monetario que destina el hogar y cada uno de sus miembros al pago de determinados bienes y servicios, considerados como bienes y servicios de consumo final, sino también al valor de los consumos efectuados por los hogares en  concepto de autoconsumo, </w:t>
      </w:r>
      <w:proofErr w:type="spellStart"/>
      <w:r w:rsidRPr="000D7313">
        <w:rPr>
          <w:rFonts w:asciiTheme="minorHAnsi" w:hAnsiTheme="minorHAnsi" w:cstheme="minorHAnsi"/>
        </w:rPr>
        <w:t>autosuministro</w:t>
      </w:r>
      <w:proofErr w:type="spellEnd"/>
      <w:r w:rsidRPr="000D7313">
        <w:rPr>
          <w:rFonts w:asciiTheme="minorHAnsi" w:hAnsiTheme="minorHAnsi" w:cstheme="minorHAnsi"/>
        </w:rPr>
        <w:t xml:space="preserve">, salario en especie, comidas gratuitas o bonificadas y alquiler imputado a la vivienda en la que reside el hogar (cuando es propietario de la misma o la tiene cedida gratuita o </w:t>
      </w:r>
      <w:proofErr w:type="spellStart"/>
      <w:r w:rsidRPr="000D7313">
        <w:rPr>
          <w:rFonts w:asciiTheme="minorHAnsi" w:hAnsiTheme="minorHAnsi" w:cstheme="minorHAnsi"/>
        </w:rPr>
        <w:t>semigratuitamente</w:t>
      </w:r>
      <w:proofErr w:type="spellEnd"/>
      <w:r w:rsidRPr="000D7313">
        <w:rPr>
          <w:rFonts w:asciiTheme="minorHAnsi" w:hAnsiTheme="minorHAnsi" w:cstheme="minorHAnsi"/>
        </w:rPr>
        <w:t xml:space="preserve"> por otros hogares o instituciones).</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El gasto en consumo final de los hogares se registra a precios de adquisición, es decir, al precio que debería pagar efectivamente el comprador por los productos en el momento de la compra y según su precio al contado. Se recoge el importe real de los gastos en bienes y servicios, más todo gasto añadido que hubiera sido provocado por su compra (por ejemplo las propinas).  El gasto en un bien debe registrarse en el momento en que tiene lugar el cambio de propiedad y el gasto en un servicio, en general, cuando se completa la prestación del mismo.</w:t>
      </w:r>
    </w:p>
    <w:p w:rsidR="006148BE" w:rsidRPr="000D7313" w:rsidRDefault="006148BE" w:rsidP="006148BE">
      <w:pPr>
        <w:pStyle w:val="linea"/>
        <w:rPr>
          <w:rFonts w:asciiTheme="minorHAnsi" w:hAnsiTheme="minorHAnsi" w:cstheme="minorHAnsi"/>
        </w:rPr>
      </w:pPr>
      <w:r w:rsidRPr="000D7313">
        <w:rPr>
          <w:rFonts w:asciiTheme="minorHAnsi" w:hAnsiTheme="minorHAnsi" w:cstheme="minorHAnsi"/>
        </w:rPr>
        <w:br w:type="page"/>
      </w:r>
    </w:p>
    <w:p w:rsidR="006148BE" w:rsidRPr="000D7313" w:rsidRDefault="006148BE" w:rsidP="006148BE">
      <w:pPr>
        <w:pStyle w:val="g5"/>
        <w:ind w:left="0" w:firstLine="0"/>
        <w:rPr>
          <w:rFonts w:asciiTheme="minorHAnsi" w:hAnsiTheme="minorHAnsi" w:cstheme="minorHAnsi"/>
          <w:b/>
          <w:bCs/>
          <w:caps w:val="0"/>
          <w:sz w:val="28"/>
        </w:rPr>
      </w:pPr>
      <w:r w:rsidRPr="000D7313">
        <w:rPr>
          <w:rFonts w:asciiTheme="minorHAnsi" w:hAnsiTheme="minorHAnsi" w:cstheme="minorHAnsi"/>
          <w:b/>
          <w:bCs/>
          <w:caps w:val="0"/>
          <w:sz w:val="28"/>
        </w:rPr>
        <w:lastRenderedPageBreak/>
        <w:t xml:space="preserve">2.3 </w:t>
      </w:r>
      <w:r w:rsidRPr="000D7313">
        <w:rPr>
          <w:rFonts w:asciiTheme="minorHAnsi" w:hAnsiTheme="minorHAnsi" w:cstheme="minorHAnsi"/>
          <w:b/>
          <w:bCs/>
          <w:caps w:val="0"/>
          <w:sz w:val="28"/>
        </w:rPr>
        <w:tab/>
        <w:t>Clasificación de gasto (COICOP</w:t>
      </w:r>
      <w:r w:rsidR="00CD50F3" w:rsidRPr="000D7313">
        <w:rPr>
          <w:rFonts w:asciiTheme="minorHAnsi" w:hAnsiTheme="minorHAnsi" w:cstheme="minorHAnsi"/>
          <w:b/>
          <w:bCs/>
          <w:caps w:val="0"/>
          <w:sz w:val="28"/>
        </w:rPr>
        <w:t xml:space="preserve"> 2018 de Naciones Unidas</w:t>
      </w:r>
      <w:r w:rsidRPr="000D7313">
        <w:rPr>
          <w:rFonts w:asciiTheme="minorHAnsi" w:hAnsiTheme="minorHAnsi" w:cstheme="minorHAnsi"/>
          <w:b/>
          <w:bCs/>
          <w:caps w:val="0"/>
          <w:sz w:val="28"/>
        </w:rPr>
        <w:t xml:space="preserve">): Clasificación de recogida y </w:t>
      </w:r>
      <w:r w:rsidR="007A335D">
        <w:rPr>
          <w:rFonts w:asciiTheme="minorHAnsi" w:hAnsiTheme="minorHAnsi" w:cstheme="minorHAnsi"/>
          <w:b/>
          <w:bCs/>
          <w:caps w:val="0"/>
          <w:sz w:val="28"/>
        </w:rPr>
        <w:t>c</w:t>
      </w:r>
      <w:r w:rsidRPr="000D7313">
        <w:rPr>
          <w:rFonts w:asciiTheme="minorHAnsi" w:hAnsiTheme="minorHAnsi" w:cstheme="minorHAnsi"/>
          <w:b/>
          <w:bCs/>
          <w:caps w:val="0"/>
          <w:sz w:val="28"/>
        </w:rPr>
        <w:t>lasificaciones de la tabulación</w:t>
      </w:r>
    </w:p>
    <w:p w:rsidR="006148BE" w:rsidRPr="000D7313" w:rsidRDefault="006148BE" w:rsidP="006148BE">
      <w:pPr>
        <w:rPr>
          <w:rFonts w:asciiTheme="minorHAnsi" w:hAnsiTheme="minorHAnsi" w:cstheme="minorHAnsi"/>
        </w:rPr>
      </w:pPr>
    </w:p>
    <w:p w:rsidR="007A335D" w:rsidRPr="009C4F14" w:rsidRDefault="00CD50F3" w:rsidP="007A335D">
      <w:pPr>
        <w:jc w:val="both"/>
        <w:rPr>
          <w:rFonts w:asciiTheme="minorHAnsi" w:hAnsiTheme="minorHAnsi" w:cstheme="minorHAnsi"/>
          <w:lang w:val="es-ES_tradnl"/>
        </w:rPr>
      </w:pPr>
      <w:r w:rsidRPr="000D7313">
        <w:rPr>
          <w:rFonts w:asciiTheme="minorHAnsi" w:hAnsiTheme="minorHAnsi" w:cstheme="minorHAnsi"/>
        </w:rPr>
        <w:t xml:space="preserve">Como se ha comentado anteriormente en 2024 se ha incorporado la </w:t>
      </w:r>
      <w:r w:rsidR="006148BE" w:rsidRPr="000D7313">
        <w:rPr>
          <w:rFonts w:asciiTheme="minorHAnsi" w:hAnsiTheme="minorHAnsi" w:cstheme="minorHAnsi"/>
          <w:lang w:val="es-ES_tradnl"/>
        </w:rPr>
        <w:t xml:space="preserve">nueva clasificación de </w:t>
      </w:r>
      <w:r w:rsidRPr="000D7313">
        <w:rPr>
          <w:rFonts w:asciiTheme="minorHAnsi" w:hAnsiTheme="minorHAnsi" w:cstheme="minorHAnsi"/>
          <w:lang w:val="es-ES_tradnl"/>
        </w:rPr>
        <w:t>bienes y servicios</w:t>
      </w:r>
      <w:r w:rsidR="006148BE" w:rsidRPr="000D7313">
        <w:rPr>
          <w:rFonts w:asciiTheme="minorHAnsi" w:hAnsiTheme="minorHAnsi" w:cstheme="minorHAnsi"/>
          <w:lang w:val="es-ES_tradnl"/>
        </w:rPr>
        <w:t xml:space="preserve">, denominada COICOP </w:t>
      </w:r>
      <w:r w:rsidR="007A335D">
        <w:rPr>
          <w:rFonts w:asciiTheme="minorHAnsi" w:hAnsiTheme="minorHAnsi" w:cstheme="minorHAnsi"/>
          <w:lang w:val="es-ES_tradnl"/>
        </w:rPr>
        <w:t xml:space="preserve">2018 </w:t>
      </w:r>
      <w:r w:rsidR="006148BE" w:rsidRPr="000D7313">
        <w:rPr>
          <w:rFonts w:asciiTheme="minorHAnsi" w:hAnsiTheme="minorHAnsi" w:cstheme="minorHAnsi"/>
          <w:lang w:val="es-ES_tradnl"/>
        </w:rPr>
        <w:t>(</w:t>
      </w:r>
      <w:proofErr w:type="spellStart"/>
      <w:r w:rsidR="006148BE" w:rsidRPr="000D7313">
        <w:rPr>
          <w:rFonts w:asciiTheme="minorHAnsi" w:hAnsiTheme="minorHAnsi" w:cstheme="minorHAnsi"/>
          <w:lang w:val="es-ES_tradnl"/>
        </w:rPr>
        <w:t>Classification</w:t>
      </w:r>
      <w:proofErr w:type="spellEnd"/>
      <w:r w:rsidR="006148BE" w:rsidRPr="000D7313">
        <w:rPr>
          <w:rFonts w:asciiTheme="minorHAnsi" w:hAnsiTheme="minorHAnsi" w:cstheme="minorHAnsi"/>
          <w:lang w:val="es-ES_tradnl"/>
        </w:rPr>
        <w:t xml:space="preserve"> of Individual </w:t>
      </w:r>
      <w:proofErr w:type="spellStart"/>
      <w:r w:rsidR="006148BE" w:rsidRPr="000D7313">
        <w:rPr>
          <w:rFonts w:asciiTheme="minorHAnsi" w:hAnsiTheme="minorHAnsi" w:cstheme="minorHAnsi"/>
          <w:lang w:val="es-ES_tradnl"/>
        </w:rPr>
        <w:t>Consumption</w:t>
      </w:r>
      <w:proofErr w:type="spellEnd"/>
      <w:r w:rsidR="006148BE" w:rsidRPr="000D7313">
        <w:rPr>
          <w:rFonts w:asciiTheme="minorHAnsi" w:hAnsiTheme="minorHAnsi" w:cstheme="minorHAnsi"/>
          <w:lang w:val="es-ES_tradnl"/>
        </w:rPr>
        <w:t xml:space="preserve"> </w:t>
      </w:r>
      <w:proofErr w:type="spellStart"/>
      <w:r w:rsidR="006148BE" w:rsidRPr="000D7313">
        <w:rPr>
          <w:rFonts w:asciiTheme="minorHAnsi" w:hAnsiTheme="minorHAnsi" w:cstheme="minorHAnsi"/>
          <w:lang w:val="es-ES_tradnl"/>
        </w:rPr>
        <w:t>by</w:t>
      </w:r>
      <w:proofErr w:type="spellEnd"/>
      <w:r w:rsidR="006148BE" w:rsidRPr="000D7313">
        <w:rPr>
          <w:rFonts w:asciiTheme="minorHAnsi" w:hAnsiTheme="minorHAnsi" w:cstheme="minorHAnsi"/>
          <w:lang w:val="es-ES_tradnl"/>
        </w:rPr>
        <w:t xml:space="preserve"> </w:t>
      </w:r>
      <w:proofErr w:type="spellStart"/>
      <w:r w:rsidR="006148BE" w:rsidRPr="000D7313">
        <w:rPr>
          <w:rFonts w:asciiTheme="minorHAnsi" w:hAnsiTheme="minorHAnsi" w:cstheme="minorHAnsi"/>
          <w:lang w:val="es-ES_tradnl"/>
        </w:rPr>
        <w:t>Purpose</w:t>
      </w:r>
      <w:proofErr w:type="spellEnd"/>
      <w:r w:rsidR="007A335D" w:rsidRPr="007A335D">
        <w:rPr>
          <w:rFonts w:asciiTheme="minorHAnsi" w:hAnsiTheme="minorHAnsi" w:cstheme="minorHAnsi"/>
          <w:lang w:val="es-ES_tradnl"/>
        </w:rPr>
        <w:t xml:space="preserve"> </w:t>
      </w:r>
      <w:r w:rsidR="007A335D" w:rsidRPr="009C4F14">
        <w:rPr>
          <w:rFonts w:asciiTheme="minorHAnsi" w:hAnsiTheme="minorHAnsi" w:cstheme="minorHAnsi"/>
          <w:lang w:val="es-ES_tradnl"/>
        </w:rPr>
        <w:t>Esta clasificación, viene a sustituir a la clasificación europea ECOICOP que se ha utilizado en la encuesta desde 2016, lo que permite una mayor comparabilidad a nivel internacional.</w:t>
      </w:r>
    </w:p>
    <w:p w:rsidR="007A335D" w:rsidRPr="009C4F14" w:rsidRDefault="007A335D" w:rsidP="007A335D">
      <w:pPr>
        <w:jc w:val="both"/>
        <w:rPr>
          <w:rFonts w:asciiTheme="minorHAnsi" w:hAnsiTheme="minorHAnsi" w:cstheme="minorHAnsi"/>
          <w:color w:val="FF0000"/>
          <w:lang w:val="es-ES_tradnl"/>
        </w:rPr>
      </w:pPr>
    </w:p>
    <w:p w:rsidR="007A335D" w:rsidRPr="009C4F14" w:rsidRDefault="007A335D" w:rsidP="007A335D">
      <w:pPr>
        <w:jc w:val="both"/>
        <w:rPr>
          <w:rFonts w:asciiTheme="minorHAnsi" w:hAnsiTheme="minorHAnsi" w:cstheme="minorHAnsi"/>
          <w:lang w:val="es-ES_tradnl"/>
        </w:rPr>
      </w:pPr>
      <w:r w:rsidRPr="009C4F14">
        <w:rPr>
          <w:rFonts w:asciiTheme="minorHAnsi" w:hAnsiTheme="minorHAnsi" w:cstheme="minorHAnsi"/>
          <w:lang w:val="es-ES_tradnl"/>
        </w:rPr>
        <w:t>Esta nueva clasificación amplía a 13 los 12 grandes grupos de gasto que había hasta ahora, de forma que, por primera vez, los gastos en seguros y servicios financieros constituyen un grupo por separado. Además, el anterior grupo de “Comunicaciones” se amplía a ‘“Información y comunicaciones” a cambio de la reducción del grupo 09, que ahora solamente incluye actividades recreativas, deporte y cultura.</w:t>
      </w:r>
    </w:p>
    <w:p w:rsidR="007A335D" w:rsidRPr="009C4F14" w:rsidRDefault="007A335D" w:rsidP="007A335D">
      <w:pPr>
        <w:jc w:val="both"/>
        <w:rPr>
          <w:rFonts w:asciiTheme="minorHAnsi" w:hAnsiTheme="minorHAnsi" w:cstheme="minorHAnsi"/>
          <w:lang w:val="es-ES_tradnl"/>
        </w:rPr>
      </w:pP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La COICOP</w:t>
      </w:r>
      <w:r w:rsidR="00803A40">
        <w:rPr>
          <w:rFonts w:asciiTheme="minorHAnsi" w:hAnsiTheme="minorHAnsi" w:cstheme="minorHAnsi"/>
        </w:rPr>
        <w:t xml:space="preserve"> 2018</w:t>
      </w:r>
      <w:r w:rsidRPr="000D7313">
        <w:rPr>
          <w:rFonts w:asciiTheme="minorHAnsi" w:hAnsiTheme="minorHAnsi" w:cstheme="minorHAnsi"/>
        </w:rPr>
        <w:t xml:space="preserve"> está estructurada en los siguientes </w:t>
      </w:r>
      <w:r w:rsidR="00803A40">
        <w:rPr>
          <w:rFonts w:asciiTheme="minorHAnsi" w:hAnsiTheme="minorHAnsi" w:cstheme="minorHAnsi"/>
        </w:rPr>
        <w:t>tre</w:t>
      </w:r>
      <w:r w:rsidRPr="000D7313">
        <w:rPr>
          <w:rFonts w:asciiTheme="minorHAnsi" w:hAnsiTheme="minorHAnsi" w:cstheme="minorHAnsi"/>
        </w:rPr>
        <w:t>ce grandes grupos:</w:t>
      </w:r>
    </w:p>
    <w:p w:rsidR="006148BE" w:rsidRPr="000D7313" w:rsidRDefault="006148BE" w:rsidP="006148BE">
      <w:pPr>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r>
    </w:p>
    <w:p w:rsidR="006148BE" w:rsidRPr="000D7313" w:rsidRDefault="006148BE" w:rsidP="000D7313">
      <w:pPr>
        <w:pStyle w:val="Texto"/>
        <w:tabs>
          <w:tab w:val="num" w:pos="1069"/>
        </w:tabs>
        <w:suppressAutoHyphens/>
        <w:ind w:left="0"/>
        <w:rPr>
          <w:rFonts w:asciiTheme="minorHAnsi" w:hAnsiTheme="minorHAnsi" w:cstheme="minorHAnsi"/>
        </w:rPr>
      </w:pPr>
      <w:r w:rsidRPr="000D7313">
        <w:rPr>
          <w:rFonts w:asciiTheme="minorHAnsi" w:hAnsiTheme="minorHAnsi" w:cstheme="minorHAnsi"/>
          <w:lang w:val="es-ES"/>
        </w:rPr>
        <w:tab/>
      </w:r>
      <w:r w:rsidRPr="000D7313">
        <w:rPr>
          <w:rFonts w:asciiTheme="minorHAnsi" w:hAnsiTheme="minorHAnsi" w:cstheme="minorHAnsi"/>
          <w:lang w:val="es-ES"/>
        </w:rPr>
        <w:tab/>
      </w:r>
      <w:r w:rsidRPr="000D7313">
        <w:rPr>
          <w:rFonts w:asciiTheme="minorHAnsi" w:hAnsiTheme="minorHAnsi" w:cstheme="minorHAnsi"/>
        </w:rPr>
        <w:t>1. Alimentos y bebidas no alcohólicas</w:t>
      </w:r>
    </w:p>
    <w:p w:rsidR="006148BE" w:rsidRPr="000D7313" w:rsidRDefault="006148BE" w:rsidP="006148BE">
      <w:pPr>
        <w:pStyle w:val="Texto"/>
        <w:tabs>
          <w:tab w:val="num" w:pos="1069"/>
        </w:tabs>
        <w:suppressAutoHyphens/>
        <w:ind w:left="0"/>
        <w:rPr>
          <w:rFonts w:asciiTheme="minorHAnsi" w:hAnsiTheme="minorHAnsi" w:cstheme="minorHAnsi"/>
          <w:lang w:val="es-ES"/>
        </w:rPr>
      </w:pPr>
      <w:r w:rsidRPr="000D7313">
        <w:rPr>
          <w:rFonts w:asciiTheme="minorHAnsi" w:hAnsiTheme="minorHAnsi" w:cstheme="minorHAnsi"/>
        </w:rPr>
        <w:t xml:space="preserve"> </w:t>
      </w:r>
      <w:r w:rsidRPr="000D7313">
        <w:rPr>
          <w:rFonts w:asciiTheme="minorHAnsi" w:hAnsiTheme="minorHAnsi" w:cstheme="minorHAnsi"/>
        </w:rPr>
        <w:tab/>
        <w:t xml:space="preserve"> </w:t>
      </w:r>
      <w:r w:rsidRPr="000D7313">
        <w:rPr>
          <w:rFonts w:asciiTheme="minorHAnsi" w:hAnsiTheme="minorHAnsi" w:cstheme="minorHAnsi"/>
        </w:rPr>
        <w:tab/>
        <w:t>2. Bebidas alcohólicas y tabaco</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t>3. Vestido y calzado</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t>4. Vivienda, agua, electricidad, gas y otros combustibles</w:t>
      </w:r>
    </w:p>
    <w:p w:rsidR="006148BE" w:rsidRPr="000D7313" w:rsidRDefault="006148BE" w:rsidP="006148BE">
      <w:pPr>
        <w:pStyle w:val="Texto"/>
        <w:tabs>
          <w:tab w:val="num" w:pos="1069"/>
        </w:tabs>
        <w:suppressAutoHyphens/>
        <w:ind w:left="1418"/>
        <w:rPr>
          <w:rFonts w:asciiTheme="minorHAnsi" w:hAnsiTheme="minorHAnsi" w:cstheme="minorHAnsi"/>
        </w:rPr>
      </w:pPr>
      <w:r w:rsidRPr="000D7313">
        <w:rPr>
          <w:rFonts w:asciiTheme="minorHAnsi" w:hAnsiTheme="minorHAnsi" w:cstheme="minorHAnsi"/>
        </w:rPr>
        <w:t>5. Muebles, artículos del hogar y artículos para el mantenimiento corriente del hogar</w:t>
      </w:r>
    </w:p>
    <w:p w:rsidR="006148BE" w:rsidRPr="000D7313" w:rsidRDefault="006148BE" w:rsidP="006148BE">
      <w:pPr>
        <w:pStyle w:val="Texto"/>
        <w:tabs>
          <w:tab w:val="num" w:pos="1069"/>
        </w:tabs>
        <w:suppressAutoHyphens/>
        <w:ind w:left="1418"/>
        <w:rPr>
          <w:rFonts w:asciiTheme="minorHAnsi" w:hAnsiTheme="minorHAnsi" w:cstheme="minorHAnsi"/>
        </w:rPr>
      </w:pPr>
      <w:r w:rsidRPr="000D7313">
        <w:rPr>
          <w:rFonts w:asciiTheme="minorHAnsi" w:hAnsiTheme="minorHAnsi" w:cstheme="minorHAnsi"/>
        </w:rPr>
        <w:t>6. Sanidad</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t>7. Transporte</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t xml:space="preserve">8. </w:t>
      </w:r>
      <w:r w:rsidR="00803A40">
        <w:rPr>
          <w:rFonts w:asciiTheme="minorHAnsi" w:hAnsiTheme="minorHAnsi" w:cstheme="minorHAnsi"/>
        </w:rPr>
        <w:t>Información y c</w:t>
      </w:r>
      <w:r w:rsidRPr="000D7313">
        <w:rPr>
          <w:rFonts w:asciiTheme="minorHAnsi" w:hAnsiTheme="minorHAnsi" w:cstheme="minorHAnsi"/>
        </w:rPr>
        <w:t>omunicaciones</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 </w:t>
      </w:r>
      <w:r w:rsidRPr="000D7313">
        <w:rPr>
          <w:rFonts w:asciiTheme="minorHAnsi" w:hAnsiTheme="minorHAnsi" w:cstheme="minorHAnsi"/>
        </w:rPr>
        <w:tab/>
      </w:r>
      <w:r w:rsidRPr="000D7313">
        <w:rPr>
          <w:rFonts w:asciiTheme="minorHAnsi" w:hAnsiTheme="minorHAnsi" w:cstheme="minorHAnsi"/>
        </w:rPr>
        <w:tab/>
        <w:t>9.</w:t>
      </w:r>
      <w:r w:rsidR="00803A40">
        <w:rPr>
          <w:rFonts w:asciiTheme="minorHAnsi" w:hAnsiTheme="minorHAnsi" w:cstheme="minorHAnsi"/>
        </w:rPr>
        <w:t xml:space="preserve"> Actividades recreativas, deporte</w:t>
      </w:r>
      <w:r w:rsidRPr="000D7313">
        <w:rPr>
          <w:rFonts w:asciiTheme="minorHAnsi" w:hAnsiTheme="minorHAnsi" w:cstheme="minorHAnsi"/>
        </w:rPr>
        <w:t xml:space="preserve"> y cultura</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ab/>
      </w:r>
      <w:r w:rsidRPr="000D7313">
        <w:rPr>
          <w:rFonts w:asciiTheme="minorHAnsi" w:hAnsiTheme="minorHAnsi" w:cstheme="minorHAnsi"/>
        </w:rPr>
        <w:tab/>
        <w:t xml:space="preserve">10. </w:t>
      </w:r>
      <w:r w:rsidR="00196978">
        <w:rPr>
          <w:rFonts w:asciiTheme="minorHAnsi" w:hAnsiTheme="minorHAnsi" w:cstheme="minorHAnsi"/>
        </w:rPr>
        <w:t>Servicios de Educación</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ab/>
      </w:r>
      <w:r w:rsidRPr="000D7313">
        <w:rPr>
          <w:rFonts w:asciiTheme="minorHAnsi" w:hAnsiTheme="minorHAnsi" w:cstheme="minorHAnsi"/>
        </w:rPr>
        <w:tab/>
        <w:t xml:space="preserve">11. Restaurantes y </w:t>
      </w:r>
      <w:r w:rsidR="00196978">
        <w:rPr>
          <w:rFonts w:asciiTheme="minorHAnsi" w:hAnsiTheme="minorHAnsi" w:cstheme="minorHAnsi"/>
        </w:rPr>
        <w:t>servicios de alojamiento</w:t>
      </w:r>
    </w:p>
    <w:p w:rsidR="006148BE"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ab/>
      </w:r>
      <w:r w:rsidRPr="000D7313">
        <w:rPr>
          <w:rFonts w:asciiTheme="minorHAnsi" w:hAnsiTheme="minorHAnsi" w:cstheme="minorHAnsi"/>
        </w:rPr>
        <w:tab/>
        <w:t xml:space="preserve">12. </w:t>
      </w:r>
      <w:r w:rsidR="00196978">
        <w:rPr>
          <w:rFonts w:asciiTheme="minorHAnsi" w:hAnsiTheme="minorHAnsi" w:cstheme="minorHAnsi"/>
        </w:rPr>
        <w:t>Seguros y servicios financieros</w:t>
      </w:r>
    </w:p>
    <w:p w:rsidR="00196978" w:rsidRPr="000D7313" w:rsidRDefault="00196978" w:rsidP="006148BE">
      <w:pPr>
        <w:pStyle w:val="Texto"/>
        <w:tabs>
          <w:tab w:val="num" w:pos="1069"/>
        </w:tabs>
        <w:suppressAutoHyphens/>
        <w:ind w:left="0"/>
        <w:rPr>
          <w:rFonts w:asciiTheme="minorHAnsi" w:hAnsiTheme="minorHAnsi" w:cstheme="minorHAnsi"/>
        </w:rPr>
      </w:pPr>
      <w:r>
        <w:rPr>
          <w:rFonts w:asciiTheme="minorHAnsi" w:hAnsiTheme="minorHAnsi" w:cstheme="minorHAnsi"/>
        </w:rPr>
        <w:tab/>
      </w:r>
      <w:r>
        <w:rPr>
          <w:rFonts w:asciiTheme="minorHAnsi" w:hAnsiTheme="minorHAnsi" w:cstheme="minorHAnsi"/>
        </w:rPr>
        <w:tab/>
        <w:t>13. Cuidado personal, protección social y bienes y servicios diversos</w:t>
      </w:r>
    </w:p>
    <w:p w:rsidR="006148BE" w:rsidRPr="000D7313" w:rsidRDefault="006148BE" w:rsidP="006148BE">
      <w:pPr>
        <w:jc w:val="both"/>
        <w:rPr>
          <w:rFonts w:asciiTheme="minorHAnsi" w:hAnsiTheme="minorHAnsi" w:cstheme="minorHAnsi"/>
          <w:lang w:val="es-ES_tradnl"/>
        </w:rPr>
      </w:pPr>
    </w:p>
    <w:p w:rsidR="006148BE" w:rsidRPr="000D7313" w:rsidRDefault="006148BE" w:rsidP="006148BE">
      <w:pPr>
        <w:pStyle w:val="Texto"/>
        <w:suppressAutoHyphens/>
        <w:ind w:left="0"/>
        <w:rPr>
          <w:rFonts w:asciiTheme="minorHAnsi" w:hAnsiTheme="minorHAnsi" w:cstheme="minorHAnsi"/>
        </w:rPr>
      </w:pPr>
    </w:p>
    <w:p w:rsidR="0087001F" w:rsidRDefault="006148BE" w:rsidP="006148BE">
      <w:pPr>
        <w:jc w:val="both"/>
        <w:rPr>
          <w:rFonts w:asciiTheme="minorHAnsi" w:hAnsiTheme="minorHAnsi" w:cstheme="minorHAnsi"/>
          <w:lang w:val="es-ES_tradnl"/>
        </w:rPr>
      </w:pPr>
      <w:r w:rsidRPr="000D7313">
        <w:rPr>
          <w:rFonts w:asciiTheme="minorHAnsi" w:hAnsiTheme="minorHAnsi" w:cstheme="minorHAnsi"/>
          <w:lang w:val="es-ES_tradnl"/>
        </w:rPr>
        <w:t>La clasificación de gasto utilizada en la recogida de la información (COICOP</w:t>
      </w:r>
      <w:r w:rsidR="000D10DF">
        <w:rPr>
          <w:rFonts w:asciiTheme="minorHAnsi" w:hAnsiTheme="minorHAnsi" w:cstheme="minorHAnsi"/>
          <w:lang w:val="es-ES_tradnl"/>
        </w:rPr>
        <w:t xml:space="preserve"> 2018</w:t>
      </w:r>
      <w:r w:rsidRPr="000D7313">
        <w:rPr>
          <w:rFonts w:asciiTheme="minorHAnsi" w:hAnsiTheme="minorHAnsi" w:cstheme="minorHAnsi"/>
          <w:lang w:val="es-ES_tradnl"/>
        </w:rPr>
        <w:t xml:space="preserve">/Recogida) es una adaptación de la COICOP </w:t>
      </w:r>
      <w:r w:rsidR="000D10DF">
        <w:rPr>
          <w:rFonts w:asciiTheme="minorHAnsi" w:hAnsiTheme="minorHAnsi" w:cstheme="minorHAnsi"/>
          <w:lang w:val="es-ES_tradnl"/>
        </w:rPr>
        <w:t>2018 de NU</w:t>
      </w:r>
      <w:r w:rsidRPr="000D7313">
        <w:rPr>
          <w:rFonts w:asciiTheme="minorHAnsi" w:hAnsiTheme="minorHAnsi" w:cstheme="minorHAnsi"/>
          <w:lang w:val="es-ES_tradnl"/>
        </w:rPr>
        <w:t>, en la que</w:t>
      </w:r>
      <w:r w:rsidR="0087001F">
        <w:rPr>
          <w:rFonts w:asciiTheme="minorHAnsi" w:hAnsiTheme="minorHAnsi" w:cstheme="minorHAnsi"/>
          <w:lang w:val="es-ES_tradnl"/>
        </w:rPr>
        <w:t xml:space="preserve"> además</w:t>
      </w:r>
      <w:r w:rsidRPr="000D7313">
        <w:rPr>
          <w:rFonts w:asciiTheme="minorHAnsi" w:hAnsiTheme="minorHAnsi" w:cstheme="minorHAnsi"/>
          <w:lang w:val="es-ES_tradnl"/>
        </w:rPr>
        <w:t xml:space="preserve"> se ha</w:t>
      </w:r>
      <w:r w:rsidR="00A46B0D">
        <w:rPr>
          <w:rFonts w:asciiTheme="minorHAnsi" w:hAnsiTheme="minorHAnsi" w:cstheme="minorHAnsi"/>
          <w:lang w:val="es-ES_tradnl"/>
        </w:rPr>
        <w:t>n mantenido las</w:t>
      </w:r>
      <w:r w:rsidRPr="000D7313">
        <w:rPr>
          <w:rFonts w:asciiTheme="minorHAnsi" w:hAnsiTheme="minorHAnsi" w:cstheme="minorHAnsi"/>
          <w:lang w:val="es-ES_tradnl"/>
        </w:rPr>
        <w:t xml:space="preserve"> desagregaciones adicionales</w:t>
      </w:r>
      <w:r w:rsidR="00A46B0D">
        <w:rPr>
          <w:rFonts w:asciiTheme="minorHAnsi" w:hAnsiTheme="minorHAnsi" w:cstheme="minorHAnsi"/>
          <w:lang w:val="es-ES_tradnl"/>
        </w:rPr>
        <w:t xml:space="preserve"> incorporadas en la ECOICOP/Recogida 2016</w:t>
      </w:r>
      <w:r w:rsidRPr="000D7313">
        <w:rPr>
          <w:rFonts w:asciiTheme="minorHAnsi" w:hAnsiTheme="minorHAnsi" w:cstheme="minorHAnsi"/>
          <w:lang w:val="es-ES_tradnl"/>
        </w:rPr>
        <w:t xml:space="preserve">. </w:t>
      </w:r>
    </w:p>
    <w:p w:rsidR="006148BE" w:rsidRPr="000D7313" w:rsidRDefault="006148BE" w:rsidP="006148BE">
      <w:pPr>
        <w:jc w:val="both"/>
        <w:rPr>
          <w:rFonts w:asciiTheme="minorHAnsi" w:hAnsiTheme="minorHAnsi" w:cstheme="minorHAnsi"/>
          <w:lang w:val="es-ES_tradnl"/>
        </w:rPr>
      </w:pPr>
      <w:r w:rsidRPr="000D7313">
        <w:rPr>
          <w:rFonts w:asciiTheme="minorHAnsi" w:hAnsiTheme="minorHAnsi" w:cstheme="minorHAnsi"/>
          <w:lang w:val="es-ES_tradnl"/>
        </w:rPr>
        <w:t>Así, entre otras cuestiones:</w:t>
      </w:r>
    </w:p>
    <w:p w:rsidR="006148BE" w:rsidRPr="000D7313" w:rsidRDefault="006148BE" w:rsidP="006148BE">
      <w:pPr>
        <w:jc w:val="both"/>
        <w:rPr>
          <w:rFonts w:asciiTheme="minorHAnsi" w:hAnsiTheme="minorHAnsi" w:cstheme="minorHAnsi"/>
          <w:lang w:val="es-ES_tradnl"/>
        </w:rPr>
      </w:pPr>
    </w:p>
    <w:p w:rsidR="006148BE" w:rsidRDefault="006148BE" w:rsidP="00041247">
      <w:pPr>
        <w:numPr>
          <w:ilvl w:val="0"/>
          <w:numId w:val="51"/>
        </w:numPr>
        <w:jc w:val="both"/>
        <w:rPr>
          <w:rFonts w:asciiTheme="minorHAnsi" w:hAnsiTheme="minorHAnsi" w:cstheme="minorHAnsi"/>
          <w:lang w:val="es-ES_tradnl"/>
        </w:rPr>
      </w:pPr>
      <w:r w:rsidRPr="000D7313">
        <w:rPr>
          <w:rFonts w:asciiTheme="minorHAnsi" w:hAnsiTheme="minorHAnsi" w:cstheme="minorHAnsi"/>
          <w:lang w:val="es-ES_tradnl"/>
        </w:rPr>
        <w:t>en alimentación se separa el café en cápsulas del café en grano; y las bolsas que contienen mezclas de lechugas, etc. lavadas y listas para el consumo se separan de las lechugas, escarolas, etc. que se compran por piezas,</w:t>
      </w:r>
    </w:p>
    <w:p w:rsidR="0087001F" w:rsidRPr="000D7313" w:rsidRDefault="0087001F" w:rsidP="00041247">
      <w:pPr>
        <w:numPr>
          <w:ilvl w:val="0"/>
          <w:numId w:val="51"/>
        </w:numPr>
        <w:jc w:val="both"/>
        <w:rPr>
          <w:rFonts w:asciiTheme="minorHAnsi" w:hAnsiTheme="minorHAnsi" w:cstheme="minorHAnsi"/>
          <w:lang w:val="es-ES_tradnl"/>
        </w:rPr>
      </w:pPr>
      <w:r w:rsidRPr="0087001F">
        <w:rPr>
          <w:rFonts w:asciiTheme="minorHAnsi" w:hAnsiTheme="minorHAnsi" w:cstheme="minorHAnsi"/>
          <w:lang w:val="es-ES_tradnl"/>
        </w:rPr>
        <w:t>en vestido y calzado se distinguen en ambos casos si es de hombre, mujer, niño, niña y bebé;</w:t>
      </w:r>
    </w:p>
    <w:p w:rsidR="006148BE" w:rsidRPr="000D7313" w:rsidRDefault="006148BE" w:rsidP="00041247">
      <w:pPr>
        <w:numPr>
          <w:ilvl w:val="0"/>
          <w:numId w:val="51"/>
        </w:numPr>
        <w:jc w:val="both"/>
        <w:rPr>
          <w:rFonts w:asciiTheme="minorHAnsi" w:hAnsiTheme="minorHAnsi" w:cstheme="minorHAnsi"/>
          <w:lang w:val="es-ES_tradnl"/>
        </w:rPr>
      </w:pPr>
      <w:r w:rsidRPr="000D7313">
        <w:rPr>
          <w:rFonts w:asciiTheme="minorHAnsi" w:hAnsiTheme="minorHAnsi" w:cstheme="minorHAnsi"/>
          <w:lang w:val="es-ES_tradnl"/>
        </w:rPr>
        <w:lastRenderedPageBreak/>
        <w:t>en vivienda se mantiene la separación entre los gastos de la vivienda principal de los gastos de otras viviendas, y se desglosa el gasto en alquiler de vivienda por motivos de enseñanza,</w:t>
      </w:r>
    </w:p>
    <w:p w:rsidR="006148BE" w:rsidRPr="000D7313" w:rsidRDefault="006148BE" w:rsidP="00041247">
      <w:pPr>
        <w:numPr>
          <w:ilvl w:val="0"/>
          <w:numId w:val="51"/>
        </w:numPr>
        <w:jc w:val="both"/>
        <w:rPr>
          <w:rFonts w:asciiTheme="minorHAnsi" w:hAnsiTheme="minorHAnsi" w:cstheme="minorHAnsi"/>
          <w:lang w:val="es-ES_tradnl"/>
        </w:rPr>
      </w:pPr>
      <w:r w:rsidRPr="000D7313">
        <w:rPr>
          <w:rFonts w:asciiTheme="minorHAnsi" w:hAnsiTheme="minorHAnsi" w:cstheme="minorHAnsi"/>
          <w:lang w:val="es-ES_tradnl"/>
        </w:rPr>
        <w:t>en sanidad se separan los productos homeopáticos de los productos farmac</w:t>
      </w:r>
      <w:r w:rsidR="00050285">
        <w:rPr>
          <w:rFonts w:asciiTheme="minorHAnsi" w:hAnsiTheme="minorHAnsi" w:cstheme="minorHAnsi"/>
          <w:lang w:val="es-ES_tradnl"/>
        </w:rPr>
        <w:t>éuticos y se diferencian los servicios médicos en preventivos, curativos o crónicos</w:t>
      </w:r>
    </w:p>
    <w:p w:rsidR="006148BE" w:rsidRPr="000D7313" w:rsidRDefault="006148BE" w:rsidP="00041247">
      <w:pPr>
        <w:numPr>
          <w:ilvl w:val="0"/>
          <w:numId w:val="51"/>
        </w:numPr>
        <w:jc w:val="both"/>
        <w:rPr>
          <w:rFonts w:asciiTheme="minorHAnsi" w:hAnsiTheme="minorHAnsi" w:cstheme="minorHAnsi"/>
          <w:lang w:val="es-ES_tradnl"/>
        </w:rPr>
      </w:pPr>
      <w:r w:rsidRPr="000D7313">
        <w:rPr>
          <w:rFonts w:asciiTheme="minorHAnsi" w:hAnsiTheme="minorHAnsi" w:cstheme="minorHAnsi"/>
          <w:lang w:val="es-ES_tradnl"/>
        </w:rPr>
        <w:t>en enseñanza los gastos de estudios no reglados (academias, profesores particulares y similares) se recogen por nivel de enseñanza pero separados de los estudios reglados</w:t>
      </w:r>
    </w:p>
    <w:p w:rsidR="006148BE" w:rsidRPr="000D7313" w:rsidRDefault="006148BE" w:rsidP="00041247">
      <w:pPr>
        <w:numPr>
          <w:ilvl w:val="0"/>
          <w:numId w:val="51"/>
        </w:numPr>
        <w:jc w:val="both"/>
        <w:rPr>
          <w:rFonts w:asciiTheme="minorHAnsi" w:hAnsiTheme="minorHAnsi" w:cstheme="minorHAnsi"/>
          <w:lang w:val="es-ES_tradnl"/>
        </w:rPr>
      </w:pPr>
      <w:r w:rsidRPr="000D7313">
        <w:rPr>
          <w:rFonts w:asciiTheme="minorHAnsi" w:hAnsiTheme="minorHAnsi" w:cstheme="minorHAnsi"/>
          <w:lang w:val="es-ES_tradnl"/>
        </w:rPr>
        <w:t>en servicios de alojamiento se separa el alojamiento por motivos de enseñanza,</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En los ficheros de usuario de 20</w:t>
      </w:r>
      <w:r w:rsidR="00050285">
        <w:rPr>
          <w:rFonts w:asciiTheme="minorHAnsi" w:hAnsiTheme="minorHAnsi" w:cstheme="minorHAnsi"/>
        </w:rPr>
        <w:t>24</w:t>
      </w:r>
      <w:r w:rsidRPr="000D7313">
        <w:rPr>
          <w:rFonts w:asciiTheme="minorHAnsi" w:hAnsiTheme="minorHAnsi" w:cstheme="minorHAnsi"/>
        </w:rPr>
        <w:t xml:space="preserve"> se utiliza la clasificación de gastos utilizada en la recogida de la información (COICOP</w:t>
      </w:r>
      <w:r w:rsidR="00050285">
        <w:rPr>
          <w:rFonts w:asciiTheme="minorHAnsi" w:hAnsiTheme="minorHAnsi" w:cstheme="minorHAnsi"/>
        </w:rPr>
        <w:t xml:space="preserve"> 2018</w:t>
      </w:r>
      <w:r w:rsidRPr="000D7313">
        <w:rPr>
          <w:rFonts w:asciiTheme="minorHAnsi" w:hAnsiTheme="minorHAnsi" w:cstheme="minorHAnsi"/>
        </w:rPr>
        <w:t xml:space="preserve">/Recogida). </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Sin embargo, en los resultados detallados de la encuesta que se difunden en forma de tablas para diferentes niveles de desagregación se publican dos clasificaciones distintas a la COICOP</w:t>
      </w:r>
      <w:r w:rsidR="00050285">
        <w:rPr>
          <w:rFonts w:asciiTheme="minorHAnsi" w:hAnsiTheme="minorHAnsi" w:cstheme="minorHAnsi"/>
        </w:rPr>
        <w:t xml:space="preserve"> 2018</w:t>
      </w:r>
      <w:r w:rsidRPr="000D7313">
        <w:rPr>
          <w:rFonts w:asciiTheme="minorHAnsi" w:hAnsiTheme="minorHAnsi" w:cstheme="minorHAnsi"/>
        </w:rPr>
        <w:t>/Recogida:</w:t>
      </w:r>
    </w:p>
    <w:p w:rsidR="006148BE" w:rsidRPr="000D7313" w:rsidRDefault="006148BE" w:rsidP="00041247">
      <w:pPr>
        <w:pStyle w:val="Texto"/>
        <w:numPr>
          <w:ilvl w:val="0"/>
          <w:numId w:val="51"/>
        </w:numPr>
        <w:suppressAutoHyphens/>
        <w:rPr>
          <w:rFonts w:asciiTheme="minorHAnsi" w:hAnsiTheme="minorHAnsi" w:cstheme="minorHAnsi"/>
        </w:rPr>
      </w:pPr>
      <w:r w:rsidRPr="000D7313">
        <w:rPr>
          <w:rFonts w:asciiTheme="minorHAnsi" w:hAnsiTheme="minorHAnsi" w:cstheme="minorHAnsi"/>
        </w:rPr>
        <w:t xml:space="preserve">COICOP </w:t>
      </w:r>
      <w:r w:rsidR="00050285">
        <w:rPr>
          <w:rFonts w:asciiTheme="minorHAnsi" w:hAnsiTheme="minorHAnsi" w:cstheme="minorHAnsi"/>
        </w:rPr>
        <w:t>2018 de NU: es l</w:t>
      </w:r>
      <w:r w:rsidRPr="000D7313">
        <w:rPr>
          <w:rFonts w:asciiTheme="minorHAnsi" w:hAnsiTheme="minorHAnsi" w:cstheme="minorHAnsi"/>
        </w:rPr>
        <w:t>a clasifica</w:t>
      </w:r>
      <w:r w:rsidR="00050285">
        <w:rPr>
          <w:rFonts w:asciiTheme="minorHAnsi" w:hAnsiTheme="minorHAnsi" w:cstheme="minorHAnsi"/>
        </w:rPr>
        <w:t>ción internacional</w:t>
      </w:r>
      <w:r w:rsidRPr="000D7313">
        <w:rPr>
          <w:rFonts w:asciiTheme="minorHAnsi" w:hAnsiTheme="minorHAnsi" w:cstheme="minorHAnsi"/>
        </w:rPr>
        <w:t xml:space="preserve"> de consumo mencionada anteriormente</w:t>
      </w:r>
      <w:r w:rsidR="00050285">
        <w:rPr>
          <w:rFonts w:asciiTheme="minorHAnsi" w:hAnsiTheme="minorHAnsi" w:cstheme="minorHAnsi"/>
        </w:rPr>
        <w:t>.</w:t>
      </w:r>
      <w:r w:rsidRPr="000D7313">
        <w:rPr>
          <w:rFonts w:asciiTheme="minorHAnsi" w:hAnsiTheme="minorHAnsi" w:cstheme="minorHAnsi"/>
        </w:rPr>
        <w:t xml:space="preserve"> </w:t>
      </w:r>
    </w:p>
    <w:p w:rsidR="006148BE" w:rsidRPr="000D7313" w:rsidRDefault="006148BE" w:rsidP="006148BE">
      <w:pPr>
        <w:pStyle w:val="Texto"/>
        <w:suppressAutoHyphens/>
        <w:ind w:left="1069"/>
        <w:rPr>
          <w:rFonts w:asciiTheme="minorHAnsi" w:hAnsiTheme="minorHAnsi" w:cstheme="minorHAnsi"/>
        </w:rPr>
      </w:pPr>
      <w:r w:rsidRPr="000D7313">
        <w:rPr>
          <w:rFonts w:asciiTheme="minorHAnsi" w:hAnsiTheme="minorHAnsi" w:cstheme="minorHAnsi"/>
        </w:rPr>
        <w:t>En las tablas estos códigos siguen la codificación de la COICOP</w:t>
      </w:r>
      <w:r w:rsidR="00050285">
        <w:rPr>
          <w:rFonts w:asciiTheme="minorHAnsi" w:hAnsiTheme="minorHAnsi" w:cstheme="minorHAnsi"/>
        </w:rPr>
        <w:t xml:space="preserve"> 2018</w:t>
      </w:r>
      <w:r w:rsidRPr="000D7313">
        <w:rPr>
          <w:rFonts w:asciiTheme="minorHAnsi" w:hAnsiTheme="minorHAnsi" w:cstheme="minorHAnsi"/>
        </w:rPr>
        <w:t xml:space="preserve"> pero se le ha añadido una </w:t>
      </w:r>
      <w:r w:rsidR="00050285">
        <w:rPr>
          <w:rFonts w:asciiTheme="minorHAnsi" w:hAnsiTheme="minorHAnsi" w:cstheme="minorHAnsi"/>
        </w:rPr>
        <w:t>N</w:t>
      </w:r>
      <w:r w:rsidRPr="000D7313">
        <w:rPr>
          <w:rFonts w:asciiTheme="minorHAnsi" w:hAnsiTheme="minorHAnsi" w:cstheme="minorHAnsi"/>
        </w:rPr>
        <w:t xml:space="preserve"> para distinguirlos de los códigos de recogida.</w:t>
      </w:r>
    </w:p>
    <w:p w:rsidR="006148BE" w:rsidRPr="000D7313" w:rsidRDefault="006148BE" w:rsidP="00041247">
      <w:pPr>
        <w:pStyle w:val="Texto"/>
        <w:numPr>
          <w:ilvl w:val="0"/>
          <w:numId w:val="51"/>
        </w:numPr>
        <w:suppressAutoHyphens/>
        <w:rPr>
          <w:rFonts w:asciiTheme="minorHAnsi" w:hAnsiTheme="minorHAnsi" w:cstheme="minorHAnsi"/>
        </w:rPr>
      </w:pPr>
      <w:r w:rsidRPr="000D7313">
        <w:rPr>
          <w:rFonts w:asciiTheme="minorHAnsi" w:hAnsiTheme="minorHAnsi" w:cstheme="minorHAnsi"/>
        </w:rPr>
        <w:t>COICOP</w:t>
      </w:r>
      <w:r w:rsidR="00050285">
        <w:rPr>
          <w:rFonts w:asciiTheme="minorHAnsi" w:hAnsiTheme="minorHAnsi" w:cstheme="minorHAnsi"/>
        </w:rPr>
        <w:t xml:space="preserve"> 2018</w:t>
      </w:r>
      <w:r w:rsidRPr="000D7313">
        <w:rPr>
          <w:rFonts w:asciiTheme="minorHAnsi" w:hAnsiTheme="minorHAnsi" w:cstheme="minorHAnsi"/>
        </w:rPr>
        <w:t>/EPF: es una adaptación de la COICOP</w:t>
      </w:r>
      <w:r w:rsidR="00050285">
        <w:rPr>
          <w:rFonts w:asciiTheme="minorHAnsi" w:hAnsiTheme="minorHAnsi" w:cstheme="minorHAnsi"/>
        </w:rPr>
        <w:t xml:space="preserve"> 2018</w:t>
      </w:r>
      <w:r w:rsidRPr="000D7313">
        <w:rPr>
          <w:rFonts w:asciiTheme="minorHAnsi" w:hAnsiTheme="minorHAnsi" w:cstheme="minorHAnsi"/>
        </w:rPr>
        <w:t xml:space="preserve">/Recogida en la que se han agregado aquellos gastos para los que los datos en España no ofrecen la robustez necesaria. </w:t>
      </w:r>
    </w:p>
    <w:p w:rsidR="006148BE" w:rsidRPr="000D7313" w:rsidRDefault="006148BE" w:rsidP="006148BE">
      <w:pPr>
        <w:pStyle w:val="Texto"/>
        <w:suppressAutoHyphens/>
        <w:ind w:left="1069"/>
        <w:rPr>
          <w:rFonts w:asciiTheme="minorHAnsi" w:hAnsiTheme="minorHAnsi" w:cstheme="minorHAnsi"/>
        </w:rPr>
      </w:pPr>
      <w:r w:rsidRPr="000D7313">
        <w:rPr>
          <w:rFonts w:asciiTheme="minorHAnsi" w:hAnsiTheme="minorHAnsi" w:cstheme="minorHAnsi"/>
        </w:rPr>
        <w:t>En las tablas estos códigos siguen su propia codificación y se les ha añadido una T para distinguirlos de los códigos de recogida.</w:t>
      </w:r>
    </w:p>
    <w:p w:rsidR="00BA3488"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A partir de los códigos COICOP</w:t>
      </w:r>
      <w:r w:rsidR="00050285">
        <w:rPr>
          <w:rFonts w:asciiTheme="minorHAnsi" w:hAnsiTheme="minorHAnsi" w:cstheme="minorHAnsi"/>
        </w:rPr>
        <w:t xml:space="preserve"> 2018</w:t>
      </w:r>
      <w:r w:rsidRPr="000D7313">
        <w:rPr>
          <w:rFonts w:asciiTheme="minorHAnsi" w:hAnsiTheme="minorHAnsi" w:cstheme="minorHAnsi"/>
        </w:rPr>
        <w:t>/Recogida de los ficheros de usuario se pueden obtener las tablas publicadas en INEBASE utilizando las equivalencias disponible</w:t>
      </w:r>
      <w:r w:rsidR="00BA3488">
        <w:rPr>
          <w:rFonts w:asciiTheme="minorHAnsi" w:hAnsiTheme="minorHAnsi" w:cstheme="minorHAnsi"/>
        </w:rPr>
        <w:t>s en el enlace:</w:t>
      </w:r>
    </w:p>
    <w:p w:rsidR="006148BE" w:rsidRPr="000D7313" w:rsidRDefault="00BA3488" w:rsidP="006148BE">
      <w:pPr>
        <w:pStyle w:val="Texto"/>
        <w:suppressAutoHyphens/>
        <w:ind w:left="0"/>
        <w:rPr>
          <w:rFonts w:asciiTheme="minorHAnsi" w:hAnsiTheme="minorHAnsi" w:cstheme="minorHAnsi"/>
          <w:b/>
          <w:sz w:val="20"/>
        </w:rPr>
      </w:pPr>
      <w:hyperlink r:id="rId12" w:history="1">
        <w:proofErr w:type="spellStart"/>
        <w:r w:rsidRPr="000D7313">
          <w:rPr>
            <w:rStyle w:val="Hipervnculo"/>
            <w:sz w:val="20"/>
          </w:rPr>
          <w:t>INEbase</w:t>
        </w:r>
        <w:proofErr w:type="spellEnd"/>
        <w:r w:rsidRPr="000D7313">
          <w:rPr>
            <w:rStyle w:val="Hipervnculo"/>
            <w:sz w:val="20"/>
          </w:rPr>
          <w:t xml:space="preserve"> / Nivel y condiciones de vida (IPC) /Condiciones de vida /Encuesta de presupuestos familiares. Base 2006 / Metodología</w:t>
        </w:r>
      </w:hyperlink>
    </w:p>
    <w:p w:rsidR="006148BE" w:rsidRPr="000D7313" w:rsidRDefault="006148BE" w:rsidP="006148BE">
      <w:pPr>
        <w:pStyle w:val="linea"/>
        <w:rPr>
          <w:rFonts w:asciiTheme="minorHAnsi" w:hAnsiTheme="minorHAnsi" w:cstheme="minorHAnsi"/>
        </w:rPr>
      </w:pPr>
    </w:p>
    <w:p w:rsidR="00B3105F" w:rsidRDefault="00B3105F" w:rsidP="006148BE">
      <w:pPr>
        <w:pStyle w:val="g5"/>
        <w:ind w:left="0" w:firstLine="0"/>
        <w:rPr>
          <w:rFonts w:asciiTheme="minorHAnsi" w:hAnsiTheme="minorHAnsi" w:cstheme="minorHAnsi"/>
          <w:b/>
          <w:bCs/>
          <w:caps w:val="0"/>
          <w:sz w:val="28"/>
        </w:rPr>
      </w:pPr>
    </w:p>
    <w:p w:rsidR="006148BE" w:rsidRPr="000D7313" w:rsidRDefault="006148BE" w:rsidP="006148BE">
      <w:pPr>
        <w:pStyle w:val="g5"/>
        <w:ind w:left="0" w:firstLine="0"/>
        <w:rPr>
          <w:rFonts w:asciiTheme="minorHAnsi" w:hAnsiTheme="minorHAnsi" w:cstheme="minorHAnsi"/>
          <w:b/>
          <w:bCs/>
          <w:caps w:val="0"/>
          <w:sz w:val="28"/>
        </w:rPr>
      </w:pPr>
      <w:r w:rsidRPr="000D7313">
        <w:rPr>
          <w:rFonts w:asciiTheme="minorHAnsi" w:hAnsiTheme="minorHAnsi" w:cstheme="minorHAnsi"/>
          <w:b/>
          <w:bCs/>
          <w:caps w:val="0"/>
          <w:sz w:val="28"/>
        </w:rPr>
        <w:t>2.4</w:t>
      </w:r>
      <w:r w:rsidRPr="000D7313">
        <w:rPr>
          <w:rFonts w:asciiTheme="minorHAnsi" w:hAnsiTheme="minorHAnsi" w:cstheme="minorHAnsi"/>
          <w:b/>
          <w:bCs/>
          <w:caps w:val="0"/>
          <w:sz w:val="28"/>
        </w:rPr>
        <w:tab/>
        <w:t xml:space="preserve">Desagregación geográfica y funcional </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El nivel de desagregación funcional utilizado en la publicación de resultados varía según el grado de desagregación geográfica para el que se desee obtener estimaciones; en el caso de esta encuesta el diseño </w:t>
      </w:r>
      <w:proofErr w:type="spellStart"/>
      <w:r w:rsidRPr="000D7313">
        <w:rPr>
          <w:rFonts w:asciiTheme="minorHAnsi" w:hAnsiTheme="minorHAnsi" w:cstheme="minorHAnsi"/>
        </w:rPr>
        <w:t>muestral</w:t>
      </w:r>
      <w:proofErr w:type="spellEnd"/>
      <w:r w:rsidRPr="000D7313">
        <w:rPr>
          <w:rFonts w:asciiTheme="minorHAnsi" w:hAnsiTheme="minorHAnsi" w:cstheme="minorHAnsi"/>
        </w:rPr>
        <w:t xml:space="preserve"> se ha efectuado de forma que se puedan obtener estimaciones con los siguientes  desgloses:</w:t>
      </w:r>
    </w:p>
    <w:p w:rsidR="006148BE" w:rsidRPr="000D7313" w:rsidRDefault="006148BE" w:rsidP="006148BE">
      <w:pPr>
        <w:pStyle w:val="Texto"/>
        <w:suppressAutoHyphens/>
        <w:ind w:left="0"/>
        <w:rPr>
          <w:rFonts w:asciiTheme="minorHAnsi" w:hAnsiTheme="minorHAnsi" w:cstheme="minorHAnsi"/>
          <w:b/>
          <w:bCs/>
        </w:rPr>
      </w:pPr>
      <w:r w:rsidRPr="000D7313">
        <w:rPr>
          <w:rFonts w:asciiTheme="minorHAnsi" w:hAnsiTheme="minorHAnsi" w:cstheme="minorHAnsi"/>
        </w:rPr>
        <w:t>–   Para el conjunto nacional se alcanza una desagregación funcional máxima de</w:t>
      </w:r>
      <w:r w:rsidRPr="000D7313">
        <w:rPr>
          <w:rFonts w:asciiTheme="minorHAnsi" w:hAnsiTheme="minorHAnsi" w:cstheme="minorHAnsi"/>
          <w:b/>
          <w:bCs/>
        </w:rPr>
        <w:t xml:space="preserve"> cinco dígitos de la COICOP.</w:t>
      </w:r>
    </w:p>
    <w:p w:rsidR="006148BE" w:rsidRPr="000D7313" w:rsidRDefault="006148BE" w:rsidP="006148BE">
      <w:pPr>
        <w:pStyle w:val="Texto"/>
        <w:suppressAutoHyphens/>
        <w:ind w:left="0"/>
        <w:rPr>
          <w:rFonts w:asciiTheme="minorHAnsi" w:hAnsiTheme="minorHAnsi" w:cstheme="minorHAnsi"/>
        </w:rPr>
      </w:pPr>
      <w:r w:rsidRPr="000D7313">
        <w:rPr>
          <w:rFonts w:asciiTheme="minorHAnsi" w:hAnsiTheme="minorHAnsi" w:cstheme="minorHAnsi"/>
        </w:rPr>
        <w:t xml:space="preserve">–   Para las comunidades autónomas, el máximo nivel de desagregación funcional es de </w:t>
      </w:r>
      <w:r w:rsidRPr="000D7313">
        <w:rPr>
          <w:rFonts w:asciiTheme="minorHAnsi" w:hAnsiTheme="minorHAnsi" w:cstheme="minorHAnsi"/>
          <w:b/>
        </w:rPr>
        <w:t>cuatro dígitos.</w:t>
      </w:r>
    </w:p>
    <w:p w:rsidR="006148BE" w:rsidRDefault="006148BE" w:rsidP="006148BE">
      <w:pPr>
        <w:pStyle w:val="Texto"/>
        <w:suppressAutoHyphens/>
        <w:ind w:left="0"/>
        <w:rPr>
          <w:rFonts w:asciiTheme="minorHAnsi" w:hAnsiTheme="minorHAnsi" w:cstheme="minorHAnsi"/>
          <w:b/>
        </w:rPr>
      </w:pPr>
    </w:p>
    <w:p w:rsidR="008578C7" w:rsidRDefault="008578C7" w:rsidP="006148BE">
      <w:pPr>
        <w:pStyle w:val="Texto"/>
        <w:suppressAutoHyphens/>
        <w:ind w:left="0"/>
        <w:rPr>
          <w:rFonts w:asciiTheme="minorHAnsi" w:hAnsiTheme="minorHAnsi" w:cstheme="minorHAnsi"/>
          <w:b/>
        </w:rPr>
      </w:pPr>
    </w:p>
    <w:p w:rsidR="008578C7" w:rsidRDefault="008578C7" w:rsidP="006148BE">
      <w:pPr>
        <w:pStyle w:val="Texto"/>
        <w:suppressAutoHyphens/>
        <w:ind w:left="0"/>
        <w:rPr>
          <w:rFonts w:asciiTheme="minorHAnsi" w:hAnsiTheme="minorHAnsi" w:cstheme="minorHAnsi"/>
          <w:b/>
        </w:rPr>
      </w:pPr>
    </w:p>
    <w:p w:rsidR="008578C7" w:rsidRPr="000D7313" w:rsidRDefault="008578C7" w:rsidP="006148BE">
      <w:pPr>
        <w:pStyle w:val="Texto"/>
        <w:suppressAutoHyphens/>
        <w:ind w:left="0"/>
        <w:rPr>
          <w:rFonts w:asciiTheme="minorHAnsi" w:hAnsiTheme="minorHAnsi" w:cstheme="minorHAnsi"/>
          <w:b/>
        </w:rPr>
      </w:pPr>
    </w:p>
    <w:p w:rsidR="006148BE" w:rsidRPr="000D7313" w:rsidRDefault="006148BE" w:rsidP="006148BE">
      <w:pPr>
        <w:pStyle w:val="linea"/>
        <w:rPr>
          <w:rFonts w:asciiTheme="minorHAnsi" w:hAnsiTheme="minorHAnsi" w:cstheme="minorHAnsi"/>
        </w:rPr>
      </w:pPr>
    </w:p>
    <w:p w:rsidR="00E1012C" w:rsidRPr="000D7313" w:rsidRDefault="00E1012C" w:rsidP="006148BE">
      <w:pPr>
        <w:pStyle w:val="linea"/>
        <w:rPr>
          <w:rFonts w:asciiTheme="minorHAnsi" w:hAnsiTheme="minorHAnsi" w:cstheme="minorHAnsi"/>
        </w:rPr>
      </w:pPr>
    </w:p>
    <w:p w:rsidR="006148BE" w:rsidRPr="000D7313" w:rsidRDefault="006148BE" w:rsidP="006148BE">
      <w:pPr>
        <w:pStyle w:val="g5"/>
        <w:ind w:left="0" w:firstLine="0"/>
        <w:rPr>
          <w:rFonts w:asciiTheme="minorHAnsi" w:hAnsiTheme="minorHAnsi" w:cstheme="minorHAnsi"/>
          <w:sz w:val="22"/>
        </w:rPr>
      </w:pPr>
      <w:r w:rsidRPr="000D7313">
        <w:rPr>
          <w:rFonts w:asciiTheme="minorHAnsi" w:hAnsiTheme="minorHAnsi" w:cstheme="minorHAnsi"/>
          <w:b/>
          <w:bCs/>
          <w:caps w:val="0"/>
          <w:sz w:val="28"/>
        </w:rPr>
        <w:lastRenderedPageBreak/>
        <w:t>2.5</w:t>
      </w:r>
      <w:r w:rsidRPr="000D7313">
        <w:rPr>
          <w:rFonts w:asciiTheme="minorHAnsi" w:hAnsiTheme="minorHAnsi" w:cstheme="minorHAnsi"/>
          <w:b/>
          <w:bCs/>
          <w:caps w:val="0"/>
          <w:sz w:val="28"/>
        </w:rPr>
        <w:tab/>
        <w:t xml:space="preserve"> Diseño </w:t>
      </w:r>
      <w:proofErr w:type="spellStart"/>
      <w:r w:rsidRPr="000D7313">
        <w:rPr>
          <w:rFonts w:asciiTheme="minorHAnsi" w:hAnsiTheme="minorHAnsi" w:cstheme="minorHAnsi"/>
          <w:b/>
          <w:bCs/>
          <w:caps w:val="0"/>
          <w:sz w:val="28"/>
        </w:rPr>
        <w:t>muestral</w:t>
      </w:r>
      <w:proofErr w:type="spellEnd"/>
      <w:r w:rsidRPr="000D7313">
        <w:rPr>
          <w:rFonts w:asciiTheme="minorHAnsi" w:hAnsiTheme="minorHAnsi" w:cstheme="minorHAnsi"/>
          <w:b/>
          <w:bCs/>
          <w:caps w:val="0"/>
          <w:sz w:val="28"/>
        </w:rPr>
        <w:t xml:space="preserve"> </w:t>
      </w:r>
    </w:p>
    <w:p w:rsidR="006148BE" w:rsidRPr="000D7313" w:rsidRDefault="006148BE" w:rsidP="006148BE">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En </w:t>
      </w:r>
      <w:r w:rsidR="00724301" w:rsidRPr="000D7313">
        <w:rPr>
          <w:rFonts w:asciiTheme="minorHAnsi" w:hAnsiTheme="minorHAnsi" w:cstheme="minorHAnsi"/>
        </w:rPr>
        <w:t>202</w:t>
      </w:r>
      <w:r w:rsidR="00050285" w:rsidRPr="000D7313">
        <w:rPr>
          <w:rFonts w:asciiTheme="minorHAnsi" w:hAnsiTheme="minorHAnsi" w:cstheme="minorHAnsi"/>
        </w:rPr>
        <w:t>4</w:t>
      </w:r>
      <w:r w:rsidR="00724301" w:rsidRPr="000D7313">
        <w:rPr>
          <w:rFonts w:asciiTheme="minorHAnsi" w:hAnsiTheme="minorHAnsi" w:cstheme="minorHAnsi"/>
        </w:rPr>
        <w:t xml:space="preserve"> </w:t>
      </w:r>
      <w:r w:rsidRPr="000D7313">
        <w:rPr>
          <w:rFonts w:asciiTheme="minorHAnsi" w:hAnsiTheme="minorHAnsi" w:cstheme="minorHAnsi"/>
        </w:rPr>
        <w:t xml:space="preserve">el tamaño </w:t>
      </w:r>
      <w:proofErr w:type="spellStart"/>
      <w:r w:rsidRPr="000D7313">
        <w:rPr>
          <w:rFonts w:asciiTheme="minorHAnsi" w:hAnsiTheme="minorHAnsi" w:cstheme="minorHAnsi"/>
        </w:rPr>
        <w:t>muestral</w:t>
      </w:r>
      <w:proofErr w:type="spellEnd"/>
      <w:r w:rsidRPr="000D7313">
        <w:rPr>
          <w:rFonts w:asciiTheme="minorHAnsi" w:hAnsiTheme="minorHAnsi" w:cstheme="minorHAnsi"/>
        </w:rPr>
        <w:t xml:space="preserve"> es de 2</w:t>
      </w:r>
      <w:r w:rsidR="00050285">
        <w:rPr>
          <w:rFonts w:asciiTheme="minorHAnsi" w:hAnsiTheme="minorHAnsi" w:cstheme="minorHAnsi"/>
        </w:rPr>
        <w:t>.854</w:t>
      </w:r>
      <w:r w:rsidR="003A5A6D" w:rsidRPr="000D7313">
        <w:rPr>
          <w:rFonts w:asciiTheme="minorHAnsi" w:hAnsiTheme="minorHAnsi" w:cstheme="minorHAnsi"/>
        </w:rPr>
        <w:t xml:space="preserve"> </w:t>
      </w:r>
      <w:r w:rsidRPr="000D7313">
        <w:rPr>
          <w:rFonts w:asciiTheme="minorHAnsi" w:hAnsiTheme="minorHAnsi" w:cstheme="minorHAnsi"/>
        </w:rPr>
        <w:t>secciones censales</w:t>
      </w:r>
      <w:r w:rsidRPr="000D7313">
        <w:rPr>
          <w:rStyle w:val="Refdenotaalpie"/>
          <w:rFonts w:asciiTheme="minorHAnsi" w:hAnsiTheme="minorHAnsi" w:cstheme="minorHAnsi"/>
        </w:rPr>
        <w:footnoteReference w:id="1"/>
      </w:r>
      <w:r w:rsidRPr="000D7313">
        <w:rPr>
          <w:rFonts w:asciiTheme="minorHAnsi" w:hAnsiTheme="minorHAnsi" w:cstheme="minorHAnsi"/>
        </w:rPr>
        <w:t xml:space="preserve"> (unidades primarias), seleccionando en cada una de ellas 1</w:t>
      </w:r>
      <w:r w:rsidR="00B915DB">
        <w:rPr>
          <w:rFonts w:asciiTheme="minorHAnsi" w:hAnsiTheme="minorHAnsi" w:cstheme="minorHAnsi"/>
        </w:rPr>
        <w:t>3</w:t>
      </w:r>
      <w:r w:rsidRPr="000D7313">
        <w:rPr>
          <w:rFonts w:asciiTheme="minorHAnsi" w:hAnsiTheme="minorHAnsi" w:cstheme="minorHAnsi"/>
        </w:rPr>
        <w:t xml:space="preserve"> viviendas (unidades secundarias) en las que se  recoge la información de todos los hogares que allí residan. Cada año se renueva la mitad de la muestra, por lo que cada hogar colabora durante un máximo de dos años.</w:t>
      </w:r>
    </w:p>
    <w:p w:rsidR="006148BE" w:rsidRPr="000D7313" w:rsidRDefault="006148BE" w:rsidP="000D7313">
      <w:pPr>
        <w:pStyle w:val="Texto"/>
        <w:tabs>
          <w:tab w:val="num" w:pos="1069"/>
        </w:tabs>
        <w:suppressAutoHyphens/>
        <w:ind w:left="0"/>
        <w:rPr>
          <w:rFonts w:asciiTheme="minorHAnsi" w:hAnsiTheme="minorHAnsi" w:cstheme="minorHAnsi"/>
        </w:rPr>
      </w:pPr>
      <w:r w:rsidRPr="000D7313">
        <w:rPr>
          <w:rFonts w:asciiTheme="minorHAnsi" w:hAnsiTheme="minorHAnsi" w:cstheme="minorHAnsi"/>
        </w:rPr>
        <w:t xml:space="preserve">Con este esquema la muestra de viviendas está repartida uniformemente a lo largo del año, de forma que la muestra anual se divide en </w:t>
      </w:r>
      <w:r w:rsidR="00DC0B99" w:rsidRPr="000D7313">
        <w:rPr>
          <w:rFonts w:asciiTheme="minorHAnsi" w:hAnsiTheme="minorHAnsi" w:cstheme="minorHAnsi"/>
        </w:rPr>
        <w:t>52</w:t>
      </w:r>
      <w:r w:rsidRPr="000D7313">
        <w:rPr>
          <w:rFonts w:asciiTheme="minorHAnsi" w:hAnsiTheme="minorHAnsi" w:cstheme="minorHAnsi"/>
        </w:rPr>
        <w:t xml:space="preserve"> grupos de viviendas que empiezan y finalizan su colaboración anual al mismo tiempo dentro de cada grupo. </w:t>
      </w:r>
    </w:p>
    <w:p w:rsidR="006148BE" w:rsidRPr="000D7313" w:rsidRDefault="006148BE" w:rsidP="006148BE">
      <w:pPr>
        <w:rPr>
          <w:rFonts w:asciiTheme="minorHAnsi" w:hAnsiTheme="minorHAnsi" w:cstheme="minorHAnsi"/>
          <w:szCs w:val="22"/>
          <w:shd w:val="clear" w:color="auto" w:fill="FDFCFA"/>
        </w:rPr>
      </w:pPr>
    </w:p>
    <w:p w:rsidR="006148BE" w:rsidRPr="000D7313" w:rsidRDefault="006148BE" w:rsidP="006148BE">
      <w:pPr>
        <w:pStyle w:val="Texto"/>
        <w:tabs>
          <w:tab w:val="num" w:pos="1069"/>
        </w:tabs>
        <w:suppressAutoHyphens/>
        <w:ind w:left="0"/>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pStyle w:val="g5"/>
        <w:ind w:left="0" w:firstLine="0"/>
        <w:rPr>
          <w:rFonts w:asciiTheme="minorHAnsi" w:hAnsiTheme="minorHAnsi" w:cstheme="minorHAnsi"/>
        </w:rPr>
      </w:pPr>
      <w:r w:rsidRPr="000D7313">
        <w:rPr>
          <w:rFonts w:asciiTheme="minorHAnsi" w:hAnsiTheme="minorHAnsi" w:cstheme="minorHAnsi"/>
          <w:b/>
          <w:bCs/>
          <w:caps w:val="0"/>
          <w:sz w:val="28"/>
        </w:rPr>
        <w:t>2.6</w:t>
      </w:r>
      <w:r w:rsidRPr="000D7313">
        <w:rPr>
          <w:rFonts w:asciiTheme="minorHAnsi" w:hAnsiTheme="minorHAnsi" w:cstheme="minorHAnsi"/>
          <w:b/>
          <w:bCs/>
          <w:caps w:val="0"/>
          <w:sz w:val="28"/>
        </w:rPr>
        <w:tab/>
        <w:t xml:space="preserve"> Esquema de colaboración de los hogares</w:t>
      </w: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Cada hogar permanece en la muestra dos años con</w:t>
      </w:r>
      <w:r w:rsidR="00357F4C" w:rsidRPr="000D7313">
        <w:rPr>
          <w:rFonts w:asciiTheme="minorHAnsi" w:eastAsia="Times New Roman" w:hAnsiTheme="minorHAnsi" w:cstheme="minorHAnsi"/>
          <w:sz w:val="22"/>
          <w:lang w:val="es-ES_tradnl"/>
        </w:rPr>
        <w:t xml:space="preserve">secutivos, con una colaboración </w:t>
      </w:r>
      <w:r w:rsidRPr="000D7313">
        <w:rPr>
          <w:rFonts w:asciiTheme="minorHAnsi" w:eastAsia="Times New Roman" w:hAnsiTheme="minorHAnsi" w:cstheme="minorHAnsi"/>
          <w:sz w:val="22"/>
          <w:lang w:val="es-ES_tradnl"/>
        </w:rPr>
        <w:t xml:space="preserve"> cada año, incluyendo cada una de ellas un periodo de </w:t>
      </w:r>
      <w:r w:rsidR="00724301" w:rsidRPr="000D7313">
        <w:rPr>
          <w:rFonts w:asciiTheme="minorHAnsi" w:eastAsia="Times New Roman" w:hAnsiTheme="minorHAnsi" w:cstheme="minorHAnsi"/>
          <w:sz w:val="22"/>
          <w:lang w:val="es-ES_tradnl"/>
        </w:rPr>
        <w:t>7</w:t>
      </w:r>
      <w:r w:rsidRPr="000D7313">
        <w:rPr>
          <w:rFonts w:asciiTheme="minorHAnsi" w:eastAsia="Times New Roman" w:hAnsiTheme="minorHAnsi" w:cstheme="minorHAnsi"/>
          <w:sz w:val="22"/>
          <w:lang w:val="es-ES_tradnl"/>
        </w:rPr>
        <w:t xml:space="preserve"> días</w:t>
      </w:r>
      <w:r w:rsidR="0044488C" w:rsidRPr="000D7313">
        <w:rPr>
          <w:rFonts w:asciiTheme="minorHAnsi" w:eastAsia="Times New Roman" w:hAnsiTheme="minorHAnsi" w:cstheme="minorHAnsi"/>
          <w:sz w:val="22"/>
          <w:lang w:val="es-ES_tradnl"/>
        </w:rPr>
        <w:t>,</w:t>
      </w:r>
      <w:r w:rsidRPr="000D7313">
        <w:rPr>
          <w:rFonts w:asciiTheme="minorHAnsi" w:eastAsia="Times New Roman" w:hAnsiTheme="minorHAnsi" w:cstheme="minorHAnsi"/>
          <w:sz w:val="22"/>
          <w:lang w:val="es-ES_tradnl"/>
        </w:rPr>
        <w:t xml:space="preserve"> durante los que l</w:t>
      </w:r>
      <w:r w:rsidR="00B915DB">
        <w:rPr>
          <w:rFonts w:asciiTheme="minorHAnsi" w:eastAsia="Times New Roman" w:hAnsiTheme="minorHAnsi" w:cstheme="minorHAnsi"/>
          <w:sz w:val="22"/>
          <w:lang w:val="es-ES_tradnl"/>
        </w:rPr>
        <w:t>os hogare</w:t>
      </w:r>
      <w:r w:rsidRPr="000D7313">
        <w:rPr>
          <w:rFonts w:asciiTheme="minorHAnsi" w:eastAsia="Times New Roman" w:hAnsiTheme="minorHAnsi" w:cstheme="minorHAnsi"/>
          <w:sz w:val="22"/>
          <w:lang w:val="es-ES_tradnl"/>
        </w:rPr>
        <w:t xml:space="preserve">s anotan, en libretas destinadas a este fin, todos los bienes y servicios adquiridos. Sin embargo, siendo </w:t>
      </w:r>
      <w:r w:rsidR="00DC0B99" w:rsidRPr="000D7313">
        <w:rPr>
          <w:rFonts w:asciiTheme="minorHAnsi" w:eastAsia="Times New Roman" w:hAnsiTheme="minorHAnsi" w:cstheme="minorHAnsi"/>
          <w:sz w:val="22"/>
          <w:lang w:val="es-ES_tradnl"/>
        </w:rPr>
        <w:t xml:space="preserve">este </w:t>
      </w:r>
      <w:r w:rsidRPr="000D7313">
        <w:rPr>
          <w:rFonts w:asciiTheme="minorHAnsi" w:eastAsia="Times New Roman" w:hAnsiTheme="minorHAnsi" w:cstheme="minorHAnsi"/>
          <w:sz w:val="22"/>
          <w:lang w:val="es-ES_tradnl"/>
        </w:rPr>
        <w:t>un lapso de tiempo excesivamente breve para abarcar la adquisición de toda la gama de bienes y servicios susceptibles de consumo, se solicita también mediante entrevista a los hogares</w:t>
      </w:r>
      <w:r w:rsidR="00B915DB">
        <w:rPr>
          <w:rFonts w:asciiTheme="minorHAnsi" w:eastAsia="Times New Roman" w:hAnsiTheme="minorHAnsi" w:cstheme="minorHAnsi"/>
          <w:sz w:val="22"/>
          <w:lang w:val="es-ES_tradnl"/>
        </w:rPr>
        <w:t xml:space="preserve"> </w:t>
      </w:r>
      <w:r w:rsidRPr="000D7313">
        <w:rPr>
          <w:rFonts w:asciiTheme="minorHAnsi" w:eastAsia="Times New Roman" w:hAnsiTheme="minorHAnsi" w:cstheme="minorHAnsi"/>
          <w:sz w:val="22"/>
          <w:lang w:val="es-ES_tradnl"/>
        </w:rPr>
        <w:t xml:space="preserve">de la muestra información sobre las compras efectuadas con periodicidad superior a dicho periodo. </w:t>
      </w:r>
    </w:p>
    <w:p w:rsidR="00803A40"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En el caso de esta encuesta y dado que el periodo de estudio se extiende a un año, los periodos de referencia o duración de tiempo con la cual se hace corresponder la observación del gasto de un bien o servicio deben estar acotados por esta duració</w:t>
      </w:r>
      <w:r w:rsidR="00085EEA">
        <w:rPr>
          <w:rFonts w:asciiTheme="minorHAnsi" w:eastAsia="Times New Roman" w:hAnsiTheme="minorHAnsi" w:cstheme="minorHAnsi"/>
          <w:sz w:val="22"/>
          <w:lang w:val="es-ES_tradnl"/>
        </w:rPr>
        <w:t>n.</w:t>
      </w:r>
    </w:p>
    <w:p w:rsidR="00803A40" w:rsidRPr="009C4F14" w:rsidRDefault="00803A40" w:rsidP="00803A40">
      <w:pPr>
        <w:keepNext/>
        <w:jc w:val="both"/>
        <w:outlineLvl w:val="1"/>
        <w:rPr>
          <w:rFonts w:asciiTheme="minorHAnsi" w:hAnsiTheme="minorHAnsi" w:cstheme="minorHAnsi"/>
          <w:lang w:val="es-ES_tradnl"/>
        </w:rPr>
      </w:pPr>
      <w:r w:rsidRPr="009C4F14">
        <w:rPr>
          <w:rFonts w:asciiTheme="minorHAnsi" w:hAnsiTheme="minorHAnsi" w:cstheme="minorHAnsi"/>
          <w:lang w:val="es-ES_tradnl"/>
        </w:rPr>
        <w:t xml:space="preserve">Con el cambio de clasificación de bienes y servicios se han incorporado cambios en algunos de los periodos de anotación, con el objetivo de mejorar la precisión de las estimaciones de gasto resultantes. </w:t>
      </w:r>
    </w:p>
    <w:p w:rsidR="006148BE" w:rsidRPr="000D7313" w:rsidRDefault="00BA3488" w:rsidP="006148BE">
      <w:pPr>
        <w:pStyle w:val="NormalWeb"/>
        <w:jc w:val="both"/>
        <w:rPr>
          <w:rFonts w:asciiTheme="minorHAnsi" w:eastAsia="Times New Roman" w:hAnsiTheme="minorHAnsi" w:cstheme="minorHAnsi"/>
          <w:sz w:val="22"/>
          <w:lang w:val="es-ES_tradnl"/>
        </w:rPr>
      </w:pPr>
      <w:r>
        <w:rPr>
          <w:rFonts w:asciiTheme="minorHAnsi" w:eastAsia="Times New Roman" w:hAnsiTheme="minorHAnsi" w:cstheme="minorHAnsi"/>
          <w:sz w:val="22"/>
          <w:lang w:val="es-ES_tradnl"/>
        </w:rPr>
        <w:t>Así, e</w:t>
      </w:r>
      <w:r w:rsidR="00085EEA">
        <w:rPr>
          <w:rFonts w:asciiTheme="minorHAnsi" w:eastAsia="Times New Roman" w:hAnsiTheme="minorHAnsi" w:cstheme="minorHAnsi"/>
          <w:sz w:val="22"/>
          <w:lang w:val="es-ES_tradnl"/>
        </w:rPr>
        <w:t>n 2024 los periodos de referencia son los siguientes</w:t>
      </w:r>
      <w:r w:rsidR="006148BE" w:rsidRPr="000D7313">
        <w:rPr>
          <w:rFonts w:asciiTheme="minorHAnsi" w:eastAsia="Times New Roman" w:hAnsiTheme="minorHAnsi" w:cstheme="minorHAnsi"/>
          <w:sz w:val="22"/>
          <w:lang w:val="es-ES_tradnl"/>
        </w:rPr>
        <w:t>:</w:t>
      </w:r>
    </w:p>
    <w:p w:rsidR="006148BE" w:rsidRPr="000D7313" w:rsidRDefault="006148BE" w:rsidP="00AE18FC">
      <w:pPr>
        <w:pStyle w:val="Texto"/>
        <w:suppressAutoHyphens/>
        <w:ind w:left="709"/>
        <w:jc w:val="left"/>
        <w:rPr>
          <w:rFonts w:asciiTheme="minorHAnsi" w:hAnsiTheme="minorHAnsi" w:cstheme="minorHAnsi"/>
          <w:color w:val="FF0000"/>
        </w:rPr>
      </w:pPr>
      <w:r w:rsidRPr="000D7313">
        <w:rPr>
          <w:rFonts w:asciiTheme="minorHAnsi" w:hAnsiTheme="minorHAnsi" w:cstheme="minorHAnsi"/>
        </w:rPr>
        <w:t xml:space="preserve">–  </w:t>
      </w:r>
      <w:r w:rsidR="00DC0B99" w:rsidRPr="000D7313">
        <w:rPr>
          <w:rFonts w:asciiTheme="minorHAnsi" w:hAnsiTheme="minorHAnsi" w:cstheme="minorHAnsi"/>
        </w:rPr>
        <w:t>Semana</w:t>
      </w:r>
      <w:r w:rsidR="00BA3488">
        <w:rPr>
          <w:rFonts w:asciiTheme="minorHAnsi" w:hAnsiTheme="minorHAnsi" w:cstheme="minorHAnsi"/>
        </w:rPr>
        <w:t>l</w:t>
      </w:r>
      <w:r w:rsidRPr="000D7313">
        <w:rPr>
          <w:rFonts w:asciiTheme="minorHAnsi" w:hAnsiTheme="minorHAnsi" w:cstheme="minorHAnsi"/>
        </w:rPr>
        <w:t xml:space="preserve"> (bienes de mayor frecuencia o de importes pequeños)</w:t>
      </w:r>
      <w:r w:rsidR="006235F2" w:rsidRPr="000D7313">
        <w:rPr>
          <w:rFonts w:asciiTheme="minorHAnsi" w:hAnsiTheme="minorHAnsi" w:cstheme="minorHAnsi"/>
        </w:rPr>
        <w:t xml:space="preserve"> </w:t>
      </w:r>
    </w:p>
    <w:p w:rsidR="006148BE" w:rsidRPr="000D7313" w:rsidRDefault="006148BE" w:rsidP="006148BE">
      <w:pPr>
        <w:pStyle w:val="Texto"/>
        <w:suppressAutoHyphens/>
        <w:ind w:left="0" w:firstLine="709"/>
        <w:jc w:val="left"/>
        <w:rPr>
          <w:rFonts w:asciiTheme="minorHAnsi" w:hAnsiTheme="minorHAnsi" w:cstheme="minorHAnsi"/>
        </w:rPr>
      </w:pPr>
      <w:r w:rsidRPr="000D7313">
        <w:rPr>
          <w:rFonts w:asciiTheme="minorHAnsi" w:hAnsiTheme="minorHAnsi" w:cstheme="minorHAnsi"/>
        </w:rPr>
        <w:t>–  Mensual (bienes de mediana frecuencia o de importe moderado)</w:t>
      </w:r>
    </w:p>
    <w:p w:rsidR="006148BE" w:rsidRPr="000D7313" w:rsidRDefault="006148BE" w:rsidP="006148BE">
      <w:pPr>
        <w:pStyle w:val="Texto"/>
        <w:suppressAutoHyphens/>
        <w:ind w:left="0" w:firstLine="709"/>
        <w:jc w:val="left"/>
        <w:rPr>
          <w:rFonts w:asciiTheme="minorHAnsi" w:hAnsiTheme="minorHAnsi" w:cstheme="minorHAnsi"/>
        </w:rPr>
      </w:pPr>
      <w:r w:rsidRPr="000D7313">
        <w:rPr>
          <w:rFonts w:asciiTheme="minorHAnsi" w:hAnsiTheme="minorHAnsi" w:cstheme="minorHAnsi"/>
        </w:rPr>
        <w:t>–  Último recibo (pagos regulares)</w:t>
      </w:r>
    </w:p>
    <w:p w:rsidR="006148BE" w:rsidRPr="000D7313" w:rsidRDefault="006148BE" w:rsidP="006148BE">
      <w:pPr>
        <w:pStyle w:val="Texto"/>
        <w:suppressAutoHyphens/>
        <w:ind w:left="0" w:firstLine="709"/>
        <w:jc w:val="left"/>
        <w:rPr>
          <w:rFonts w:asciiTheme="minorHAnsi" w:hAnsiTheme="minorHAnsi" w:cstheme="minorHAnsi"/>
        </w:rPr>
      </w:pPr>
      <w:r w:rsidRPr="000D7313">
        <w:rPr>
          <w:rFonts w:asciiTheme="minorHAnsi" w:hAnsiTheme="minorHAnsi" w:cstheme="minorHAnsi"/>
        </w:rPr>
        <w:t>–  Anual (bienes de escasa frecuencia o de importes elevados)</w:t>
      </w: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 xml:space="preserve">Por tanto, la colaboración anual de cada hogar consiste en un periodo de </w:t>
      </w:r>
      <w:r w:rsidR="00561B15" w:rsidRPr="000D7313">
        <w:rPr>
          <w:rFonts w:asciiTheme="minorHAnsi" w:eastAsia="Times New Roman" w:hAnsiTheme="minorHAnsi" w:cstheme="minorHAnsi"/>
          <w:sz w:val="22"/>
          <w:lang w:val="es-ES_tradnl"/>
        </w:rPr>
        <w:t>una</w:t>
      </w:r>
      <w:r w:rsidRPr="000D7313">
        <w:rPr>
          <w:rFonts w:asciiTheme="minorHAnsi" w:eastAsia="Times New Roman" w:hAnsiTheme="minorHAnsi" w:cstheme="minorHAnsi"/>
          <w:sz w:val="22"/>
          <w:lang w:val="es-ES_tradnl"/>
        </w:rPr>
        <w:t xml:space="preserve"> semana</w:t>
      </w:r>
      <w:r w:rsidRPr="000D7313">
        <w:rPr>
          <w:rFonts w:asciiTheme="minorHAnsi" w:eastAsia="Times New Roman" w:hAnsiTheme="minorHAnsi" w:cstheme="minorHAnsi"/>
          <w:color w:val="FF0000"/>
          <w:sz w:val="22"/>
          <w:lang w:val="es-ES_tradnl"/>
        </w:rPr>
        <w:t xml:space="preserve"> </w:t>
      </w:r>
      <w:r w:rsidRPr="000D7313">
        <w:rPr>
          <w:rFonts w:asciiTheme="minorHAnsi" w:eastAsia="Times New Roman" w:hAnsiTheme="minorHAnsi" w:cstheme="minorHAnsi"/>
          <w:sz w:val="22"/>
          <w:lang w:val="es-ES_tradnl"/>
        </w:rPr>
        <w:t xml:space="preserve">en la que se solicita por anotación directa todos los gastos realizados por el hogar durante la misma (periodo de colaboración intensa), obteniéndose el resto de la información por entrevista a lo largo de los </w:t>
      </w:r>
      <w:r w:rsidR="002E7588" w:rsidRPr="000D7313">
        <w:rPr>
          <w:rFonts w:asciiTheme="minorHAnsi" w:eastAsia="Times New Roman" w:hAnsiTheme="minorHAnsi" w:cstheme="minorHAnsi"/>
          <w:sz w:val="22"/>
          <w:lang w:val="es-ES_tradnl"/>
        </w:rPr>
        <w:t xml:space="preserve">siete </w:t>
      </w:r>
      <w:r w:rsidRPr="000D7313">
        <w:rPr>
          <w:rFonts w:asciiTheme="minorHAnsi" w:eastAsia="Times New Roman" w:hAnsiTheme="minorHAnsi" w:cstheme="minorHAnsi"/>
          <w:sz w:val="22"/>
          <w:lang w:val="es-ES_tradnl"/>
        </w:rPr>
        <w:t>días</w:t>
      </w:r>
    </w:p>
    <w:p w:rsidR="006148BE" w:rsidRPr="000D7313" w:rsidRDefault="006148BE" w:rsidP="006148BE">
      <w:pPr>
        <w:pStyle w:val="NormalWeb"/>
        <w:jc w:val="both"/>
        <w:rPr>
          <w:rFonts w:asciiTheme="minorHAnsi" w:eastAsia="Times New Roman" w:hAnsiTheme="minorHAnsi" w:cstheme="minorHAnsi"/>
          <w:sz w:val="22"/>
          <w:lang w:val="es-ES_tradnl"/>
        </w:rPr>
      </w:pPr>
      <w:r w:rsidRPr="000D7313">
        <w:rPr>
          <w:rFonts w:asciiTheme="minorHAnsi" w:eastAsia="Times New Roman" w:hAnsiTheme="minorHAnsi" w:cstheme="minorHAnsi"/>
          <w:sz w:val="22"/>
          <w:lang w:val="es-ES_tradnl"/>
        </w:rPr>
        <w:t xml:space="preserve">Con este esquema y según el sistema de recogida de información aplicado, las estimaciones proporcionadas no se refieren a años naturales, ya que para determinados bienes y servicios se </w:t>
      </w:r>
      <w:r w:rsidRPr="000D7313">
        <w:rPr>
          <w:rFonts w:asciiTheme="minorHAnsi" w:eastAsia="Times New Roman" w:hAnsiTheme="minorHAnsi" w:cstheme="minorHAnsi"/>
          <w:sz w:val="22"/>
          <w:lang w:val="es-ES_tradnl"/>
        </w:rPr>
        <w:lastRenderedPageBreak/>
        <w:t xml:space="preserve">registran los consumos efectuados en el mes, trimestre o año precedente a la entrevista, que es variable para los diferentes grupos de hogares en los que se distribuye la muestra en el año. </w:t>
      </w:r>
    </w:p>
    <w:p w:rsidR="00BA3488" w:rsidRDefault="006148BE" w:rsidP="006148BE">
      <w:pPr>
        <w:jc w:val="both"/>
        <w:rPr>
          <w:rFonts w:asciiTheme="minorHAnsi" w:hAnsiTheme="minorHAnsi" w:cstheme="minorHAnsi"/>
          <w:lang w:val="es-ES_tradnl"/>
        </w:rPr>
      </w:pPr>
      <w:r w:rsidRPr="000D7313">
        <w:rPr>
          <w:rFonts w:asciiTheme="minorHAnsi" w:hAnsiTheme="minorHAnsi" w:cstheme="minorHAnsi"/>
          <w:lang w:val="es-ES_tradnl"/>
        </w:rPr>
        <w:t xml:space="preserve">Los nuevos cuestionarios </w:t>
      </w:r>
      <w:r w:rsidR="00BA3488">
        <w:rPr>
          <w:rFonts w:asciiTheme="minorHAnsi" w:hAnsiTheme="minorHAnsi" w:cstheme="minorHAnsi"/>
          <w:lang w:val="es-ES_tradnl"/>
        </w:rPr>
        <w:t xml:space="preserve">adaptados a esta nueva COICOP 2018/Recogida </w:t>
      </w:r>
      <w:r w:rsidRPr="000D7313">
        <w:rPr>
          <w:rFonts w:asciiTheme="minorHAnsi" w:hAnsiTheme="minorHAnsi" w:cstheme="minorHAnsi"/>
          <w:lang w:val="es-ES_tradnl"/>
        </w:rPr>
        <w:t xml:space="preserve">están disponibles </w:t>
      </w:r>
      <w:r w:rsidR="00BA3488">
        <w:rPr>
          <w:rFonts w:asciiTheme="minorHAnsi" w:hAnsiTheme="minorHAnsi" w:cstheme="minorHAnsi"/>
          <w:lang w:val="es-ES_tradnl"/>
        </w:rPr>
        <w:t xml:space="preserve"> en el enlace:</w:t>
      </w:r>
    </w:p>
    <w:p w:rsidR="00BA3488" w:rsidRDefault="00BA3488" w:rsidP="006148BE">
      <w:pPr>
        <w:jc w:val="both"/>
        <w:rPr>
          <w:rFonts w:asciiTheme="minorHAnsi" w:hAnsiTheme="minorHAnsi" w:cstheme="minorHAnsi"/>
          <w:lang w:val="es-ES_tradnl"/>
        </w:rPr>
      </w:pPr>
    </w:p>
    <w:p w:rsidR="00BA3488" w:rsidRDefault="00BA3488" w:rsidP="006148BE">
      <w:pPr>
        <w:jc w:val="both"/>
        <w:rPr>
          <w:rFonts w:asciiTheme="minorHAnsi" w:hAnsiTheme="minorHAnsi" w:cstheme="minorHAnsi"/>
          <w:lang w:val="es-ES_tradnl"/>
        </w:rPr>
      </w:pPr>
      <w:hyperlink r:id="rId13" w:history="1">
        <w:proofErr w:type="spellStart"/>
        <w:r w:rsidRPr="00BA3488">
          <w:rPr>
            <w:color w:val="0000FF"/>
            <w:u w:val="single"/>
          </w:rPr>
          <w:t>INEbase</w:t>
        </w:r>
        <w:proofErr w:type="spellEnd"/>
        <w:r w:rsidRPr="00BA3488">
          <w:rPr>
            <w:color w:val="0000FF"/>
            <w:u w:val="single"/>
          </w:rPr>
          <w:t xml:space="preserve"> / Nivel y condiciones de vida (IPC) /Condiciones de vida /Encuesta de presupuestos familiares. Base 2006 / Metodología</w:t>
        </w:r>
      </w:hyperlink>
    </w:p>
    <w:p w:rsidR="00BA3488" w:rsidRDefault="00BA3488" w:rsidP="006148BE">
      <w:pPr>
        <w:jc w:val="both"/>
        <w:rPr>
          <w:rFonts w:asciiTheme="minorHAnsi" w:hAnsiTheme="minorHAnsi" w:cstheme="minorHAnsi"/>
          <w:lang w:val="es-ES_tradnl"/>
        </w:rPr>
      </w:pPr>
    </w:p>
    <w:p w:rsidR="006148BE" w:rsidRPr="000D7313" w:rsidRDefault="006148BE" w:rsidP="006148BE">
      <w:pPr>
        <w:jc w:val="both"/>
        <w:rPr>
          <w:rFonts w:asciiTheme="minorHAnsi" w:hAnsiTheme="minorHAnsi" w:cstheme="minorHAnsi"/>
          <w:lang w:val="es-ES_tradnl"/>
        </w:rPr>
      </w:pPr>
      <w:r w:rsidRPr="000D7313">
        <w:rPr>
          <w:rFonts w:asciiTheme="minorHAnsi" w:hAnsiTheme="minorHAnsi" w:cstheme="minorHAnsi"/>
          <w:lang w:val="es-ES_tradnl"/>
        </w:rPr>
        <w:t>Por lo que respecta a los periodos de referencia de los gastos se recogen, para cada código, en la COICOP</w:t>
      </w:r>
      <w:r w:rsidR="00BA3488">
        <w:rPr>
          <w:rFonts w:asciiTheme="minorHAnsi" w:hAnsiTheme="minorHAnsi" w:cstheme="minorHAnsi"/>
          <w:lang w:val="es-ES_tradnl"/>
        </w:rPr>
        <w:t xml:space="preserve"> 2018</w:t>
      </w:r>
      <w:r w:rsidRPr="000D7313">
        <w:rPr>
          <w:rFonts w:asciiTheme="minorHAnsi" w:hAnsiTheme="minorHAnsi" w:cstheme="minorHAnsi"/>
          <w:lang w:val="es-ES_tradnl"/>
        </w:rPr>
        <w:t>/Recogida que se acompaña como Anexo en este documento.</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sectPr w:rsidR="006148BE" w:rsidRPr="000D7313">
          <w:footnotePr>
            <w:numRestart w:val="eachPage"/>
          </w:footnotePr>
          <w:type w:val="continuous"/>
          <w:pgSz w:w="11906" w:h="16838"/>
          <w:pgMar w:top="2552" w:right="1418" w:bottom="851" w:left="1418" w:header="720" w:footer="720" w:gutter="0"/>
          <w:cols w:space="720"/>
        </w:sectPr>
      </w:pPr>
    </w:p>
    <w:p w:rsidR="006148BE" w:rsidRPr="000D7313" w:rsidRDefault="006148BE" w:rsidP="00C41264">
      <w:pPr>
        <w:jc w:val="both"/>
        <w:rPr>
          <w:rFonts w:asciiTheme="minorHAnsi" w:hAnsiTheme="minorHAnsi" w:cstheme="minorHAnsi"/>
        </w:rPr>
      </w:pPr>
      <w:r w:rsidRPr="000D7313">
        <w:rPr>
          <w:rFonts w:asciiTheme="minorHAnsi" w:hAnsiTheme="minorHAnsi" w:cstheme="minorHAnsi"/>
        </w:rPr>
        <w:br w:type="page"/>
      </w:r>
    </w:p>
    <w:p w:rsidR="006148BE" w:rsidRPr="000D7313" w:rsidRDefault="006148BE" w:rsidP="006148BE">
      <w:pPr>
        <w:jc w:val="both"/>
        <w:rPr>
          <w:rFonts w:asciiTheme="minorHAnsi" w:hAnsiTheme="minorHAnsi" w:cstheme="minorHAnsi"/>
          <w:b/>
          <w:sz w:val="40"/>
        </w:rPr>
      </w:pPr>
      <w:r w:rsidRPr="000D7313">
        <w:rPr>
          <w:rFonts w:asciiTheme="minorHAnsi" w:hAnsiTheme="minorHAnsi" w:cstheme="minorHAnsi"/>
          <w:b/>
          <w:sz w:val="40"/>
        </w:rPr>
        <w:lastRenderedPageBreak/>
        <w:t>3. Contenido de los ficheros.</w:t>
      </w:r>
    </w:p>
    <w:p w:rsidR="006148BE" w:rsidRPr="000D7313" w:rsidRDefault="006148BE" w:rsidP="006148BE">
      <w:pPr>
        <w:jc w:val="both"/>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sz w:val="24"/>
        </w:rPr>
      </w:pPr>
      <w:r w:rsidRPr="000D7313">
        <w:rPr>
          <w:rFonts w:asciiTheme="minorHAnsi" w:hAnsiTheme="minorHAnsi" w:cstheme="minorHAnsi"/>
          <w:b/>
          <w:bCs/>
          <w:sz w:val="28"/>
          <w:lang w:val="es-ES_tradnl"/>
        </w:rPr>
        <w:t>3.1 Fichero de hogar</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Al tratarse de una encuesta anual existe un fichero de hogar para cada año, en el que se incluyen tantos registros como hogares de la muestra han resultado colaboradores. Cada hogar, es decir, cada registro, se identifica mediante la variable número secuencial (</w:t>
      </w:r>
      <w:r w:rsidRPr="000D7313">
        <w:rPr>
          <w:rFonts w:asciiTheme="minorHAnsi" w:hAnsiTheme="minorHAnsi" w:cstheme="minorHAnsi"/>
          <w:b/>
          <w:bCs/>
        </w:rPr>
        <w:t>NÚMERO</w:t>
      </w:r>
      <w:r w:rsidRPr="000D7313">
        <w:rPr>
          <w:rFonts w:asciiTheme="minorHAnsi" w:hAnsiTheme="minorHAnsi" w:cstheme="minorHAnsi"/>
        </w:rPr>
        <w:t>).</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La información aparece agrupada en </w:t>
      </w:r>
      <w:r w:rsidR="00B3105F">
        <w:rPr>
          <w:rFonts w:asciiTheme="minorHAnsi" w:hAnsiTheme="minorHAnsi" w:cstheme="minorHAnsi"/>
        </w:rPr>
        <w:t>6</w:t>
      </w:r>
      <w:r w:rsidRPr="000D7313">
        <w:rPr>
          <w:rFonts w:asciiTheme="minorHAnsi" w:hAnsiTheme="minorHAnsi" w:cstheme="minorHAnsi"/>
        </w:rPr>
        <w:t xml:space="preserve"> secciones, que son las siguientes:</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b/>
          <w:bCs/>
        </w:rPr>
        <w:t xml:space="preserve">1. Información general: </w:t>
      </w:r>
      <w:r w:rsidRPr="000D7313">
        <w:rPr>
          <w:rFonts w:asciiTheme="minorHAnsi" w:hAnsiTheme="minorHAnsi" w:cstheme="minorHAnsi"/>
        </w:rPr>
        <w:t>recoge variables relativas a la comunidad autónoma, tamaño del municipio, densidad de población, claves de colaboración, factor de elevación espacial, etc. de cada hogar del fichero.</w:t>
      </w:r>
    </w:p>
    <w:p w:rsidR="006148BE" w:rsidRPr="000D7313" w:rsidRDefault="006148BE" w:rsidP="006148BE">
      <w:pPr>
        <w:ind w:left="705"/>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b/>
          <w:bCs/>
        </w:rPr>
        <w:t xml:space="preserve">2. Características relativas al hogar: </w:t>
      </w:r>
      <w:r w:rsidRPr="000D7313">
        <w:rPr>
          <w:rFonts w:asciiTheme="minorHAnsi" w:hAnsiTheme="minorHAnsi" w:cstheme="minorHAnsi"/>
        </w:rPr>
        <w:t xml:space="preserve">con el tamaño del hogar, el tamaño equivalente según las dos escalas OCDE, el nº de miembros del mismo que cumplen una determinada característica: son servicio doméstico, huéspedes, invitados (ya que en esta encuesta es posible que resulten miembros del hogar), son mayores o menores de 14, de 16 </w:t>
      </w:r>
      <w:proofErr w:type="spellStart"/>
      <w:r w:rsidRPr="000D7313">
        <w:rPr>
          <w:rFonts w:asciiTheme="minorHAnsi" w:hAnsiTheme="minorHAnsi" w:cstheme="minorHAnsi"/>
        </w:rPr>
        <w:t>ó</w:t>
      </w:r>
      <w:proofErr w:type="spellEnd"/>
      <w:r w:rsidRPr="000D7313">
        <w:rPr>
          <w:rFonts w:asciiTheme="minorHAnsi" w:hAnsiTheme="minorHAnsi" w:cstheme="minorHAnsi"/>
        </w:rPr>
        <w:t xml:space="preserve"> de 18 años, son niños dependientes, hijos dependientes, activos, ocupados, estudiantes, etc. </w:t>
      </w:r>
    </w:p>
    <w:p w:rsidR="006148BE" w:rsidRPr="000D7313" w:rsidRDefault="006148BE" w:rsidP="006148BE">
      <w:pPr>
        <w:jc w:val="both"/>
        <w:rPr>
          <w:rFonts w:asciiTheme="minorHAnsi" w:hAnsiTheme="minorHAnsi" w:cstheme="minorHAnsi"/>
        </w:rPr>
      </w:pPr>
    </w:p>
    <w:p w:rsidR="00FF4149" w:rsidRPr="000D7313" w:rsidRDefault="006148BE" w:rsidP="006148BE">
      <w:pPr>
        <w:jc w:val="both"/>
        <w:rPr>
          <w:rFonts w:asciiTheme="minorHAnsi" w:hAnsiTheme="minorHAnsi" w:cstheme="minorHAnsi"/>
          <w:b/>
        </w:rPr>
      </w:pPr>
      <w:r w:rsidRPr="000D7313">
        <w:rPr>
          <w:rFonts w:asciiTheme="minorHAnsi" w:hAnsiTheme="minorHAnsi" w:cstheme="minorHAnsi"/>
        </w:rPr>
        <w:t xml:space="preserve">También se recogen como variables derivadas </w:t>
      </w:r>
      <w:r w:rsidRPr="000D7313">
        <w:rPr>
          <w:rFonts w:asciiTheme="minorHAnsi" w:hAnsiTheme="minorHAnsi" w:cstheme="minorHAnsi"/>
          <w:b/>
          <w:bCs/>
        </w:rPr>
        <w:t>once tipologías diferentes de hogar</w:t>
      </w:r>
      <w:r w:rsidRPr="000D7313">
        <w:rPr>
          <w:rFonts w:asciiTheme="minorHAnsi" w:hAnsiTheme="minorHAnsi" w:cstheme="minorHAnsi"/>
        </w:rPr>
        <w:t xml:space="preserve"> atendiendo a diferentes criterios de clasificación (personas solas, parejas sin hijos, parejas con hijos, con niños dependientes, con hijos dependientes, etc.), para facilitar al usuario el manejo de los ficheros para la obtención de diferentes estimaciones según la tipología de hogar más adecuada en cada caso. </w:t>
      </w:r>
      <w:r w:rsidR="00B3105F">
        <w:rPr>
          <w:rFonts w:asciiTheme="minorHAnsi" w:hAnsiTheme="minorHAnsi" w:cstheme="minorHAnsi"/>
        </w:rPr>
        <w:t xml:space="preserve"> </w:t>
      </w:r>
      <w:r w:rsidR="00B3105F" w:rsidRPr="000D7313">
        <w:rPr>
          <w:rFonts w:asciiTheme="minorHAnsi" w:hAnsiTheme="minorHAnsi" w:cstheme="minorHAnsi"/>
          <w:b/>
        </w:rPr>
        <w:t>En la publicación de junio de 2025</w:t>
      </w:r>
      <w:r w:rsidR="00FF4149" w:rsidRPr="000D7313">
        <w:rPr>
          <w:rFonts w:asciiTheme="minorHAnsi" w:hAnsiTheme="minorHAnsi" w:cstheme="minorHAnsi"/>
          <w:b/>
        </w:rPr>
        <w:t xml:space="preserve"> solamente están definidas </w:t>
      </w:r>
      <w:r w:rsidR="00B3105F" w:rsidRPr="000D7313">
        <w:rPr>
          <w:rFonts w:asciiTheme="minorHAnsi" w:hAnsiTheme="minorHAnsi" w:cstheme="minorHAnsi"/>
          <w:b/>
        </w:rPr>
        <w:t>las variables</w:t>
      </w:r>
      <w:r w:rsidR="00FF4149" w:rsidRPr="000D7313">
        <w:rPr>
          <w:rFonts w:asciiTheme="minorHAnsi" w:hAnsiTheme="minorHAnsi" w:cstheme="minorHAnsi"/>
          <w:b/>
        </w:rPr>
        <w:t xml:space="preserve"> TIPHOGAR1, TIPHOGAR7 y TIPHOGAR8</w:t>
      </w:r>
      <w:r w:rsidR="00FF4149">
        <w:rPr>
          <w:rFonts w:asciiTheme="minorHAnsi" w:hAnsiTheme="minorHAnsi" w:cstheme="minorHAnsi"/>
          <w:b/>
        </w:rPr>
        <w:t xml:space="preserve">, mientras que el resto de variables relativas a tipos de hogar toman valor b. En la revisión de la serie </w:t>
      </w:r>
      <w:r w:rsidR="00F32B9A">
        <w:rPr>
          <w:rFonts w:asciiTheme="minorHAnsi" w:hAnsiTheme="minorHAnsi" w:cstheme="minorHAnsi"/>
          <w:b/>
        </w:rPr>
        <w:t xml:space="preserve">de 2016 a 2023 con la nueva COICOP 2018 </w:t>
      </w:r>
      <w:r w:rsidR="00FF4149">
        <w:rPr>
          <w:rFonts w:asciiTheme="minorHAnsi" w:hAnsiTheme="minorHAnsi" w:cstheme="minorHAnsi"/>
          <w:b/>
        </w:rPr>
        <w:t>se incluirán las categorías que correspondan.</w:t>
      </w:r>
    </w:p>
    <w:p w:rsidR="006148BE" w:rsidRPr="000D7313" w:rsidRDefault="006148BE" w:rsidP="006148BE">
      <w:pPr>
        <w:jc w:val="both"/>
        <w:rPr>
          <w:rFonts w:asciiTheme="minorHAnsi" w:hAnsiTheme="minorHAnsi" w:cstheme="minorHAnsi"/>
          <w:b/>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Por último, se recoge la situación del hogar respecto a la ocupación y a la actividad en función del nº de miembros ocupados/activos, lo que facilita hacer estudios respecto de estas variables teniendo en cuenta la situación de todos los miembros y no solo la del sustentador principal.</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b/>
          <w:bCs/>
        </w:rPr>
        <w:t xml:space="preserve">3. Características relativas al sustentador principal: </w:t>
      </w:r>
      <w:r w:rsidRPr="000D7313">
        <w:rPr>
          <w:rFonts w:asciiTheme="minorHAnsi" w:hAnsiTheme="minorHAnsi" w:cstheme="minorHAnsi"/>
        </w:rPr>
        <w:t>se repiten todas las variables que se recogen en el fichero de miembros del hogar para el sustentador principal junto con las que se solicitan exclusivamente para éste: situación profesional, sector de actividad, ocupación, tipo de contrato, tipo de jornada, etc.</w:t>
      </w:r>
      <w:proofErr w:type="gramStart"/>
      <w:r w:rsidRPr="000D7313">
        <w:rPr>
          <w:rFonts w:asciiTheme="minorHAnsi" w:hAnsiTheme="minorHAnsi" w:cstheme="minorHAnsi"/>
        </w:rPr>
        <w:t>,.</w:t>
      </w:r>
      <w:proofErr w:type="gramEnd"/>
      <w:r w:rsidRPr="000D7313">
        <w:rPr>
          <w:rFonts w:asciiTheme="minorHAnsi" w:hAnsiTheme="minorHAnsi" w:cstheme="minorHAnsi"/>
        </w:rPr>
        <w:t xml:space="preserve"> Asimismo se incluyen como variables derivadas la situación socioeconómica del sustentador principal y la correspondiente reducida.</w:t>
      </w:r>
    </w:p>
    <w:p w:rsidR="006148BE" w:rsidRPr="000D7313" w:rsidRDefault="006148BE" w:rsidP="006148BE">
      <w:pPr>
        <w:jc w:val="both"/>
        <w:rPr>
          <w:rFonts w:asciiTheme="minorHAnsi" w:hAnsiTheme="minorHAnsi" w:cstheme="minorHAnsi"/>
          <w:b/>
          <w:bCs/>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b/>
          <w:bCs/>
        </w:rPr>
        <w:t xml:space="preserve">4. Características de la vivienda principal: </w:t>
      </w:r>
      <w:r w:rsidRPr="000D7313">
        <w:rPr>
          <w:rFonts w:asciiTheme="minorHAnsi" w:hAnsiTheme="minorHAnsi" w:cstheme="minorHAnsi"/>
        </w:rPr>
        <w:t>se recogen el régimen de tenencia de la vivienda y cuestiones relativas al tipo de edificio, zona de residencia, etc.</w:t>
      </w:r>
      <w:r w:rsidR="00FF4149">
        <w:rPr>
          <w:rFonts w:asciiTheme="minorHAnsi" w:hAnsiTheme="minorHAnsi" w:cstheme="minorHAnsi"/>
        </w:rPr>
        <w:t xml:space="preserve"> </w:t>
      </w:r>
      <w:r w:rsidRPr="000D7313">
        <w:rPr>
          <w:rFonts w:asciiTheme="minorHAnsi" w:hAnsiTheme="minorHAnsi" w:cstheme="minorHAnsi"/>
        </w:rPr>
        <w:t xml:space="preserve">Por lo que respecta al equipamiento de la vivienda se recoge si dispone de </w:t>
      </w:r>
      <w:r w:rsidRPr="000D7313">
        <w:rPr>
          <w:rFonts w:asciiTheme="minorHAnsi" w:hAnsiTheme="minorHAnsi" w:cstheme="minorHAnsi"/>
          <w:b/>
          <w:bCs/>
        </w:rPr>
        <w:t xml:space="preserve">agua caliente </w:t>
      </w:r>
      <w:r w:rsidRPr="000D7313">
        <w:rPr>
          <w:rFonts w:asciiTheme="minorHAnsi" w:hAnsiTheme="minorHAnsi" w:cstheme="minorHAnsi"/>
        </w:rPr>
        <w:t>y de</w:t>
      </w:r>
      <w:r w:rsidRPr="000D7313">
        <w:rPr>
          <w:rFonts w:asciiTheme="minorHAnsi" w:hAnsiTheme="minorHAnsi" w:cstheme="minorHAnsi"/>
          <w:b/>
          <w:bCs/>
        </w:rPr>
        <w:t xml:space="preserve"> calefacción</w:t>
      </w:r>
      <w:r w:rsidRPr="000D7313">
        <w:rPr>
          <w:rFonts w:asciiTheme="minorHAnsi" w:hAnsiTheme="minorHAnsi" w:cstheme="minorHAnsi"/>
        </w:rPr>
        <w:t xml:space="preserve"> y, en caso afirmativo, la </w:t>
      </w:r>
      <w:r w:rsidRPr="000D7313">
        <w:rPr>
          <w:rFonts w:asciiTheme="minorHAnsi" w:hAnsiTheme="minorHAnsi" w:cstheme="minorHAnsi"/>
          <w:b/>
          <w:bCs/>
        </w:rPr>
        <w:t>fuente de energía utilizada para cada concepto</w:t>
      </w:r>
      <w:r w:rsidRPr="000D7313">
        <w:rPr>
          <w:rFonts w:asciiTheme="minorHAnsi" w:hAnsiTheme="minorHAnsi" w:cstheme="minorHAnsi"/>
        </w:rPr>
        <w:t>.</w:t>
      </w:r>
      <w:r w:rsidR="00EE44EA">
        <w:rPr>
          <w:rFonts w:asciiTheme="minorHAnsi" w:hAnsiTheme="minorHAnsi" w:cstheme="minorHAnsi"/>
        </w:rPr>
        <w:t xml:space="preserve"> Además se especifica si el hogar tiene a su disposición otras viviendas y el número de estas.</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EE44EA" w:rsidRDefault="00CE2C0B" w:rsidP="006148BE">
      <w:pPr>
        <w:jc w:val="both"/>
        <w:rPr>
          <w:rFonts w:asciiTheme="minorHAnsi" w:hAnsiTheme="minorHAnsi" w:cstheme="minorHAnsi"/>
          <w:b/>
          <w:bCs/>
        </w:rPr>
      </w:pPr>
      <w:r>
        <w:rPr>
          <w:rFonts w:asciiTheme="minorHAnsi" w:hAnsiTheme="minorHAnsi" w:cstheme="minorHAnsi"/>
          <w:b/>
          <w:bCs/>
        </w:rPr>
        <w:lastRenderedPageBreak/>
        <w:t>5</w:t>
      </w:r>
      <w:r w:rsidR="006148BE" w:rsidRPr="000D7313">
        <w:rPr>
          <w:rFonts w:asciiTheme="minorHAnsi" w:hAnsiTheme="minorHAnsi" w:cstheme="minorHAnsi"/>
          <w:b/>
          <w:bCs/>
        </w:rPr>
        <w:t>. Gastos de consumo del hogar:</w:t>
      </w:r>
      <w:r w:rsidR="006148BE" w:rsidRPr="000D7313">
        <w:rPr>
          <w:rFonts w:asciiTheme="minorHAnsi" w:hAnsiTheme="minorHAnsi" w:cstheme="minorHAnsi"/>
        </w:rPr>
        <w:t xml:space="preserve"> se recoge el </w:t>
      </w:r>
      <w:r w:rsidR="006148BE" w:rsidRPr="000D7313">
        <w:rPr>
          <w:rFonts w:asciiTheme="minorHAnsi" w:hAnsiTheme="minorHAnsi" w:cstheme="minorHAnsi"/>
          <w:b/>
          <w:bCs/>
        </w:rPr>
        <w:t>gasto total anual</w:t>
      </w:r>
      <w:r w:rsidR="006148BE" w:rsidRPr="000D7313">
        <w:rPr>
          <w:rFonts w:asciiTheme="minorHAnsi" w:hAnsiTheme="minorHAnsi" w:cstheme="minorHAnsi"/>
        </w:rPr>
        <w:t xml:space="preserve"> de cada hogar elevado temporal y poblacionalmente, así como la parte de dicho gasto que se corresponde con </w:t>
      </w:r>
      <w:r w:rsidR="006148BE" w:rsidRPr="000D7313">
        <w:rPr>
          <w:rFonts w:asciiTheme="minorHAnsi" w:hAnsiTheme="minorHAnsi" w:cstheme="minorHAnsi"/>
          <w:b/>
          <w:bCs/>
        </w:rPr>
        <w:t>gasto monetario</w:t>
      </w:r>
      <w:r w:rsidR="006148BE" w:rsidRPr="000D7313">
        <w:rPr>
          <w:rFonts w:asciiTheme="minorHAnsi" w:hAnsiTheme="minorHAnsi" w:cstheme="minorHAnsi"/>
        </w:rPr>
        <w:t xml:space="preserve">, con </w:t>
      </w:r>
      <w:r w:rsidR="006148BE" w:rsidRPr="000D7313">
        <w:rPr>
          <w:rFonts w:asciiTheme="minorHAnsi" w:hAnsiTheme="minorHAnsi" w:cstheme="minorHAnsi"/>
          <w:b/>
          <w:bCs/>
        </w:rPr>
        <w:t xml:space="preserve">autoconsumo </w:t>
      </w:r>
      <w:r w:rsidR="006148BE" w:rsidRPr="000D7313">
        <w:rPr>
          <w:rFonts w:asciiTheme="minorHAnsi" w:hAnsiTheme="minorHAnsi" w:cstheme="minorHAnsi"/>
        </w:rPr>
        <w:t xml:space="preserve">(incluyendo las comidas gratuitas en el establecimiento de hostelería propiedad de algún miembro del hogar), con </w:t>
      </w:r>
      <w:proofErr w:type="spellStart"/>
      <w:r w:rsidR="006148BE" w:rsidRPr="000D7313">
        <w:rPr>
          <w:rFonts w:asciiTheme="minorHAnsi" w:hAnsiTheme="minorHAnsi" w:cstheme="minorHAnsi"/>
          <w:b/>
          <w:bCs/>
        </w:rPr>
        <w:t>autosuministro</w:t>
      </w:r>
      <w:proofErr w:type="spellEnd"/>
      <w:r w:rsidR="006148BE" w:rsidRPr="000D7313">
        <w:rPr>
          <w:rFonts w:asciiTheme="minorHAnsi" w:hAnsiTheme="minorHAnsi" w:cstheme="minorHAnsi"/>
        </w:rPr>
        <w:t xml:space="preserve">, con </w:t>
      </w:r>
      <w:r w:rsidR="006148BE" w:rsidRPr="000D7313">
        <w:rPr>
          <w:rFonts w:asciiTheme="minorHAnsi" w:hAnsiTheme="minorHAnsi" w:cstheme="minorHAnsi"/>
          <w:b/>
          <w:bCs/>
        </w:rPr>
        <w:t>salario en especie</w:t>
      </w:r>
      <w:r w:rsidR="006148BE" w:rsidRPr="000D7313">
        <w:rPr>
          <w:rFonts w:asciiTheme="minorHAnsi" w:hAnsiTheme="minorHAnsi" w:cstheme="minorHAnsi"/>
        </w:rPr>
        <w:t xml:space="preserve"> (incluyendo el alquiler imputado a la vivienda cedida por razón de trabajo y el valor de las comidas gratuitas o bonificadas en el lugar de trabajo de algún miembro del hogar que trabaja como asalariado) y con </w:t>
      </w:r>
      <w:r w:rsidR="006148BE" w:rsidRPr="000D7313">
        <w:rPr>
          <w:rFonts w:asciiTheme="minorHAnsi" w:hAnsiTheme="minorHAnsi" w:cstheme="minorHAnsi"/>
          <w:b/>
          <w:bCs/>
        </w:rPr>
        <w:t xml:space="preserve">alquiler imputado por razón distinta a  trabajo. </w:t>
      </w:r>
    </w:p>
    <w:p w:rsidR="006148BE" w:rsidRPr="000D7313" w:rsidRDefault="00EE44EA" w:rsidP="006148BE">
      <w:pPr>
        <w:jc w:val="both"/>
        <w:rPr>
          <w:rFonts w:asciiTheme="minorHAnsi" w:hAnsiTheme="minorHAnsi" w:cstheme="minorHAnsi"/>
        </w:rPr>
      </w:pPr>
      <w:r>
        <w:rPr>
          <w:rFonts w:asciiTheme="minorHAnsi" w:hAnsiTheme="minorHAnsi" w:cstheme="minorHAnsi"/>
        </w:rPr>
        <w:t>E</w:t>
      </w:r>
      <w:r w:rsidR="006148BE" w:rsidRPr="000D7313">
        <w:rPr>
          <w:rFonts w:asciiTheme="minorHAnsi" w:hAnsiTheme="minorHAnsi" w:cstheme="minorHAnsi"/>
        </w:rPr>
        <w:t>sta información se facilita en el fichero de hogar y por tanto para cada hogar a nivel de gasto total, mientras que en el fichero de gastos también se facilita a nivel de código y con algo más de desagregación, ya que el alquiler imputado recibido como salario en especie se separa del salario en especie general.</w:t>
      </w:r>
    </w:p>
    <w:p w:rsidR="006148BE" w:rsidRPr="000D7313" w:rsidRDefault="006148BE" w:rsidP="006148BE">
      <w:pPr>
        <w:jc w:val="both"/>
        <w:rPr>
          <w:rFonts w:asciiTheme="minorHAnsi" w:hAnsiTheme="minorHAnsi" w:cstheme="minorHAnsi"/>
        </w:rPr>
      </w:pPr>
    </w:p>
    <w:p w:rsidR="006148BE" w:rsidRPr="000D7313" w:rsidRDefault="00CE2C0B" w:rsidP="006148BE">
      <w:pPr>
        <w:jc w:val="both"/>
        <w:rPr>
          <w:rFonts w:asciiTheme="minorHAnsi" w:hAnsiTheme="minorHAnsi" w:cstheme="minorHAnsi"/>
          <w:b/>
          <w:bCs/>
        </w:rPr>
      </w:pPr>
      <w:r>
        <w:rPr>
          <w:rFonts w:asciiTheme="minorHAnsi" w:hAnsiTheme="minorHAnsi" w:cstheme="minorHAnsi"/>
          <w:b/>
          <w:bCs/>
        </w:rPr>
        <w:t>6</w:t>
      </w:r>
      <w:r w:rsidR="006148BE" w:rsidRPr="000D7313">
        <w:rPr>
          <w:rFonts w:asciiTheme="minorHAnsi" w:hAnsiTheme="minorHAnsi" w:cstheme="minorHAnsi"/>
          <w:b/>
          <w:bCs/>
        </w:rPr>
        <w:t xml:space="preserve">. Ingresos regulares mensuales del hogar: </w:t>
      </w:r>
      <w:r w:rsidR="006148BE" w:rsidRPr="000D7313">
        <w:rPr>
          <w:rFonts w:asciiTheme="minorHAnsi" w:hAnsiTheme="minorHAnsi" w:cstheme="minorHAnsi"/>
        </w:rPr>
        <w:t xml:space="preserve">se recogen los tipos de fuentes de ingresos para cada hogar así como la principal fuente de ingresos (en cada caso se facilitan dos variables, una con los valores que se recogen en el cuestionario y otra reducida), junto con el ingreso mensual regular del hogar tanto en valor puntual como en intervalo. Por último se recoge el </w:t>
      </w:r>
      <w:r w:rsidR="006148BE" w:rsidRPr="000D7313">
        <w:rPr>
          <w:rFonts w:asciiTheme="minorHAnsi" w:hAnsiTheme="minorHAnsi" w:cstheme="minorHAnsi"/>
          <w:b/>
          <w:bCs/>
        </w:rPr>
        <w:t>número de miembros del hogar que son perceptores de ingresos.</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CE2C0B" w:rsidRPr="009C4F14" w:rsidRDefault="006148BE" w:rsidP="00CE2C0B">
      <w:pPr>
        <w:jc w:val="both"/>
        <w:rPr>
          <w:rFonts w:asciiTheme="minorHAnsi" w:hAnsiTheme="minorHAnsi" w:cstheme="minorHAnsi"/>
          <w:b/>
          <w:sz w:val="24"/>
        </w:rPr>
      </w:pPr>
      <w:r w:rsidRPr="000D7313">
        <w:rPr>
          <w:rFonts w:asciiTheme="minorHAnsi" w:hAnsiTheme="minorHAnsi" w:cstheme="minorHAnsi"/>
          <w:b/>
          <w:bCs/>
          <w:sz w:val="28"/>
          <w:lang w:val="es-ES_tradnl"/>
        </w:rPr>
        <w:t xml:space="preserve">3.2 </w:t>
      </w:r>
      <w:r w:rsidR="00CE2C0B" w:rsidRPr="009C4F14">
        <w:rPr>
          <w:rFonts w:asciiTheme="minorHAnsi" w:hAnsiTheme="minorHAnsi" w:cstheme="minorHAnsi"/>
          <w:b/>
          <w:bCs/>
          <w:sz w:val="28"/>
          <w:lang w:val="es-ES_tradnl"/>
        </w:rPr>
        <w:t>Fichero de gastos</w:t>
      </w:r>
    </w:p>
    <w:p w:rsidR="00CE2C0B" w:rsidRPr="009C4F14" w:rsidRDefault="00CE2C0B" w:rsidP="00CE2C0B">
      <w:pPr>
        <w:jc w:val="both"/>
        <w:rPr>
          <w:rFonts w:asciiTheme="minorHAnsi" w:hAnsiTheme="minorHAnsi" w:cstheme="minorHAnsi"/>
        </w:rPr>
      </w:pPr>
    </w:p>
    <w:p w:rsidR="00CE2C0B" w:rsidRPr="009C4F14" w:rsidRDefault="00CE2C0B" w:rsidP="00CE2C0B">
      <w:pPr>
        <w:jc w:val="both"/>
        <w:rPr>
          <w:rFonts w:asciiTheme="minorHAnsi" w:hAnsiTheme="minorHAnsi" w:cstheme="minorHAnsi"/>
        </w:rPr>
      </w:pPr>
      <w:r w:rsidRPr="009C4F14">
        <w:rPr>
          <w:rFonts w:asciiTheme="minorHAnsi" w:hAnsiTheme="minorHAnsi" w:cstheme="minorHAnsi"/>
        </w:rPr>
        <w:t>En el fichero de gastos están representados, para cada año, todos los hogares de la muestra con gasto. Para cada hogar aparecen tantos registros como tipos de gasto distintos haya efectuado. Los códigos de gasto figuran al máximo nivel de desagregación de la COICOP</w:t>
      </w:r>
      <w:r>
        <w:rPr>
          <w:rFonts w:asciiTheme="minorHAnsi" w:hAnsiTheme="minorHAnsi" w:cstheme="minorHAnsi"/>
        </w:rPr>
        <w:t xml:space="preserve"> 2018</w:t>
      </w:r>
      <w:r w:rsidRPr="009C4F14">
        <w:rPr>
          <w:rFonts w:asciiTheme="minorHAnsi" w:hAnsiTheme="minorHAnsi" w:cstheme="minorHAnsi"/>
        </w:rPr>
        <w:t>/Recogida (5 dígitos). Cada tipo de gasto realizado por cada uno de los hogares, es decir, cada registro, se identifica mediante la concatenación del número secuencial del hogar (</w:t>
      </w:r>
      <w:r w:rsidRPr="009C4F14">
        <w:rPr>
          <w:rFonts w:asciiTheme="minorHAnsi" w:hAnsiTheme="minorHAnsi" w:cstheme="minorHAnsi"/>
          <w:b/>
          <w:bCs/>
        </w:rPr>
        <w:t>NÚMERO</w:t>
      </w:r>
      <w:r w:rsidRPr="009C4F14">
        <w:rPr>
          <w:rFonts w:asciiTheme="minorHAnsi" w:hAnsiTheme="minorHAnsi" w:cstheme="minorHAnsi"/>
        </w:rPr>
        <w:t>) seguido del correspondiente código de gasto (</w:t>
      </w:r>
      <w:r w:rsidRPr="009C4F14">
        <w:rPr>
          <w:rFonts w:asciiTheme="minorHAnsi" w:hAnsiTheme="minorHAnsi" w:cstheme="minorHAnsi"/>
          <w:b/>
          <w:bCs/>
        </w:rPr>
        <w:t>CÓDIGO</w:t>
      </w:r>
      <w:r w:rsidRPr="009C4F14">
        <w:rPr>
          <w:rFonts w:asciiTheme="minorHAnsi" w:hAnsiTheme="minorHAnsi" w:cstheme="minorHAnsi"/>
        </w:rPr>
        <w:t>).</w:t>
      </w:r>
    </w:p>
    <w:p w:rsidR="00CE2C0B" w:rsidRPr="009C4F14" w:rsidRDefault="00CE2C0B" w:rsidP="00CE2C0B">
      <w:pPr>
        <w:jc w:val="both"/>
        <w:rPr>
          <w:rFonts w:asciiTheme="minorHAnsi" w:hAnsiTheme="minorHAnsi" w:cstheme="minorHAnsi"/>
        </w:rPr>
      </w:pPr>
    </w:p>
    <w:p w:rsidR="00F32B9A" w:rsidRPr="000D7313" w:rsidRDefault="00CE2C0B" w:rsidP="00F32B9A">
      <w:pPr>
        <w:jc w:val="both"/>
        <w:rPr>
          <w:rFonts w:asciiTheme="minorHAnsi" w:hAnsiTheme="minorHAnsi" w:cstheme="minorHAnsi"/>
        </w:rPr>
      </w:pPr>
      <w:r w:rsidRPr="009C4F14">
        <w:rPr>
          <w:rFonts w:asciiTheme="minorHAnsi" w:hAnsiTheme="minorHAnsi" w:cstheme="minorHAnsi"/>
        </w:rPr>
        <w:t xml:space="preserve">Para cada hogar y tipo de gasto se facilita la variable </w:t>
      </w:r>
      <w:r w:rsidRPr="009C4F14">
        <w:rPr>
          <w:rFonts w:asciiTheme="minorHAnsi" w:hAnsiTheme="minorHAnsi" w:cstheme="minorHAnsi"/>
          <w:b/>
          <w:bCs/>
        </w:rPr>
        <w:t>GASTO</w:t>
      </w:r>
      <w:r w:rsidRPr="009C4F14">
        <w:rPr>
          <w:rFonts w:asciiTheme="minorHAnsi" w:hAnsiTheme="minorHAnsi" w:cstheme="minorHAnsi"/>
        </w:rPr>
        <w:t xml:space="preserve"> y, en caso que el código requiera cantidad física, la variable </w:t>
      </w:r>
      <w:r w:rsidRPr="009C4F14">
        <w:rPr>
          <w:rFonts w:asciiTheme="minorHAnsi" w:hAnsiTheme="minorHAnsi" w:cstheme="minorHAnsi"/>
          <w:b/>
          <w:bCs/>
        </w:rPr>
        <w:t>CANTIDAD</w:t>
      </w:r>
      <w:r w:rsidRPr="009C4F14">
        <w:rPr>
          <w:rFonts w:asciiTheme="minorHAnsi" w:hAnsiTheme="minorHAnsi" w:cstheme="minorHAnsi"/>
        </w:rPr>
        <w:t xml:space="preserve">, ambas elevadas temporal y poblacionalmente. </w:t>
      </w:r>
      <w:r w:rsidR="00F32B9A" w:rsidRPr="009C4F14">
        <w:rPr>
          <w:rFonts w:asciiTheme="minorHAnsi" w:hAnsiTheme="minorHAnsi" w:cstheme="minorHAnsi"/>
          <w:b/>
        </w:rPr>
        <w:t xml:space="preserve">En la publicación de junio de 2025 </w:t>
      </w:r>
      <w:r w:rsidR="00F32B9A">
        <w:rPr>
          <w:rFonts w:asciiTheme="minorHAnsi" w:hAnsiTheme="minorHAnsi" w:cstheme="minorHAnsi"/>
          <w:b/>
        </w:rPr>
        <w:t>la variable CANTIDAD toma valor b. En la revisión de la serie de 2016 a 2023 con la nueva COICOP 2018 se cumplimentará esta variable.</w:t>
      </w:r>
    </w:p>
    <w:p w:rsidR="00F32B9A" w:rsidRDefault="00F32B9A" w:rsidP="00CE2C0B">
      <w:pPr>
        <w:jc w:val="both"/>
        <w:rPr>
          <w:rFonts w:asciiTheme="minorHAnsi" w:hAnsiTheme="minorHAnsi" w:cstheme="minorHAnsi"/>
        </w:rPr>
      </w:pPr>
    </w:p>
    <w:p w:rsidR="00CE2C0B" w:rsidRPr="009C4F14" w:rsidRDefault="00CE2C0B" w:rsidP="00CE2C0B">
      <w:pPr>
        <w:jc w:val="both"/>
        <w:rPr>
          <w:rFonts w:asciiTheme="minorHAnsi" w:hAnsiTheme="minorHAnsi" w:cstheme="minorHAnsi"/>
        </w:rPr>
      </w:pPr>
      <w:r w:rsidRPr="009C4F14">
        <w:rPr>
          <w:rFonts w:asciiTheme="minorHAnsi" w:hAnsiTheme="minorHAnsi" w:cstheme="minorHAnsi"/>
        </w:rPr>
        <w:t xml:space="preserve">Partiendo del gasto en un código determinado facilitado por un hogar dado de la muestra se aplica un factor temporal (que depende del periodo de referencia del tipo de gasto) para obtener una estimación anual del gasto del hogar en cuestión en esa partida de gasto. Posteriormente, aplicando el factor poblacional de ese hogar se obtendría una estimación del gasto en ese código realizado por todos los hogares de la población al que representa ese hogar </w:t>
      </w:r>
      <w:proofErr w:type="spellStart"/>
      <w:r w:rsidRPr="009C4F14">
        <w:rPr>
          <w:rFonts w:asciiTheme="minorHAnsi" w:hAnsiTheme="minorHAnsi" w:cstheme="minorHAnsi"/>
        </w:rPr>
        <w:t>muestral</w:t>
      </w:r>
      <w:proofErr w:type="spellEnd"/>
      <w:r w:rsidRPr="009C4F14">
        <w:rPr>
          <w:rFonts w:asciiTheme="minorHAnsi" w:hAnsiTheme="minorHAnsi" w:cstheme="minorHAnsi"/>
        </w:rPr>
        <w:t xml:space="preserve">. </w:t>
      </w:r>
    </w:p>
    <w:p w:rsidR="00CE2C0B" w:rsidRPr="009C4F14" w:rsidRDefault="00CE2C0B" w:rsidP="00CE2C0B">
      <w:pPr>
        <w:jc w:val="both"/>
        <w:rPr>
          <w:rFonts w:asciiTheme="minorHAnsi" w:hAnsiTheme="minorHAnsi" w:cstheme="minorHAnsi"/>
        </w:rPr>
      </w:pPr>
    </w:p>
    <w:p w:rsidR="00CE2C0B" w:rsidRPr="009C4F14" w:rsidRDefault="00CE2C0B" w:rsidP="00CE2C0B">
      <w:pPr>
        <w:jc w:val="both"/>
        <w:rPr>
          <w:rFonts w:asciiTheme="minorHAnsi" w:hAnsiTheme="minorHAnsi" w:cstheme="minorHAnsi"/>
        </w:rPr>
      </w:pPr>
      <w:r w:rsidRPr="009C4F14">
        <w:rPr>
          <w:rFonts w:asciiTheme="minorHAnsi" w:hAnsiTheme="minorHAnsi" w:cstheme="minorHAnsi"/>
        </w:rPr>
        <w:t xml:space="preserve">Además, para cada registro se facilita el tanto por ciento imputado del importe (variable </w:t>
      </w:r>
      <w:r w:rsidRPr="009C4F14">
        <w:rPr>
          <w:rFonts w:asciiTheme="minorHAnsi" w:hAnsiTheme="minorHAnsi" w:cstheme="minorHAnsi"/>
          <w:b/>
          <w:bCs/>
        </w:rPr>
        <w:t>PORCENIMP</w:t>
      </w:r>
      <w:r w:rsidRPr="009C4F14">
        <w:rPr>
          <w:rFonts w:asciiTheme="minorHAnsi" w:hAnsiTheme="minorHAnsi" w:cstheme="minorHAnsi"/>
        </w:rPr>
        <w:t xml:space="preserve">), es decir el porcentaje de gasto que no ha sido facilitado de forma directa por el hogar sino que se ha obtenido mediante imputaciones (de valores </w:t>
      </w:r>
      <w:proofErr w:type="spellStart"/>
      <w:r w:rsidRPr="009C4F14">
        <w:rPr>
          <w:rFonts w:asciiTheme="minorHAnsi" w:hAnsiTheme="minorHAnsi" w:cstheme="minorHAnsi"/>
        </w:rPr>
        <w:t>missing</w:t>
      </w:r>
      <w:proofErr w:type="spellEnd"/>
      <w:r w:rsidRPr="009C4F14">
        <w:rPr>
          <w:rFonts w:asciiTheme="minorHAnsi" w:hAnsiTheme="minorHAnsi" w:cstheme="minorHAnsi"/>
        </w:rPr>
        <w:t>, de la imputación de Libretas individuales no recogidas, del tratamiento del alquiler imputado y del tratamiento derivado de comidas y cenas. (</w:t>
      </w:r>
      <w:proofErr w:type="gramStart"/>
      <w:r w:rsidRPr="009C4F14">
        <w:rPr>
          <w:rFonts w:asciiTheme="minorHAnsi" w:hAnsiTheme="minorHAnsi" w:cstheme="minorHAnsi"/>
        </w:rPr>
        <w:t>ver</w:t>
      </w:r>
      <w:proofErr w:type="gramEnd"/>
      <w:r w:rsidRPr="009C4F14">
        <w:rPr>
          <w:rFonts w:asciiTheme="minorHAnsi" w:hAnsiTheme="minorHAnsi" w:cstheme="minorHAnsi"/>
        </w:rPr>
        <w:t xml:space="preserve"> apartado </w:t>
      </w:r>
      <w:r w:rsidRPr="009C4F14">
        <w:rPr>
          <w:rFonts w:asciiTheme="minorHAnsi" w:hAnsiTheme="minorHAnsi" w:cstheme="minorHAnsi"/>
          <w:i/>
          <w:iCs/>
        </w:rPr>
        <w:t>4.1. Imputación de información faltante</w:t>
      </w:r>
      <w:r w:rsidRPr="009C4F14">
        <w:rPr>
          <w:rFonts w:asciiTheme="minorHAnsi" w:hAnsiTheme="minorHAnsi" w:cstheme="minorHAnsi"/>
        </w:rPr>
        <w:t>).</w:t>
      </w:r>
    </w:p>
    <w:p w:rsidR="00CE2C0B" w:rsidRPr="009C4F14" w:rsidRDefault="00CE2C0B" w:rsidP="00CE2C0B">
      <w:pPr>
        <w:jc w:val="both"/>
        <w:rPr>
          <w:rFonts w:asciiTheme="minorHAnsi" w:hAnsiTheme="minorHAnsi" w:cstheme="minorHAnsi"/>
        </w:rPr>
      </w:pPr>
    </w:p>
    <w:p w:rsidR="00CE2C0B" w:rsidRPr="009C4F14" w:rsidRDefault="00F32B9A" w:rsidP="00CE2C0B">
      <w:pPr>
        <w:jc w:val="both"/>
        <w:rPr>
          <w:rFonts w:asciiTheme="minorHAnsi" w:hAnsiTheme="minorHAnsi" w:cstheme="minorHAnsi"/>
        </w:rPr>
      </w:pPr>
      <w:r>
        <w:rPr>
          <w:rFonts w:asciiTheme="minorHAnsi" w:hAnsiTheme="minorHAnsi" w:cstheme="minorHAnsi"/>
        </w:rPr>
        <w:lastRenderedPageBreak/>
        <w:t>T</w:t>
      </w:r>
      <w:r w:rsidR="00CE2C0B" w:rsidRPr="009C4F14">
        <w:rPr>
          <w:rFonts w:asciiTheme="minorHAnsi" w:hAnsiTheme="minorHAnsi" w:cstheme="minorHAnsi"/>
        </w:rPr>
        <w:t xml:space="preserve">ambién se incluye el tanto por ciento del importe que proviene de desgloses (variable </w:t>
      </w:r>
      <w:r w:rsidR="00CE2C0B" w:rsidRPr="009C4F14">
        <w:rPr>
          <w:rFonts w:asciiTheme="minorHAnsi" w:hAnsiTheme="minorHAnsi" w:cstheme="minorHAnsi"/>
          <w:b/>
        </w:rPr>
        <w:t>PORCENDES</w:t>
      </w:r>
      <w:r w:rsidR="00CE2C0B" w:rsidRPr="009C4F14">
        <w:rPr>
          <w:rFonts w:asciiTheme="minorHAnsi" w:hAnsiTheme="minorHAnsi" w:cstheme="minorHAnsi"/>
        </w:rPr>
        <w:t xml:space="preserve">) (ver apartado </w:t>
      </w:r>
      <w:r w:rsidR="00CE2C0B" w:rsidRPr="009C4F14">
        <w:rPr>
          <w:rFonts w:asciiTheme="minorHAnsi" w:hAnsiTheme="minorHAnsi" w:cstheme="minorHAnsi"/>
          <w:i/>
          <w:iCs/>
        </w:rPr>
        <w:t>4.3. Desgloses de determinados gastos</w:t>
      </w:r>
      <w:r w:rsidR="00CE2C0B" w:rsidRPr="009C4F14">
        <w:rPr>
          <w:rFonts w:asciiTheme="minorHAnsi" w:hAnsiTheme="minorHAnsi" w:cstheme="minorHAnsi"/>
        </w:rPr>
        <w:t>).</w:t>
      </w:r>
    </w:p>
    <w:p w:rsidR="00CE2C0B" w:rsidRPr="009C4F14" w:rsidRDefault="00CE2C0B" w:rsidP="00CE2C0B">
      <w:pPr>
        <w:jc w:val="both"/>
        <w:rPr>
          <w:rFonts w:asciiTheme="minorHAnsi" w:hAnsiTheme="minorHAnsi" w:cstheme="minorHAnsi"/>
        </w:rPr>
      </w:pPr>
    </w:p>
    <w:p w:rsidR="00CE2C0B" w:rsidRPr="009C4F14" w:rsidRDefault="00CE2C0B" w:rsidP="00CE2C0B">
      <w:pPr>
        <w:jc w:val="both"/>
        <w:rPr>
          <w:rFonts w:asciiTheme="minorHAnsi" w:hAnsiTheme="minorHAnsi" w:cstheme="minorHAnsi"/>
        </w:rPr>
      </w:pPr>
      <w:r w:rsidRPr="009C4F14">
        <w:rPr>
          <w:rFonts w:asciiTheme="minorHAnsi" w:hAnsiTheme="minorHAnsi" w:cstheme="minorHAnsi"/>
        </w:rPr>
        <w:t xml:space="preserve">Además de las variables ya descritas se facilita, </w:t>
      </w:r>
      <w:r w:rsidRPr="009C4F14">
        <w:rPr>
          <w:rFonts w:asciiTheme="minorHAnsi" w:hAnsiTheme="minorHAnsi" w:cstheme="minorHAnsi"/>
          <w:b/>
          <w:bCs/>
        </w:rPr>
        <w:t>para cada hogar y tipo de gasto</w:t>
      </w:r>
      <w:r w:rsidRPr="009C4F14">
        <w:rPr>
          <w:rFonts w:asciiTheme="minorHAnsi" w:hAnsiTheme="minorHAnsi" w:cstheme="minorHAnsi"/>
        </w:rPr>
        <w:t xml:space="preserve">, la parte de gasto que corresponde a </w:t>
      </w:r>
      <w:r w:rsidRPr="009C4F14">
        <w:rPr>
          <w:rFonts w:asciiTheme="minorHAnsi" w:hAnsiTheme="minorHAnsi" w:cstheme="minorHAnsi"/>
          <w:b/>
          <w:bCs/>
        </w:rPr>
        <w:t>gasto monetario</w:t>
      </w:r>
      <w:r w:rsidRPr="009C4F14">
        <w:rPr>
          <w:rFonts w:asciiTheme="minorHAnsi" w:hAnsiTheme="minorHAnsi" w:cstheme="minorHAnsi"/>
        </w:rPr>
        <w:t xml:space="preserve"> (GASTOMON) y a </w:t>
      </w:r>
      <w:r w:rsidRPr="009C4F14">
        <w:rPr>
          <w:rFonts w:asciiTheme="minorHAnsi" w:hAnsiTheme="minorHAnsi" w:cstheme="minorHAnsi"/>
          <w:b/>
          <w:bCs/>
        </w:rPr>
        <w:t>no monetario</w:t>
      </w:r>
      <w:r w:rsidRPr="009C4F14">
        <w:rPr>
          <w:rFonts w:asciiTheme="minorHAnsi" w:hAnsiTheme="minorHAnsi" w:cstheme="minorHAnsi"/>
        </w:rPr>
        <w:t xml:space="preserve">, distinguiendo este último entre </w:t>
      </w:r>
      <w:r w:rsidRPr="009C4F14">
        <w:rPr>
          <w:rFonts w:asciiTheme="minorHAnsi" w:hAnsiTheme="minorHAnsi" w:cstheme="minorHAnsi"/>
          <w:b/>
          <w:bCs/>
        </w:rPr>
        <w:t>autoconsumo</w:t>
      </w:r>
      <w:r w:rsidRPr="009C4F14">
        <w:rPr>
          <w:rFonts w:asciiTheme="minorHAnsi" w:hAnsiTheme="minorHAnsi" w:cstheme="minorHAnsi"/>
        </w:rPr>
        <w:t xml:space="preserve"> (GASTNOM1), </w:t>
      </w:r>
      <w:proofErr w:type="spellStart"/>
      <w:r w:rsidRPr="009C4F14">
        <w:rPr>
          <w:rFonts w:asciiTheme="minorHAnsi" w:hAnsiTheme="minorHAnsi" w:cstheme="minorHAnsi"/>
          <w:b/>
          <w:bCs/>
        </w:rPr>
        <w:t>autosuministro</w:t>
      </w:r>
      <w:proofErr w:type="spellEnd"/>
      <w:r w:rsidRPr="009C4F14">
        <w:rPr>
          <w:rFonts w:asciiTheme="minorHAnsi" w:hAnsiTheme="minorHAnsi" w:cstheme="minorHAnsi"/>
        </w:rPr>
        <w:t xml:space="preserve"> (GASTNOM2), </w:t>
      </w:r>
      <w:r w:rsidRPr="009C4F14">
        <w:rPr>
          <w:rFonts w:asciiTheme="minorHAnsi" w:hAnsiTheme="minorHAnsi" w:cstheme="minorHAnsi"/>
          <w:b/>
          <w:bCs/>
        </w:rPr>
        <w:t>salario en especie</w:t>
      </w:r>
      <w:r w:rsidRPr="009C4F14">
        <w:rPr>
          <w:rFonts w:asciiTheme="minorHAnsi" w:hAnsiTheme="minorHAnsi" w:cstheme="minorHAnsi"/>
        </w:rPr>
        <w:t xml:space="preserve"> </w:t>
      </w:r>
      <w:r w:rsidRPr="009C4F14">
        <w:rPr>
          <w:rFonts w:asciiTheme="minorHAnsi" w:hAnsiTheme="minorHAnsi" w:cstheme="minorHAnsi"/>
          <w:b/>
          <w:bCs/>
        </w:rPr>
        <w:t xml:space="preserve">exceptuando el alquiler imputado recibido como tal </w:t>
      </w:r>
      <w:r w:rsidRPr="009C4F14">
        <w:rPr>
          <w:rFonts w:asciiTheme="minorHAnsi" w:hAnsiTheme="minorHAnsi" w:cstheme="minorHAnsi"/>
        </w:rPr>
        <w:t xml:space="preserve">(GASTNOM3), </w:t>
      </w:r>
      <w:r w:rsidRPr="009C4F14">
        <w:rPr>
          <w:rFonts w:asciiTheme="minorHAnsi" w:hAnsiTheme="minorHAnsi" w:cstheme="minorHAnsi"/>
          <w:b/>
          <w:bCs/>
        </w:rPr>
        <w:t xml:space="preserve">alquiler imputado a la vivienda en propiedad o cedida por razón distinta al trabajo </w:t>
      </w:r>
      <w:r w:rsidRPr="009C4F14">
        <w:rPr>
          <w:rFonts w:asciiTheme="minorHAnsi" w:hAnsiTheme="minorHAnsi" w:cstheme="minorHAnsi"/>
        </w:rPr>
        <w:t xml:space="preserve">(GASTNOM4) y </w:t>
      </w:r>
      <w:r w:rsidRPr="009C4F14">
        <w:rPr>
          <w:rFonts w:asciiTheme="minorHAnsi" w:hAnsiTheme="minorHAnsi" w:cstheme="minorHAnsi"/>
          <w:b/>
          <w:bCs/>
        </w:rPr>
        <w:t>alquiler imputado a la vivienda cedida por razón de trabajo</w:t>
      </w:r>
      <w:r w:rsidRPr="009C4F14">
        <w:rPr>
          <w:rFonts w:asciiTheme="minorHAnsi" w:hAnsiTheme="minorHAnsi" w:cstheme="minorHAnsi"/>
        </w:rPr>
        <w:t xml:space="preserve"> (GASTNOM5). Todas estas variables están elevadas de nuevo tanto temporal como poblacionalmente. </w:t>
      </w:r>
    </w:p>
    <w:p w:rsidR="00CE2C0B" w:rsidRPr="009C4F14" w:rsidRDefault="00CE2C0B" w:rsidP="00CE2C0B">
      <w:pPr>
        <w:jc w:val="both"/>
        <w:rPr>
          <w:rFonts w:asciiTheme="minorHAnsi" w:hAnsiTheme="minorHAnsi" w:cstheme="minorHAnsi"/>
        </w:rPr>
      </w:pPr>
    </w:p>
    <w:p w:rsidR="00CE2C0B" w:rsidRDefault="00CE2C0B" w:rsidP="00CE2C0B">
      <w:pPr>
        <w:jc w:val="both"/>
        <w:rPr>
          <w:rFonts w:asciiTheme="minorHAnsi" w:hAnsiTheme="minorHAnsi" w:cstheme="minorHAnsi"/>
        </w:rPr>
      </w:pPr>
      <w:r w:rsidRPr="009C4F14">
        <w:rPr>
          <w:rFonts w:asciiTheme="minorHAnsi" w:hAnsiTheme="minorHAnsi" w:cstheme="minorHAnsi"/>
        </w:rPr>
        <w:t>Este tipo de información también se facilita en el fichero de hogar y por tanto para cada hogar pero sin distinguir por código</w:t>
      </w:r>
    </w:p>
    <w:p w:rsidR="00CE2C0B" w:rsidRDefault="00CE2C0B" w:rsidP="00CE2C0B">
      <w:pPr>
        <w:jc w:val="both"/>
        <w:rPr>
          <w:rFonts w:asciiTheme="minorHAnsi" w:hAnsiTheme="minorHAnsi" w:cstheme="minorHAnsi"/>
        </w:rPr>
      </w:pPr>
    </w:p>
    <w:p w:rsidR="006148BE" w:rsidRPr="000D7313" w:rsidRDefault="006148BE" w:rsidP="006148BE">
      <w:pPr>
        <w:spacing w:before="40"/>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CE2C0B" w:rsidRPr="00CE2C0B" w:rsidRDefault="006148BE" w:rsidP="00CE2C0B">
      <w:pPr>
        <w:jc w:val="both"/>
        <w:rPr>
          <w:rFonts w:asciiTheme="minorHAnsi" w:hAnsiTheme="minorHAnsi" w:cstheme="minorHAnsi"/>
          <w:b/>
          <w:sz w:val="24"/>
        </w:rPr>
      </w:pPr>
      <w:r w:rsidRPr="000D7313">
        <w:rPr>
          <w:rFonts w:asciiTheme="minorHAnsi" w:hAnsiTheme="minorHAnsi" w:cstheme="minorHAnsi"/>
          <w:b/>
          <w:bCs/>
          <w:sz w:val="28"/>
          <w:lang w:val="es-ES_tradnl"/>
        </w:rPr>
        <w:t xml:space="preserve">3.3. </w:t>
      </w:r>
      <w:r w:rsidR="00CE2C0B" w:rsidRPr="00CE2C0B">
        <w:rPr>
          <w:rFonts w:asciiTheme="minorHAnsi" w:hAnsiTheme="minorHAnsi" w:cstheme="minorHAnsi"/>
          <w:b/>
          <w:bCs/>
          <w:sz w:val="28"/>
          <w:lang w:val="es-ES_tradnl"/>
        </w:rPr>
        <w:t>Fichero de los miembros del hogar</w:t>
      </w:r>
    </w:p>
    <w:p w:rsidR="00CE2C0B" w:rsidRPr="00CE2C0B" w:rsidRDefault="00CE2C0B" w:rsidP="00CE2C0B">
      <w:pPr>
        <w:jc w:val="both"/>
        <w:rPr>
          <w:rFonts w:asciiTheme="minorHAnsi" w:hAnsiTheme="minorHAnsi" w:cstheme="minorHAnsi"/>
        </w:rPr>
      </w:pPr>
    </w:p>
    <w:p w:rsidR="00CE2C0B" w:rsidRPr="00CE2C0B" w:rsidRDefault="00CE2C0B" w:rsidP="00CE2C0B">
      <w:pPr>
        <w:jc w:val="both"/>
        <w:rPr>
          <w:rFonts w:asciiTheme="minorHAnsi" w:hAnsiTheme="minorHAnsi" w:cstheme="minorHAnsi"/>
        </w:rPr>
      </w:pPr>
      <w:r w:rsidRPr="00CE2C0B">
        <w:rPr>
          <w:rFonts w:asciiTheme="minorHAnsi" w:hAnsiTheme="minorHAnsi" w:cstheme="minorHAnsi"/>
        </w:rPr>
        <w:t>De nuevo se facilita un fichero por año, con información de todas las personas que son miembros de hogares colaboradores. Cada miembro del hogar, es decir, cada registro, se identifica mediante la concatenación del número secuencial del hogar en el fichero (</w:t>
      </w:r>
      <w:r w:rsidRPr="00CE2C0B">
        <w:rPr>
          <w:rFonts w:asciiTheme="minorHAnsi" w:hAnsiTheme="minorHAnsi" w:cstheme="minorHAnsi"/>
          <w:b/>
          <w:bCs/>
        </w:rPr>
        <w:t>NÚMERO</w:t>
      </w:r>
      <w:r w:rsidRPr="00CE2C0B">
        <w:rPr>
          <w:rFonts w:asciiTheme="minorHAnsi" w:hAnsiTheme="minorHAnsi" w:cstheme="minorHAnsi"/>
        </w:rPr>
        <w:t>) seguido del número de orden del miembro en el hogar (</w:t>
      </w:r>
      <w:r w:rsidRPr="00CE2C0B">
        <w:rPr>
          <w:rFonts w:asciiTheme="minorHAnsi" w:hAnsiTheme="minorHAnsi" w:cstheme="minorHAnsi"/>
          <w:b/>
          <w:bCs/>
        </w:rPr>
        <w:t>NORDEN</w:t>
      </w:r>
      <w:r w:rsidRPr="00CE2C0B">
        <w:rPr>
          <w:rFonts w:asciiTheme="minorHAnsi" w:hAnsiTheme="minorHAnsi" w:cstheme="minorHAnsi"/>
        </w:rPr>
        <w:t>).</w:t>
      </w:r>
    </w:p>
    <w:p w:rsidR="00CE2C0B" w:rsidRPr="00CE2C0B" w:rsidRDefault="00CE2C0B" w:rsidP="00CE2C0B">
      <w:pPr>
        <w:jc w:val="both"/>
        <w:rPr>
          <w:rFonts w:asciiTheme="minorHAnsi" w:hAnsiTheme="minorHAnsi" w:cstheme="minorHAnsi"/>
        </w:rPr>
      </w:pPr>
    </w:p>
    <w:p w:rsidR="00CE2C0B" w:rsidRPr="00CE2C0B" w:rsidRDefault="00CE2C0B" w:rsidP="00CE2C0B">
      <w:pPr>
        <w:jc w:val="both"/>
        <w:rPr>
          <w:rFonts w:asciiTheme="minorHAnsi" w:hAnsiTheme="minorHAnsi" w:cstheme="minorHAnsi"/>
        </w:rPr>
      </w:pPr>
      <w:r w:rsidRPr="00CE2C0B">
        <w:rPr>
          <w:rFonts w:asciiTheme="minorHAnsi" w:hAnsiTheme="minorHAnsi" w:cstheme="minorHAnsi"/>
        </w:rPr>
        <w:t>Cada registro contiene las variables que se solicitan a nivel individual para todos los miembros, es decir, hay un registro para cada miembro del hogar. Aquellas variables que se investigan exclusivamente para el sustentador principal, figuran en el fichero de hogar.</w:t>
      </w:r>
    </w:p>
    <w:p w:rsidR="00CE2C0B" w:rsidRPr="00CE2C0B" w:rsidRDefault="00CE2C0B" w:rsidP="00CE2C0B">
      <w:pPr>
        <w:jc w:val="both"/>
        <w:rPr>
          <w:rFonts w:asciiTheme="minorHAnsi" w:hAnsiTheme="minorHAnsi" w:cstheme="minorHAnsi"/>
        </w:rPr>
      </w:pPr>
    </w:p>
    <w:p w:rsidR="00CE2C0B" w:rsidRPr="00CE2C0B" w:rsidRDefault="00CE2C0B" w:rsidP="00CE2C0B">
      <w:pPr>
        <w:jc w:val="both"/>
        <w:rPr>
          <w:rFonts w:asciiTheme="minorHAnsi" w:hAnsiTheme="minorHAnsi" w:cstheme="minorHAnsi"/>
        </w:rPr>
      </w:pPr>
      <w:r w:rsidRPr="00CE2C0B">
        <w:rPr>
          <w:rFonts w:asciiTheme="minorHAnsi" w:hAnsiTheme="minorHAnsi" w:cstheme="minorHAnsi"/>
        </w:rPr>
        <w:t>En este fichero se incluye, por tanto, las variables sociodemográficas que se solicitan para todos los miembros del hogar, entre otras:</w:t>
      </w:r>
    </w:p>
    <w:p w:rsidR="00CE2C0B" w:rsidRPr="00CE2C0B" w:rsidRDefault="00CE2C0B" w:rsidP="00CE2C0B">
      <w:pPr>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 xml:space="preserve">Dado que el servicio doméstico, los huéspedes y los invitados pueden resultar miembros del hogar, se incluye la variable </w:t>
      </w:r>
      <w:r w:rsidRPr="00CE2C0B">
        <w:rPr>
          <w:rFonts w:asciiTheme="minorHAnsi" w:hAnsiTheme="minorHAnsi" w:cstheme="minorHAnsi"/>
          <w:b/>
          <w:bCs/>
        </w:rPr>
        <w:t>CATEGMH</w:t>
      </w:r>
      <w:r w:rsidRPr="00CE2C0B">
        <w:rPr>
          <w:rFonts w:asciiTheme="minorHAnsi" w:hAnsiTheme="minorHAnsi" w:cstheme="minorHAnsi"/>
        </w:rPr>
        <w:t>, que clasifica a los miembros del hogar entre servicio doméstico, huéspedes, invitados y resto de miembros del hogar que no pertenece a ninguna de las categorías anteriores.</w:t>
      </w:r>
    </w:p>
    <w:p w:rsidR="00CE2C0B" w:rsidRPr="00CE2C0B" w:rsidRDefault="00CE2C0B" w:rsidP="00CE2C0B">
      <w:pPr>
        <w:ind w:left="360"/>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La nacionalidad de todos los miembros del hogar (variable</w:t>
      </w:r>
      <w:r w:rsidRPr="00CE2C0B">
        <w:rPr>
          <w:rFonts w:asciiTheme="minorHAnsi" w:hAnsiTheme="minorHAnsi" w:cstheme="minorHAnsi"/>
          <w:b/>
          <w:bCs/>
        </w:rPr>
        <w:t xml:space="preserve"> NACIONA</w:t>
      </w:r>
      <w:r w:rsidRPr="00CE2C0B">
        <w:rPr>
          <w:rFonts w:asciiTheme="minorHAnsi" w:hAnsiTheme="minorHAnsi" w:cstheme="minorHAnsi"/>
        </w:rPr>
        <w:t>)</w:t>
      </w:r>
      <w:r w:rsidRPr="00CE2C0B">
        <w:rPr>
          <w:rFonts w:asciiTheme="minorHAnsi" w:hAnsiTheme="minorHAnsi" w:cstheme="minorHAnsi"/>
          <w:b/>
          <w:bCs/>
        </w:rPr>
        <w:t xml:space="preserve"> </w:t>
      </w:r>
      <w:r w:rsidRPr="00CE2C0B">
        <w:rPr>
          <w:rFonts w:asciiTheme="minorHAnsi" w:hAnsiTheme="minorHAnsi" w:cstheme="minorHAnsi"/>
        </w:rPr>
        <w:t xml:space="preserve">y, en caso de tener nacionalidad extranjera, se facilita si el país de nacionalidad pertenece al resto de la Unión Europea, al resto de Europa o al resto del mundo (variable </w:t>
      </w:r>
      <w:r w:rsidRPr="00CE2C0B">
        <w:rPr>
          <w:rFonts w:asciiTheme="minorHAnsi" w:hAnsiTheme="minorHAnsi" w:cstheme="minorHAnsi"/>
          <w:b/>
          <w:bCs/>
        </w:rPr>
        <w:t>PA</w:t>
      </w:r>
      <w:r w:rsidR="00F32B9A">
        <w:rPr>
          <w:rFonts w:asciiTheme="minorHAnsi" w:hAnsiTheme="minorHAnsi" w:cstheme="minorHAnsi"/>
          <w:b/>
          <w:bCs/>
        </w:rPr>
        <w:t>I</w:t>
      </w:r>
      <w:r w:rsidRPr="00CE2C0B">
        <w:rPr>
          <w:rFonts w:asciiTheme="minorHAnsi" w:hAnsiTheme="minorHAnsi" w:cstheme="minorHAnsi"/>
          <w:b/>
          <w:bCs/>
        </w:rPr>
        <w:t>SNACION</w:t>
      </w:r>
      <w:r w:rsidRPr="00CE2C0B">
        <w:rPr>
          <w:rFonts w:asciiTheme="minorHAnsi" w:hAnsiTheme="minorHAnsi" w:cstheme="minorHAnsi"/>
        </w:rPr>
        <w:t>). Se consideran en el resto de la UE los países que, aparte de España, forman la UE</w:t>
      </w:r>
      <w:r w:rsidR="00F32B9A">
        <w:rPr>
          <w:rFonts w:asciiTheme="minorHAnsi" w:hAnsiTheme="minorHAnsi" w:cstheme="minorHAnsi"/>
        </w:rPr>
        <w:t>. T</w:t>
      </w:r>
      <w:r w:rsidRPr="00CE2C0B">
        <w:rPr>
          <w:rFonts w:asciiTheme="minorHAnsi" w:hAnsiTheme="minorHAnsi" w:cstheme="minorHAnsi"/>
        </w:rPr>
        <w:t xml:space="preserve">ambién se recoge el país de nacimiento de todos los miembros del hogar (variable </w:t>
      </w:r>
      <w:r w:rsidRPr="00CE2C0B">
        <w:rPr>
          <w:rFonts w:asciiTheme="minorHAnsi" w:hAnsiTheme="minorHAnsi" w:cstheme="minorHAnsi"/>
          <w:b/>
        </w:rPr>
        <w:t>PAISNACIM</w:t>
      </w:r>
      <w:r w:rsidRPr="00CE2C0B">
        <w:rPr>
          <w:rFonts w:asciiTheme="minorHAnsi" w:hAnsiTheme="minorHAnsi" w:cstheme="minorHAnsi"/>
        </w:rPr>
        <w:t xml:space="preserve">), así como el país de nacimiento del padre y de la madre (variables </w:t>
      </w:r>
      <w:r w:rsidRPr="00CE2C0B">
        <w:rPr>
          <w:rFonts w:asciiTheme="minorHAnsi" w:hAnsiTheme="minorHAnsi" w:cstheme="minorHAnsi"/>
          <w:b/>
        </w:rPr>
        <w:t>PAISPADRE</w:t>
      </w:r>
      <w:r w:rsidRPr="00CE2C0B">
        <w:rPr>
          <w:rFonts w:asciiTheme="minorHAnsi" w:hAnsiTheme="minorHAnsi" w:cstheme="minorHAnsi"/>
        </w:rPr>
        <w:t xml:space="preserve"> y </w:t>
      </w:r>
      <w:r w:rsidRPr="00CE2C0B">
        <w:rPr>
          <w:rFonts w:asciiTheme="minorHAnsi" w:hAnsiTheme="minorHAnsi" w:cstheme="minorHAnsi"/>
          <w:b/>
        </w:rPr>
        <w:t>PAISMADRE</w:t>
      </w:r>
      <w:r w:rsidRPr="00CE2C0B">
        <w:rPr>
          <w:rFonts w:asciiTheme="minorHAnsi" w:hAnsiTheme="minorHAnsi" w:cstheme="minorHAnsi"/>
        </w:rPr>
        <w:t>), con la misma codificación que el país de nacionalidad incluyendo España.</w:t>
      </w:r>
    </w:p>
    <w:p w:rsidR="00CE2C0B" w:rsidRPr="00CE2C0B" w:rsidRDefault="00CE2C0B" w:rsidP="00CE2C0B">
      <w:pPr>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 xml:space="preserve">El nivel de formación para todos los miembros del hogar de 16 </w:t>
      </w:r>
      <w:proofErr w:type="spellStart"/>
      <w:r w:rsidRPr="00CE2C0B">
        <w:rPr>
          <w:rFonts w:asciiTheme="minorHAnsi" w:hAnsiTheme="minorHAnsi" w:cstheme="minorHAnsi"/>
        </w:rPr>
        <w:t>ó</w:t>
      </w:r>
      <w:proofErr w:type="spellEnd"/>
      <w:r w:rsidRPr="00CE2C0B">
        <w:rPr>
          <w:rFonts w:asciiTheme="minorHAnsi" w:hAnsiTheme="minorHAnsi" w:cstheme="minorHAnsi"/>
        </w:rPr>
        <w:t xml:space="preserve"> más años (variables </w:t>
      </w:r>
      <w:r w:rsidRPr="00CE2C0B">
        <w:rPr>
          <w:rFonts w:asciiTheme="minorHAnsi" w:hAnsiTheme="minorHAnsi" w:cstheme="minorHAnsi"/>
          <w:b/>
          <w:bCs/>
        </w:rPr>
        <w:t>ESTUDIOS</w:t>
      </w:r>
      <w:r w:rsidRPr="00CE2C0B">
        <w:rPr>
          <w:rFonts w:asciiTheme="minorHAnsi" w:hAnsiTheme="minorHAnsi" w:cstheme="minorHAnsi"/>
        </w:rPr>
        <w:t xml:space="preserve"> y </w:t>
      </w:r>
      <w:r w:rsidRPr="00CE2C0B">
        <w:rPr>
          <w:rFonts w:asciiTheme="minorHAnsi" w:hAnsiTheme="minorHAnsi" w:cstheme="minorHAnsi"/>
          <w:b/>
          <w:bCs/>
        </w:rPr>
        <w:t>ESTURED</w:t>
      </w:r>
      <w:r w:rsidRPr="00CE2C0B">
        <w:rPr>
          <w:rFonts w:asciiTheme="minorHAnsi" w:hAnsiTheme="minorHAnsi" w:cstheme="minorHAnsi"/>
        </w:rPr>
        <w:t>, esta última es una variable reducida de la primera).</w:t>
      </w:r>
    </w:p>
    <w:p w:rsidR="00CE2C0B" w:rsidRPr="00CE2C0B" w:rsidRDefault="00CE2C0B" w:rsidP="00CE2C0B">
      <w:pPr>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 xml:space="preserve">La situación en la actividad la semana anterior a la de entrevista (variables </w:t>
      </w:r>
      <w:r w:rsidRPr="00CE2C0B">
        <w:rPr>
          <w:rFonts w:asciiTheme="minorHAnsi" w:hAnsiTheme="minorHAnsi" w:cstheme="minorHAnsi"/>
          <w:b/>
          <w:bCs/>
        </w:rPr>
        <w:t>SITUACT</w:t>
      </w:r>
      <w:r w:rsidRPr="00CE2C0B">
        <w:rPr>
          <w:rFonts w:asciiTheme="minorHAnsi" w:hAnsiTheme="minorHAnsi" w:cstheme="minorHAnsi"/>
        </w:rPr>
        <w:t xml:space="preserve"> y </w:t>
      </w:r>
      <w:r w:rsidRPr="00CE2C0B">
        <w:rPr>
          <w:rFonts w:asciiTheme="minorHAnsi" w:hAnsiTheme="minorHAnsi" w:cstheme="minorHAnsi"/>
          <w:b/>
          <w:bCs/>
        </w:rPr>
        <w:t>SITURED</w:t>
      </w:r>
      <w:r w:rsidRPr="00CE2C0B">
        <w:rPr>
          <w:rFonts w:asciiTheme="minorHAnsi" w:hAnsiTheme="minorHAnsi" w:cstheme="minorHAnsi"/>
        </w:rPr>
        <w:t>, esta última es una variable reducida de la primera).</w:t>
      </w:r>
    </w:p>
    <w:p w:rsidR="00CE2C0B" w:rsidRPr="00CE2C0B" w:rsidRDefault="00CE2C0B" w:rsidP="00CE2C0B">
      <w:pPr>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 xml:space="preserve">Si el miembro del hogar es o no perceptor de </w:t>
      </w:r>
      <w:r w:rsidRPr="00CE2C0B">
        <w:rPr>
          <w:rFonts w:asciiTheme="minorHAnsi" w:hAnsiTheme="minorHAnsi" w:cstheme="minorHAnsi"/>
          <w:b/>
          <w:bCs/>
        </w:rPr>
        <w:t>ingresos</w:t>
      </w:r>
      <w:r w:rsidRPr="00CE2C0B">
        <w:rPr>
          <w:rFonts w:asciiTheme="minorHAnsi" w:hAnsiTheme="minorHAnsi" w:cstheme="minorHAnsi"/>
        </w:rPr>
        <w:t>. En caso afirmativo, si el hogar lo facilita, se incluye el importe exacto o el intervalo en el que están comprendidos los ingresos mensuales netos regulares, pero no se realizan imputaciones de ingresos individuales.</w:t>
      </w:r>
    </w:p>
    <w:p w:rsidR="00CE2C0B" w:rsidRPr="00CE2C0B" w:rsidRDefault="00CE2C0B" w:rsidP="00CE2C0B">
      <w:pPr>
        <w:jc w:val="both"/>
        <w:rPr>
          <w:rFonts w:asciiTheme="minorHAnsi" w:hAnsiTheme="minorHAnsi" w:cstheme="minorHAnsi"/>
        </w:rPr>
      </w:pPr>
    </w:p>
    <w:p w:rsidR="00CE2C0B" w:rsidRPr="00CE2C0B" w:rsidRDefault="00CE2C0B" w:rsidP="00CE2C0B">
      <w:pPr>
        <w:numPr>
          <w:ilvl w:val="0"/>
          <w:numId w:val="2"/>
        </w:numPr>
        <w:jc w:val="both"/>
        <w:rPr>
          <w:rFonts w:asciiTheme="minorHAnsi" w:hAnsiTheme="minorHAnsi" w:cstheme="minorHAnsi"/>
        </w:rPr>
      </w:pPr>
      <w:r w:rsidRPr="00CE2C0B">
        <w:rPr>
          <w:rFonts w:asciiTheme="minorHAnsi" w:hAnsiTheme="minorHAnsi" w:cstheme="minorHAnsi"/>
        </w:rPr>
        <w:t xml:space="preserve">Por último, para facilitar la clasificación de los miembros del hogar se incorporan tres variables que informan si el miembro en cuestión pertenece a cada categoría. Así, la variable </w:t>
      </w:r>
      <w:r w:rsidRPr="00CE2C0B">
        <w:rPr>
          <w:rFonts w:asciiTheme="minorHAnsi" w:hAnsiTheme="minorHAnsi" w:cstheme="minorHAnsi"/>
          <w:b/>
          <w:bCs/>
        </w:rPr>
        <w:t xml:space="preserve">NIÑODEP </w:t>
      </w:r>
      <w:r w:rsidRPr="00CE2C0B">
        <w:rPr>
          <w:rFonts w:asciiTheme="minorHAnsi" w:hAnsiTheme="minorHAnsi" w:cstheme="minorHAnsi"/>
        </w:rPr>
        <w:t xml:space="preserve">indica si la persona es o no un niño dependiente, la variable </w:t>
      </w:r>
      <w:r w:rsidRPr="00CE2C0B">
        <w:rPr>
          <w:rFonts w:asciiTheme="minorHAnsi" w:hAnsiTheme="minorHAnsi" w:cstheme="minorHAnsi"/>
          <w:b/>
          <w:bCs/>
        </w:rPr>
        <w:t xml:space="preserve">HIJODEP </w:t>
      </w:r>
      <w:r w:rsidRPr="00CE2C0B">
        <w:rPr>
          <w:rFonts w:asciiTheme="minorHAnsi" w:hAnsiTheme="minorHAnsi" w:cstheme="minorHAnsi"/>
        </w:rPr>
        <w:t xml:space="preserve">indica si es o no un hijo dependiente y, por último, la variable </w:t>
      </w:r>
      <w:r w:rsidRPr="00CE2C0B">
        <w:rPr>
          <w:rFonts w:asciiTheme="minorHAnsi" w:hAnsiTheme="minorHAnsi" w:cstheme="minorHAnsi"/>
          <w:b/>
          <w:bCs/>
        </w:rPr>
        <w:t>ADULTO</w:t>
      </w:r>
      <w:r w:rsidRPr="00CE2C0B">
        <w:rPr>
          <w:rFonts w:asciiTheme="minorHAnsi" w:hAnsiTheme="minorHAnsi" w:cstheme="minorHAnsi"/>
        </w:rPr>
        <w:t>, que distingue a los adultos de los que no lo son (ver definiciones en la descripción de las variables de los distintos tipos de hogar del Fichero de Hogar).</w:t>
      </w:r>
    </w:p>
    <w:p w:rsidR="00CE2C0B" w:rsidRPr="00CE2C0B" w:rsidRDefault="00CE2C0B" w:rsidP="00CE2C0B">
      <w:pPr>
        <w:jc w:val="both"/>
        <w:rPr>
          <w:rFonts w:asciiTheme="minorHAnsi" w:hAnsiTheme="minorHAnsi" w:cstheme="minorHAnsi"/>
        </w:rPr>
      </w:pPr>
    </w:p>
    <w:p w:rsidR="00FF4149" w:rsidRPr="009C4F14" w:rsidRDefault="00FF4149" w:rsidP="00FF4149">
      <w:pPr>
        <w:pStyle w:val="linea"/>
        <w:rPr>
          <w:rFonts w:asciiTheme="minorHAnsi" w:hAnsiTheme="minorHAnsi" w:cstheme="minorHAnsi"/>
        </w:rPr>
      </w:pPr>
    </w:p>
    <w:p w:rsidR="00FF4149" w:rsidRPr="009C4F14" w:rsidRDefault="00FF4149" w:rsidP="00FF4149">
      <w:pPr>
        <w:jc w:val="both"/>
        <w:rPr>
          <w:rFonts w:asciiTheme="minorHAnsi" w:hAnsiTheme="minorHAnsi" w:cstheme="minorHAnsi"/>
          <w:b/>
          <w:sz w:val="24"/>
        </w:rPr>
      </w:pPr>
      <w:r>
        <w:rPr>
          <w:rFonts w:asciiTheme="minorHAnsi" w:hAnsiTheme="minorHAnsi" w:cstheme="minorHAnsi"/>
          <w:b/>
          <w:bCs/>
          <w:sz w:val="28"/>
          <w:lang w:val="es-ES_tradnl"/>
        </w:rPr>
        <w:t>3.4. Fichero de</w:t>
      </w:r>
      <w:r w:rsidR="000378F3">
        <w:rPr>
          <w:rFonts w:asciiTheme="minorHAnsi" w:hAnsiTheme="minorHAnsi" w:cstheme="minorHAnsi"/>
          <w:b/>
          <w:bCs/>
          <w:sz w:val="28"/>
          <w:lang w:val="es-ES_tradnl"/>
        </w:rPr>
        <w:t xml:space="preserve"> otras viviendas a disposición del hogar</w:t>
      </w:r>
    </w:p>
    <w:p w:rsidR="00FF4149" w:rsidRDefault="00FF4149" w:rsidP="00FF4149">
      <w:pPr>
        <w:jc w:val="both"/>
        <w:rPr>
          <w:rFonts w:asciiTheme="minorHAnsi" w:hAnsiTheme="minorHAnsi" w:cstheme="minorHAnsi"/>
          <w:b/>
          <w:bCs/>
        </w:rPr>
      </w:pPr>
    </w:p>
    <w:p w:rsidR="000378F3" w:rsidRDefault="000378F3" w:rsidP="000378F3">
      <w:pPr>
        <w:jc w:val="both"/>
        <w:rPr>
          <w:rFonts w:asciiTheme="minorHAnsi" w:hAnsiTheme="minorHAnsi" w:cstheme="minorHAnsi"/>
        </w:rPr>
      </w:pPr>
      <w:r>
        <w:rPr>
          <w:rFonts w:asciiTheme="minorHAnsi" w:hAnsiTheme="minorHAnsi" w:cstheme="minorHAnsi"/>
        </w:rPr>
        <w:t>Este fichero</w:t>
      </w:r>
      <w:r w:rsidR="00C400BB">
        <w:rPr>
          <w:rFonts w:asciiTheme="minorHAnsi" w:hAnsiTheme="minorHAnsi" w:cstheme="minorHAnsi"/>
        </w:rPr>
        <w:t>, novedad de 2024,</w:t>
      </w:r>
      <w:r>
        <w:rPr>
          <w:rFonts w:asciiTheme="minorHAnsi" w:hAnsiTheme="minorHAnsi" w:cstheme="minorHAnsi"/>
        </w:rPr>
        <w:t xml:space="preserve"> contiene informació</w:t>
      </w:r>
      <w:r w:rsidR="00C400BB">
        <w:rPr>
          <w:rFonts w:asciiTheme="minorHAnsi" w:hAnsiTheme="minorHAnsi" w:cstheme="minorHAnsi"/>
        </w:rPr>
        <w:t>n sobre otras viviendas a dispos</w:t>
      </w:r>
      <w:r>
        <w:rPr>
          <w:rFonts w:asciiTheme="minorHAnsi" w:hAnsiTheme="minorHAnsi" w:cstheme="minorHAnsi"/>
        </w:rPr>
        <w:t xml:space="preserve">ición del </w:t>
      </w:r>
      <w:r w:rsidR="00C400BB">
        <w:rPr>
          <w:rFonts w:asciiTheme="minorHAnsi" w:hAnsiTheme="minorHAnsi" w:cstheme="minorHAnsi"/>
        </w:rPr>
        <w:t>hogar en caso que disponga de alguna (si el hogar no tiene otras viviendas a disposición ni gasto asociado a otras viviendas distintas de la principal no aparecer</w:t>
      </w:r>
      <w:r w:rsidR="007D2444">
        <w:rPr>
          <w:rFonts w:asciiTheme="minorHAnsi" w:hAnsiTheme="minorHAnsi" w:cstheme="minorHAnsi"/>
        </w:rPr>
        <w:t xml:space="preserve">á la </w:t>
      </w:r>
      <w:r w:rsidR="00C400BB">
        <w:rPr>
          <w:rFonts w:asciiTheme="minorHAnsi" w:hAnsiTheme="minorHAnsi" w:cstheme="minorHAnsi"/>
        </w:rPr>
        <w:t xml:space="preserve">identificación </w:t>
      </w:r>
      <w:r w:rsidR="007D2444">
        <w:rPr>
          <w:rFonts w:asciiTheme="minorHAnsi" w:hAnsiTheme="minorHAnsi" w:cstheme="minorHAnsi"/>
        </w:rPr>
        <w:t xml:space="preserve">de ese hogar </w:t>
      </w:r>
      <w:r w:rsidR="00C400BB">
        <w:rPr>
          <w:rFonts w:asciiTheme="minorHAnsi" w:hAnsiTheme="minorHAnsi" w:cstheme="minorHAnsi"/>
        </w:rPr>
        <w:t>en este fichero</w:t>
      </w:r>
      <w:r w:rsidR="00C7117A">
        <w:rPr>
          <w:rFonts w:asciiTheme="minorHAnsi" w:hAnsiTheme="minorHAnsi" w:cstheme="minorHAnsi"/>
        </w:rPr>
        <w:t>)</w:t>
      </w:r>
      <w:r w:rsidR="00C400BB">
        <w:rPr>
          <w:rFonts w:asciiTheme="minorHAnsi" w:hAnsiTheme="minorHAnsi" w:cstheme="minorHAnsi"/>
        </w:rPr>
        <w:t>. C</w:t>
      </w:r>
      <w:r>
        <w:rPr>
          <w:rFonts w:asciiTheme="minorHAnsi" w:hAnsiTheme="minorHAnsi" w:cstheme="minorHAnsi"/>
        </w:rPr>
        <w:t>ada registro</w:t>
      </w:r>
      <w:r w:rsidRPr="00CE2C0B">
        <w:rPr>
          <w:rFonts w:asciiTheme="minorHAnsi" w:hAnsiTheme="minorHAnsi" w:cstheme="minorHAnsi"/>
        </w:rPr>
        <w:t xml:space="preserve"> se identifica mediante la concatenación del número secuencial del hogar en el fichero (</w:t>
      </w:r>
      <w:r w:rsidRPr="00CE2C0B">
        <w:rPr>
          <w:rFonts w:asciiTheme="minorHAnsi" w:hAnsiTheme="minorHAnsi" w:cstheme="minorHAnsi"/>
          <w:b/>
          <w:bCs/>
        </w:rPr>
        <w:t>NÚMERO</w:t>
      </w:r>
      <w:r w:rsidRPr="00CE2C0B">
        <w:rPr>
          <w:rFonts w:asciiTheme="minorHAnsi" w:hAnsiTheme="minorHAnsi" w:cstheme="minorHAnsi"/>
        </w:rPr>
        <w:t xml:space="preserve">) seguido del número de orden </w:t>
      </w:r>
      <w:r w:rsidR="007D2444">
        <w:rPr>
          <w:rFonts w:asciiTheme="minorHAnsi" w:hAnsiTheme="minorHAnsi" w:cstheme="minorHAnsi"/>
        </w:rPr>
        <w:t>de la</w:t>
      </w:r>
      <w:r w:rsidR="00C7117A">
        <w:rPr>
          <w:rFonts w:asciiTheme="minorHAnsi" w:hAnsiTheme="minorHAnsi" w:cstheme="minorHAnsi"/>
        </w:rPr>
        <w:t xml:space="preserve"> otra vivienda (ORDENVS)</w:t>
      </w:r>
      <w:r w:rsidRPr="00CE2C0B">
        <w:rPr>
          <w:rFonts w:asciiTheme="minorHAnsi" w:hAnsiTheme="minorHAnsi" w:cstheme="minorHAnsi"/>
        </w:rPr>
        <w:t>.</w:t>
      </w:r>
    </w:p>
    <w:p w:rsidR="00C7117A" w:rsidRDefault="00C7117A" w:rsidP="00FF4149">
      <w:pPr>
        <w:jc w:val="both"/>
        <w:rPr>
          <w:rFonts w:asciiTheme="minorHAnsi" w:hAnsiTheme="minorHAnsi" w:cstheme="minorHAnsi"/>
          <w:b/>
          <w:bCs/>
        </w:rPr>
      </w:pPr>
    </w:p>
    <w:p w:rsidR="00FF4149" w:rsidRPr="009C4F14" w:rsidRDefault="00C7117A" w:rsidP="00FF4149">
      <w:pPr>
        <w:jc w:val="both"/>
        <w:rPr>
          <w:rFonts w:asciiTheme="minorHAnsi" w:hAnsiTheme="minorHAnsi" w:cstheme="minorHAnsi"/>
        </w:rPr>
      </w:pPr>
      <w:r>
        <w:rPr>
          <w:rFonts w:asciiTheme="minorHAnsi" w:hAnsiTheme="minorHAnsi" w:cstheme="minorHAnsi"/>
        </w:rPr>
        <w:t>Como se ha mencionado, in</w:t>
      </w:r>
      <w:r w:rsidR="00FF4149" w:rsidRPr="009C4F14">
        <w:rPr>
          <w:rFonts w:asciiTheme="minorHAnsi" w:hAnsiTheme="minorHAnsi" w:cstheme="minorHAnsi"/>
        </w:rPr>
        <w:t>cluye información sobre la disposición por parte del hogar de otras viviendas distintas de la principal durante los doce meses anteriores a la entrevista (no se tienen en cuenta las viviendas alquiladas con fines vacacionales</w:t>
      </w:r>
      <w:r>
        <w:rPr>
          <w:rFonts w:asciiTheme="minorHAnsi" w:hAnsiTheme="minorHAnsi" w:cstheme="minorHAnsi"/>
        </w:rPr>
        <w:t xml:space="preserve">), y se recoge información de cada una de ellas relativa al </w:t>
      </w:r>
      <w:r w:rsidR="00FF4149" w:rsidRPr="009C4F14">
        <w:rPr>
          <w:rFonts w:asciiTheme="minorHAnsi" w:hAnsiTheme="minorHAnsi" w:cstheme="minorHAnsi"/>
          <w:b/>
          <w:bCs/>
        </w:rPr>
        <w:t>número de meses y días que ha estado a disposición del hogar</w:t>
      </w:r>
      <w:r>
        <w:rPr>
          <w:rFonts w:asciiTheme="minorHAnsi" w:hAnsiTheme="minorHAnsi" w:cstheme="minorHAnsi"/>
        </w:rPr>
        <w:t xml:space="preserve">, </w:t>
      </w:r>
      <w:r w:rsidR="00FF4149" w:rsidRPr="009C4F14">
        <w:rPr>
          <w:rFonts w:asciiTheme="minorHAnsi" w:hAnsiTheme="minorHAnsi" w:cstheme="minorHAnsi"/>
        </w:rPr>
        <w:t>para que sea el propio usuario el que defina su propio concepto de vivienda secundaria en función del tiempo que la misma ha estado a disposición del hogar. Al igual que en la vivienda principal, también se recoge si dispone de agua caliente y de calefacción y, en caso afirmativo, la fuente de energía utilizada para cada concepto.</w:t>
      </w:r>
    </w:p>
    <w:p w:rsidR="00FF4149" w:rsidRPr="000D7313" w:rsidRDefault="00FF4149" w:rsidP="006148BE">
      <w:pPr>
        <w:jc w:val="both"/>
        <w:rPr>
          <w:rFonts w:asciiTheme="minorHAnsi" w:hAnsiTheme="minorHAnsi" w:cstheme="minorHAnsi"/>
        </w:rPr>
      </w:pPr>
    </w:p>
    <w:p w:rsidR="006148BE" w:rsidRPr="000D7313" w:rsidRDefault="006148BE" w:rsidP="006148BE">
      <w:pPr>
        <w:pStyle w:val="Textoindependiente3"/>
        <w:rPr>
          <w:rFonts w:asciiTheme="minorHAnsi" w:hAnsiTheme="minorHAnsi" w:cstheme="minorHAnsi"/>
        </w:rPr>
      </w:pPr>
      <w:r w:rsidRPr="000D7313">
        <w:rPr>
          <w:rFonts w:asciiTheme="minorHAnsi" w:hAnsiTheme="minorHAnsi" w:cstheme="minorHAnsi"/>
        </w:rPr>
        <w:t>Por último, para facilitar el manejo de la información, el factor poblacional de cada hogar de la muestra se incorpora en</w:t>
      </w:r>
      <w:r w:rsidR="00C7117A">
        <w:rPr>
          <w:rFonts w:asciiTheme="minorHAnsi" w:hAnsiTheme="minorHAnsi" w:cstheme="minorHAnsi"/>
        </w:rPr>
        <w:t xml:space="preserve"> todos los ficheros de usuario</w:t>
      </w:r>
      <w:r w:rsidRPr="000D7313">
        <w:rPr>
          <w:rFonts w:asciiTheme="minorHAnsi" w:hAnsiTheme="minorHAnsi" w:cstheme="minorHAnsi"/>
        </w:rPr>
        <w:t>.</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sectPr w:rsidR="006148BE" w:rsidRPr="000D7313">
          <w:footerReference w:type="even" r:id="rId14"/>
          <w:footerReference w:type="default" r:id="rId15"/>
          <w:footnotePr>
            <w:numRestart w:val="eachPage"/>
          </w:footnotePr>
          <w:type w:val="continuous"/>
          <w:pgSz w:w="11906" w:h="16838"/>
          <w:pgMar w:top="2268" w:right="1701" w:bottom="1418" w:left="1701" w:header="720" w:footer="720" w:gutter="0"/>
          <w:cols w:space="720"/>
        </w:sect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sz w:val="40"/>
        </w:rPr>
      </w:pPr>
      <w:r w:rsidRPr="000D7313">
        <w:rPr>
          <w:rFonts w:asciiTheme="minorHAnsi" w:hAnsiTheme="minorHAnsi" w:cstheme="minorHAnsi"/>
          <w:b/>
          <w:sz w:val="40"/>
        </w:rPr>
        <w:t>4.</w:t>
      </w:r>
      <w:r w:rsidR="00C41264" w:rsidRPr="000D7313">
        <w:rPr>
          <w:rFonts w:asciiTheme="minorHAnsi" w:hAnsiTheme="minorHAnsi" w:cstheme="minorHAnsi"/>
          <w:b/>
          <w:sz w:val="40"/>
        </w:rPr>
        <w:t xml:space="preserve"> </w:t>
      </w:r>
      <w:r w:rsidRPr="000D7313">
        <w:rPr>
          <w:rFonts w:asciiTheme="minorHAnsi" w:hAnsiTheme="minorHAnsi" w:cstheme="minorHAnsi"/>
          <w:b/>
          <w:sz w:val="40"/>
        </w:rPr>
        <w:t xml:space="preserve">Tratamiento de la información </w:t>
      </w:r>
    </w:p>
    <w:p w:rsidR="006148BE" w:rsidRPr="000D7313" w:rsidRDefault="006148BE" w:rsidP="006148BE">
      <w:pPr>
        <w:pStyle w:val="Comentario"/>
        <w:spacing w:before="0"/>
        <w:rPr>
          <w:rFonts w:asciiTheme="minorHAnsi" w:hAnsiTheme="minorHAnsi" w:cstheme="minorHAnsi"/>
          <w:lang w:val="es-ES"/>
        </w:r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sz w:val="24"/>
        </w:rPr>
      </w:pPr>
      <w:r w:rsidRPr="000D7313">
        <w:rPr>
          <w:rFonts w:asciiTheme="minorHAnsi" w:hAnsiTheme="minorHAnsi" w:cstheme="minorHAnsi"/>
          <w:b/>
          <w:bCs/>
          <w:sz w:val="28"/>
          <w:lang w:val="es-ES_tradnl"/>
        </w:rPr>
        <w:t>4.1. Imputación de información faltante</w:t>
      </w:r>
    </w:p>
    <w:p w:rsidR="006148BE" w:rsidRPr="000D7313" w:rsidRDefault="006148BE" w:rsidP="006148BE">
      <w:pPr>
        <w:jc w:val="both"/>
        <w:rPr>
          <w:rFonts w:asciiTheme="minorHAnsi" w:hAnsiTheme="minorHAnsi" w:cstheme="minorHAnsi"/>
          <w:b/>
        </w:rPr>
      </w:pPr>
    </w:p>
    <w:p w:rsidR="006148BE" w:rsidRPr="000D7313" w:rsidRDefault="006148BE" w:rsidP="006148BE">
      <w:pPr>
        <w:numPr>
          <w:ilvl w:val="0"/>
          <w:numId w:val="3"/>
        </w:numPr>
        <w:jc w:val="both"/>
        <w:rPr>
          <w:rFonts w:asciiTheme="minorHAnsi" w:hAnsiTheme="minorHAnsi" w:cstheme="minorHAnsi"/>
          <w:b/>
        </w:rPr>
      </w:pPr>
      <w:r w:rsidRPr="000D7313">
        <w:rPr>
          <w:rFonts w:asciiTheme="minorHAnsi" w:hAnsiTheme="minorHAnsi" w:cstheme="minorHAnsi"/>
          <w:b/>
        </w:rPr>
        <w:t xml:space="preserve">Imputación de valores </w:t>
      </w:r>
      <w:proofErr w:type="spellStart"/>
      <w:r w:rsidRPr="000D7313">
        <w:rPr>
          <w:rFonts w:asciiTheme="minorHAnsi" w:hAnsiTheme="minorHAnsi" w:cstheme="minorHAnsi"/>
          <w:b/>
        </w:rPr>
        <w:t>missing</w:t>
      </w:r>
      <w:proofErr w:type="spellEnd"/>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Cs/>
        </w:rPr>
      </w:pPr>
      <w:r w:rsidRPr="000D7313">
        <w:rPr>
          <w:rFonts w:asciiTheme="minorHAnsi" w:hAnsiTheme="minorHAnsi" w:cstheme="minorHAnsi"/>
          <w:bCs/>
        </w:rPr>
        <w:t xml:space="preserve">Una vez realizada la depuración de la información recogida pueden existir anotaciones de gasto para las que alguna variable (importe, cantidad física, número de veces que ha pagado el recibo, etc.) está a </w:t>
      </w:r>
      <w:proofErr w:type="spellStart"/>
      <w:r w:rsidRPr="000D7313">
        <w:rPr>
          <w:rFonts w:asciiTheme="minorHAnsi" w:hAnsiTheme="minorHAnsi" w:cstheme="minorHAnsi"/>
          <w:bCs/>
        </w:rPr>
        <w:t>missing</w:t>
      </w:r>
      <w:proofErr w:type="spellEnd"/>
      <w:r w:rsidRPr="000D7313">
        <w:rPr>
          <w:rFonts w:asciiTheme="minorHAnsi" w:hAnsiTheme="minorHAnsi" w:cstheme="minorHAnsi"/>
          <w:bCs/>
        </w:rPr>
        <w:t xml:space="preserve">, bien porque el hogar no ha proporcionado el dato, bien porque la variable se ha detectado como errónea en la depuración y se ha decidido dejarla a </w:t>
      </w:r>
      <w:proofErr w:type="spellStart"/>
      <w:r w:rsidRPr="000D7313">
        <w:rPr>
          <w:rFonts w:asciiTheme="minorHAnsi" w:hAnsiTheme="minorHAnsi" w:cstheme="minorHAnsi"/>
          <w:bCs/>
        </w:rPr>
        <w:t>missing</w:t>
      </w:r>
      <w:proofErr w:type="spellEnd"/>
      <w:r w:rsidRPr="000D7313">
        <w:rPr>
          <w:rFonts w:asciiTheme="minorHAnsi" w:hAnsiTheme="minorHAnsi" w:cstheme="minorHAnsi"/>
          <w:bCs/>
        </w:rPr>
        <w:t xml:space="preserve"> para su imputación posterior.</w:t>
      </w:r>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Cs/>
          <w:sz w:val="24"/>
        </w:rPr>
      </w:pPr>
      <w:r w:rsidRPr="000D7313">
        <w:rPr>
          <w:rFonts w:asciiTheme="minorHAnsi" w:hAnsiTheme="minorHAnsi" w:cstheme="minorHAnsi"/>
          <w:bCs/>
        </w:rPr>
        <w:t xml:space="preserve">Para la imputación de la variable importe (o de variables relacionadas con él) se utilizan anotaciones de gasto similares a la que se quiere imputar (es decir, que toman los mismos valores respecto de una serie de variables que se denominan </w:t>
      </w:r>
      <w:r w:rsidRPr="000D7313">
        <w:rPr>
          <w:rFonts w:asciiTheme="minorHAnsi" w:hAnsiTheme="minorHAnsi" w:cstheme="minorHAnsi"/>
          <w:bCs/>
          <w:i/>
          <w:iCs/>
        </w:rPr>
        <w:t>criterios de estratificación</w:t>
      </w:r>
      <w:r w:rsidRPr="000D7313">
        <w:rPr>
          <w:rFonts w:asciiTheme="minorHAnsi" w:hAnsiTheme="minorHAnsi" w:cstheme="minorHAnsi"/>
          <w:bCs/>
        </w:rPr>
        <w:t>) y que son consideradas como válidas. Las imputaciones se realizan, dependiendo del caso, mediante Hot-</w:t>
      </w:r>
      <w:proofErr w:type="spellStart"/>
      <w:r w:rsidRPr="000D7313">
        <w:rPr>
          <w:rFonts w:asciiTheme="minorHAnsi" w:hAnsiTheme="minorHAnsi" w:cstheme="minorHAnsi"/>
          <w:bCs/>
        </w:rPr>
        <w:t>deck</w:t>
      </w:r>
      <w:proofErr w:type="spellEnd"/>
      <w:r w:rsidRPr="000D7313">
        <w:rPr>
          <w:rFonts w:asciiTheme="minorHAnsi" w:hAnsiTheme="minorHAnsi" w:cstheme="minorHAnsi"/>
          <w:bCs/>
        </w:rPr>
        <w:t xml:space="preserve"> (a partir de la anotación inmediatamente anterior a la que se quiere imputar y que está en su misma celda de estratificación) o mediante valores medios, teniendo en cuenta los criterios de estratificación definidos en cada caso. </w:t>
      </w:r>
    </w:p>
    <w:p w:rsidR="006148BE" w:rsidRPr="000D7313" w:rsidRDefault="006148BE" w:rsidP="006148BE">
      <w:pPr>
        <w:jc w:val="both"/>
        <w:rPr>
          <w:rFonts w:asciiTheme="minorHAnsi" w:hAnsiTheme="minorHAnsi" w:cstheme="minorHAnsi"/>
          <w:b/>
        </w:rPr>
      </w:pPr>
    </w:p>
    <w:p w:rsidR="006148BE" w:rsidRPr="000D7313" w:rsidRDefault="006148BE" w:rsidP="006148BE">
      <w:pPr>
        <w:numPr>
          <w:ilvl w:val="0"/>
          <w:numId w:val="3"/>
        </w:numPr>
        <w:jc w:val="both"/>
        <w:rPr>
          <w:rFonts w:asciiTheme="minorHAnsi" w:hAnsiTheme="minorHAnsi" w:cstheme="minorHAnsi"/>
          <w:b/>
          <w:sz w:val="24"/>
        </w:rPr>
      </w:pPr>
      <w:r w:rsidRPr="000D7313">
        <w:rPr>
          <w:rFonts w:asciiTheme="minorHAnsi" w:hAnsiTheme="minorHAnsi" w:cstheme="minorHAnsi"/>
          <w:b/>
        </w:rPr>
        <w:t>Imputación de Libretas individuales no recogidas</w:t>
      </w:r>
    </w:p>
    <w:p w:rsidR="006148BE" w:rsidRPr="000D7313" w:rsidRDefault="006148BE" w:rsidP="006148BE">
      <w:pPr>
        <w:jc w:val="both"/>
        <w:rPr>
          <w:rFonts w:asciiTheme="minorHAnsi" w:hAnsiTheme="minorHAnsi" w:cstheme="minorHAnsi"/>
          <w:bCs/>
        </w:rPr>
      </w:pPr>
    </w:p>
    <w:p w:rsidR="006148BE" w:rsidRPr="000D7313" w:rsidRDefault="006148BE" w:rsidP="006148BE">
      <w:pPr>
        <w:pStyle w:val="Textoindependiente3"/>
        <w:rPr>
          <w:rFonts w:asciiTheme="minorHAnsi" w:hAnsiTheme="minorHAnsi" w:cstheme="minorHAnsi"/>
          <w:bCs/>
        </w:rPr>
      </w:pPr>
      <w:r w:rsidRPr="000D7313">
        <w:rPr>
          <w:rFonts w:asciiTheme="minorHAnsi" w:hAnsiTheme="minorHAnsi" w:cstheme="minorHAnsi"/>
          <w:bCs/>
        </w:rPr>
        <w:t>Una parte de la información sobre gasto facilitada por el hogar se recoge en las Libretas Individuales, en las que se anotan los gastos realizados por cada uno de los miembros de 14 y más años excepto:</w:t>
      </w:r>
    </w:p>
    <w:p w:rsidR="006148BE" w:rsidRPr="000D7313" w:rsidRDefault="006148BE" w:rsidP="006148BE">
      <w:pPr>
        <w:pStyle w:val="Textoindependiente3"/>
        <w:rPr>
          <w:rFonts w:asciiTheme="minorHAnsi" w:hAnsiTheme="minorHAnsi" w:cstheme="minorHAnsi"/>
          <w:bCs/>
        </w:rPr>
      </w:pPr>
    </w:p>
    <w:p w:rsidR="006148BE" w:rsidRPr="000D7313" w:rsidRDefault="006148BE" w:rsidP="006148BE">
      <w:pPr>
        <w:pStyle w:val="Textoindependiente3"/>
        <w:numPr>
          <w:ilvl w:val="0"/>
          <w:numId w:val="2"/>
        </w:numPr>
        <w:rPr>
          <w:rFonts w:asciiTheme="minorHAnsi" w:hAnsiTheme="minorHAnsi" w:cstheme="minorHAnsi"/>
          <w:bCs/>
        </w:rPr>
      </w:pPr>
      <w:r w:rsidRPr="000D7313">
        <w:rPr>
          <w:rFonts w:asciiTheme="minorHAnsi" w:hAnsiTheme="minorHAnsi" w:cstheme="minorHAnsi"/>
          <w:bCs/>
        </w:rPr>
        <w:t xml:space="preserve">la persona encargada de la administración del hogar, que anota sus gastos en la Libreta del Hogar, </w:t>
      </w:r>
    </w:p>
    <w:p w:rsidR="006148BE" w:rsidRPr="000D7313" w:rsidRDefault="006148BE" w:rsidP="006148BE">
      <w:pPr>
        <w:pStyle w:val="Textoindependiente3"/>
        <w:numPr>
          <w:ilvl w:val="0"/>
          <w:numId w:val="2"/>
        </w:numPr>
        <w:rPr>
          <w:rFonts w:asciiTheme="minorHAnsi" w:hAnsiTheme="minorHAnsi" w:cstheme="minorHAnsi"/>
          <w:bCs/>
        </w:rPr>
      </w:pPr>
      <w:r w:rsidRPr="000D7313">
        <w:rPr>
          <w:rFonts w:asciiTheme="minorHAnsi" w:hAnsiTheme="minorHAnsi" w:cstheme="minorHAnsi"/>
          <w:bCs/>
        </w:rPr>
        <w:t xml:space="preserve">los ausentes que reciben remesas, ya que </w:t>
      </w:r>
      <w:proofErr w:type="gramStart"/>
      <w:r w:rsidRPr="000D7313">
        <w:rPr>
          <w:rFonts w:asciiTheme="minorHAnsi" w:hAnsiTheme="minorHAnsi" w:cstheme="minorHAnsi"/>
          <w:bCs/>
        </w:rPr>
        <w:t>su</w:t>
      </w:r>
      <w:proofErr w:type="gramEnd"/>
      <w:r w:rsidRPr="000D7313">
        <w:rPr>
          <w:rFonts w:asciiTheme="minorHAnsi" w:hAnsiTheme="minorHAnsi" w:cstheme="minorHAnsi"/>
          <w:bCs/>
        </w:rPr>
        <w:t xml:space="preserve"> gastos se recogen a través de dichas remesas. </w:t>
      </w:r>
    </w:p>
    <w:p w:rsidR="00FD6D0F" w:rsidRPr="000D7313" w:rsidRDefault="00FD6D0F" w:rsidP="006148BE">
      <w:pPr>
        <w:pStyle w:val="Textoindependiente3"/>
        <w:rPr>
          <w:rFonts w:asciiTheme="minorHAnsi" w:hAnsiTheme="minorHAnsi" w:cstheme="minorHAnsi"/>
          <w:bCs/>
        </w:rPr>
      </w:pPr>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
          <w:sz w:val="24"/>
        </w:rPr>
      </w:pPr>
      <w:r w:rsidRPr="000D7313">
        <w:rPr>
          <w:rFonts w:asciiTheme="minorHAnsi" w:hAnsiTheme="minorHAnsi" w:cstheme="minorHAnsi"/>
          <w:b/>
        </w:rPr>
        <w:t xml:space="preserve">Dado que un hogar puede ser colaborador sin que lo sean todos los miembros del mismo de 14  </w:t>
      </w:r>
      <w:r w:rsidR="00DD218B" w:rsidRPr="000D7313">
        <w:rPr>
          <w:rFonts w:asciiTheme="minorHAnsi" w:hAnsiTheme="minorHAnsi" w:cstheme="minorHAnsi"/>
          <w:b/>
        </w:rPr>
        <w:t>o</w:t>
      </w:r>
      <w:r w:rsidRPr="000D7313">
        <w:rPr>
          <w:rFonts w:asciiTheme="minorHAnsi" w:hAnsiTheme="minorHAnsi" w:cstheme="minorHAnsi"/>
          <w:b/>
        </w:rPr>
        <w:t xml:space="preserve"> más años</w:t>
      </w:r>
      <w:r w:rsidRPr="000D7313">
        <w:rPr>
          <w:rFonts w:asciiTheme="minorHAnsi" w:hAnsiTheme="minorHAnsi" w:cstheme="minorHAnsi"/>
          <w:bCs/>
        </w:rPr>
        <w:t xml:space="preserve">, puede existir falta de respuesta en este tipo de Libretas, es decir, puede haber hogares colaboradores en los que no se cumplimentan todas las Libretas Individuales que debían haberse cumplimentado, por lo que </w:t>
      </w:r>
      <w:r w:rsidRPr="000D7313">
        <w:rPr>
          <w:rFonts w:asciiTheme="minorHAnsi" w:hAnsiTheme="minorHAnsi" w:cstheme="minorHAnsi"/>
          <w:b/>
        </w:rPr>
        <w:t>es necesario imputar los gastos de los cuestionarios individuales no recogidos de forma que se pueda reconstruir el gasto completo del hogar</w:t>
      </w:r>
      <w:r w:rsidRPr="000D7313">
        <w:rPr>
          <w:rFonts w:asciiTheme="minorHAnsi" w:hAnsiTheme="minorHAnsi" w:cstheme="minorHAnsi"/>
          <w:bCs/>
        </w:rPr>
        <w:t>, ya que en caso contrario estaríamos subestimando el gasto del hogar.</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Para imputar estos gastos faltantes, en primer lugar se determina el nivel de gasto de cada Libreta individual teniendo en cuenta como variables de estratificación la situación en la actividad y el nivel de estudios de cada miembro del hogar, es decir, para cada combinación de valores de estas variables se calcula el gasto medio de las Libretas Individuales sí recogidas y ése es el nivel de gasto que se imputa a las no recogidas. Una vez fijado el nivel de gasto para cada Libreta individual no recogida se desagrega ese gasto entre las diferentes partidas teniendo en cuenta como variables de estratificación el sexo y la edad de los miembros del hogar. Por ejemplo, el gasto de una Libreta individual no recogida de una mujer en un determinado grupo de edad se desagrega según la estructura media de gasto de las Libretas individuales recogidas de mujeres que estén en el mismo grupo de edad que el que se pretende realizar la imputación.</w:t>
      </w:r>
    </w:p>
    <w:p w:rsidR="006148BE" w:rsidRPr="000D7313" w:rsidRDefault="006148BE" w:rsidP="006148BE">
      <w:pPr>
        <w:jc w:val="both"/>
        <w:rPr>
          <w:rFonts w:asciiTheme="minorHAnsi" w:hAnsiTheme="minorHAnsi" w:cstheme="minorHAnsi"/>
        </w:rPr>
      </w:pPr>
    </w:p>
    <w:p w:rsidR="006148BE" w:rsidRPr="000D7313" w:rsidRDefault="006148BE" w:rsidP="006148BE">
      <w:pPr>
        <w:numPr>
          <w:ilvl w:val="0"/>
          <w:numId w:val="3"/>
        </w:numPr>
        <w:jc w:val="both"/>
        <w:rPr>
          <w:rFonts w:asciiTheme="minorHAnsi" w:hAnsiTheme="minorHAnsi" w:cstheme="minorHAnsi"/>
          <w:b/>
          <w:bCs/>
        </w:rPr>
      </w:pPr>
      <w:r w:rsidRPr="000D7313">
        <w:rPr>
          <w:rFonts w:asciiTheme="minorHAnsi" w:hAnsiTheme="minorHAnsi" w:cstheme="minorHAnsi"/>
          <w:b/>
          <w:bCs/>
        </w:rPr>
        <w:t>Imputación de ingresos</w:t>
      </w:r>
    </w:p>
    <w:p w:rsidR="006148BE" w:rsidRPr="000D7313" w:rsidRDefault="006148BE" w:rsidP="006148BE">
      <w:pPr>
        <w:jc w:val="both"/>
        <w:rPr>
          <w:rFonts w:asciiTheme="minorHAnsi" w:hAnsiTheme="minorHAnsi" w:cstheme="minorHAnsi"/>
        </w:rPr>
      </w:pPr>
    </w:p>
    <w:p w:rsidR="006148BE" w:rsidRPr="000D7313" w:rsidRDefault="006148BE" w:rsidP="006148BE">
      <w:pPr>
        <w:pStyle w:val="Textoindependiente2"/>
        <w:jc w:val="both"/>
        <w:rPr>
          <w:rFonts w:asciiTheme="minorHAnsi" w:hAnsiTheme="minorHAnsi" w:cstheme="minorHAnsi"/>
          <w:sz w:val="22"/>
        </w:rPr>
      </w:pPr>
      <w:r w:rsidRPr="000D7313">
        <w:rPr>
          <w:rFonts w:asciiTheme="minorHAnsi" w:hAnsiTheme="minorHAnsi" w:cstheme="minorHAnsi"/>
          <w:sz w:val="22"/>
        </w:rPr>
        <w:t>En la encuesta se solicita el ingreso mensual neto regular del hogar en su conjunto. En el caso que no se proporcione el valor puntual, se solicita el intervalo al cual pertenece. Así, en algunos casos se dispone del punto, en otros del intervalo, y en otros no se proporciona ninguna información. Por ello</w:t>
      </w:r>
      <w:r w:rsidR="006F72F6" w:rsidRPr="000D7313">
        <w:rPr>
          <w:rFonts w:asciiTheme="minorHAnsi" w:hAnsiTheme="minorHAnsi" w:cstheme="minorHAnsi"/>
          <w:b/>
          <w:sz w:val="22"/>
        </w:rPr>
        <w:t>, en 2024,</w:t>
      </w:r>
      <w:r w:rsidRPr="000D7313">
        <w:rPr>
          <w:rFonts w:asciiTheme="minorHAnsi" w:hAnsiTheme="minorHAnsi" w:cstheme="minorHAnsi"/>
          <w:b/>
          <w:sz w:val="22"/>
        </w:rPr>
        <w:t xml:space="preserve"> se ha procedido a</w:t>
      </w:r>
      <w:r w:rsidRPr="000D7313">
        <w:rPr>
          <w:rFonts w:asciiTheme="minorHAnsi" w:hAnsiTheme="minorHAnsi" w:cstheme="minorHAnsi"/>
          <w:b/>
          <w:bCs/>
          <w:sz w:val="22"/>
        </w:rPr>
        <w:t xml:space="preserve"> imputar a todos los hogares, salvo a aquellos que indican que no tienen ingresos por ninguna fuente, un</w:t>
      </w:r>
      <w:r w:rsidR="00EF3D17">
        <w:rPr>
          <w:rFonts w:asciiTheme="minorHAnsi" w:hAnsiTheme="minorHAnsi" w:cstheme="minorHAnsi"/>
          <w:b/>
          <w:bCs/>
          <w:sz w:val="22"/>
        </w:rPr>
        <w:t xml:space="preserve"> intervalo de ingreso</w:t>
      </w:r>
      <w:r w:rsidRPr="000D7313">
        <w:rPr>
          <w:rFonts w:asciiTheme="minorHAnsi" w:hAnsiTheme="minorHAnsi" w:cstheme="minorHAnsi"/>
          <w:b/>
          <w:bCs/>
          <w:sz w:val="22"/>
        </w:rPr>
        <w:t>s</w:t>
      </w:r>
      <w:r w:rsidR="00EF3D17">
        <w:rPr>
          <w:rFonts w:asciiTheme="minorHAnsi" w:hAnsiTheme="minorHAnsi" w:cstheme="minorHAnsi"/>
          <w:b/>
          <w:bCs/>
          <w:sz w:val="22"/>
        </w:rPr>
        <w:t>, es decir, en 2024 no se ha realizado imputación puntual sino solamente de intervalo.</w:t>
      </w:r>
      <w:r w:rsidRPr="000D7313">
        <w:rPr>
          <w:rFonts w:asciiTheme="minorHAnsi" w:hAnsiTheme="minorHAnsi" w:cstheme="minorHAnsi"/>
          <w:sz w:val="22"/>
        </w:rPr>
        <w:t xml:space="preserve"> E</w:t>
      </w:r>
      <w:r w:rsidR="00EF3D17">
        <w:rPr>
          <w:rFonts w:asciiTheme="minorHAnsi" w:hAnsiTheme="minorHAnsi" w:cstheme="minorHAnsi"/>
          <w:sz w:val="22"/>
        </w:rPr>
        <w:t xml:space="preserve">l proceso de </w:t>
      </w:r>
      <w:r w:rsidR="00EF3D17">
        <w:rPr>
          <w:rFonts w:asciiTheme="minorHAnsi" w:hAnsiTheme="minorHAnsi" w:cstheme="minorHAnsi"/>
          <w:sz w:val="22"/>
        </w:rPr>
        <w:lastRenderedPageBreak/>
        <w:t>imputación</w:t>
      </w:r>
      <w:r w:rsidRPr="000D7313">
        <w:rPr>
          <w:rFonts w:asciiTheme="minorHAnsi" w:hAnsiTheme="minorHAnsi" w:cstheme="minorHAnsi"/>
          <w:sz w:val="22"/>
        </w:rPr>
        <w:t xml:space="preserve"> se ha llevado a cabo a partir de un modelo de regresión mediante el módulo de imputación del programa IVE (</w:t>
      </w:r>
      <w:proofErr w:type="spellStart"/>
      <w:r w:rsidRPr="000D7313">
        <w:rPr>
          <w:rFonts w:asciiTheme="minorHAnsi" w:hAnsiTheme="minorHAnsi" w:cstheme="minorHAnsi"/>
          <w:sz w:val="22"/>
        </w:rPr>
        <w:t>Imputation</w:t>
      </w:r>
      <w:proofErr w:type="spellEnd"/>
      <w:r w:rsidRPr="000D7313">
        <w:rPr>
          <w:rFonts w:asciiTheme="minorHAnsi" w:hAnsiTheme="minorHAnsi" w:cstheme="minorHAnsi"/>
          <w:sz w:val="22"/>
        </w:rPr>
        <w:t xml:space="preserve"> and </w:t>
      </w:r>
      <w:proofErr w:type="spellStart"/>
      <w:r w:rsidRPr="000D7313">
        <w:rPr>
          <w:rFonts w:asciiTheme="minorHAnsi" w:hAnsiTheme="minorHAnsi" w:cstheme="minorHAnsi"/>
          <w:sz w:val="22"/>
        </w:rPr>
        <w:t>Variance</w:t>
      </w:r>
      <w:proofErr w:type="spellEnd"/>
      <w:r w:rsidRPr="000D7313">
        <w:rPr>
          <w:rFonts w:asciiTheme="minorHAnsi" w:hAnsiTheme="minorHAnsi" w:cstheme="minorHAnsi"/>
          <w:sz w:val="22"/>
        </w:rPr>
        <w:t xml:space="preserve"> </w:t>
      </w:r>
      <w:proofErr w:type="spellStart"/>
      <w:r w:rsidRPr="000D7313">
        <w:rPr>
          <w:rFonts w:asciiTheme="minorHAnsi" w:hAnsiTheme="minorHAnsi" w:cstheme="minorHAnsi"/>
          <w:sz w:val="22"/>
        </w:rPr>
        <w:t>Estimator</w:t>
      </w:r>
      <w:proofErr w:type="spellEnd"/>
      <w:r w:rsidRPr="000D7313">
        <w:rPr>
          <w:rFonts w:asciiTheme="minorHAnsi" w:hAnsiTheme="minorHAnsi" w:cstheme="minorHAnsi"/>
          <w:sz w:val="22"/>
        </w:rPr>
        <w:t xml:space="preserve">), desarrollado por el </w:t>
      </w:r>
      <w:proofErr w:type="spellStart"/>
      <w:r w:rsidRPr="000D7313">
        <w:rPr>
          <w:rFonts w:asciiTheme="minorHAnsi" w:hAnsiTheme="minorHAnsi" w:cstheme="minorHAnsi"/>
          <w:sz w:val="22"/>
        </w:rPr>
        <w:t>Institute</w:t>
      </w:r>
      <w:proofErr w:type="spellEnd"/>
      <w:r w:rsidRPr="000D7313">
        <w:rPr>
          <w:rFonts w:asciiTheme="minorHAnsi" w:hAnsiTheme="minorHAnsi" w:cstheme="minorHAnsi"/>
          <w:sz w:val="22"/>
        </w:rPr>
        <w:t xml:space="preserve"> of Social </w:t>
      </w:r>
      <w:proofErr w:type="spellStart"/>
      <w:r w:rsidRPr="000D7313">
        <w:rPr>
          <w:rFonts w:asciiTheme="minorHAnsi" w:hAnsiTheme="minorHAnsi" w:cstheme="minorHAnsi"/>
          <w:sz w:val="22"/>
        </w:rPr>
        <w:t>Research</w:t>
      </w:r>
      <w:proofErr w:type="spellEnd"/>
      <w:r w:rsidRPr="000D7313">
        <w:rPr>
          <w:rFonts w:asciiTheme="minorHAnsi" w:hAnsiTheme="minorHAnsi" w:cstheme="minorHAnsi"/>
          <w:sz w:val="22"/>
        </w:rPr>
        <w:t xml:space="preserve"> de la Universidad de Michigan. </w:t>
      </w:r>
    </w:p>
    <w:p w:rsidR="006148BE" w:rsidRPr="000D7313" w:rsidRDefault="006148BE" w:rsidP="006148BE">
      <w:pPr>
        <w:pStyle w:val="Textoindependiente2"/>
        <w:jc w:val="both"/>
        <w:rPr>
          <w:rFonts w:asciiTheme="minorHAnsi" w:hAnsiTheme="minorHAnsi" w:cstheme="minorHAnsi"/>
          <w:sz w:val="22"/>
        </w:rPr>
      </w:pPr>
    </w:p>
    <w:p w:rsidR="006148BE" w:rsidRPr="000D7313" w:rsidRDefault="006148BE" w:rsidP="006148BE">
      <w:pPr>
        <w:pStyle w:val="Textoindependiente2"/>
        <w:jc w:val="both"/>
        <w:rPr>
          <w:rFonts w:asciiTheme="minorHAnsi" w:hAnsiTheme="minorHAnsi" w:cstheme="minorHAnsi"/>
          <w:sz w:val="22"/>
        </w:rPr>
      </w:pPr>
      <w:r w:rsidRPr="000D7313">
        <w:rPr>
          <w:rFonts w:asciiTheme="minorHAnsi" w:hAnsiTheme="minorHAnsi" w:cstheme="minorHAnsi"/>
          <w:b/>
          <w:bCs/>
          <w:sz w:val="22"/>
        </w:rPr>
        <w:t xml:space="preserve">Por lo que respecta a los ingresos individuales no se realizan </w:t>
      </w:r>
      <w:proofErr w:type="gramStart"/>
      <w:r w:rsidRPr="000D7313">
        <w:rPr>
          <w:rFonts w:asciiTheme="minorHAnsi" w:hAnsiTheme="minorHAnsi" w:cstheme="minorHAnsi"/>
          <w:b/>
          <w:bCs/>
          <w:sz w:val="22"/>
        </w:rPr>
        <w:t xml:space="preserve">imputaciones </w:t>
      </w:r>
      <w:r w:rsidRPr="000D7313">
        <w:rPr>
          <w:rFonts w:asciiTheme="minorHAnsi" w:hAnsiTheme="minorHAnsi" w:cstheme="minorHAnsi"/>
          <w:sz w:val="22"/>
        </w:rPr>
        <w:t>,</w:t>
      </w:r>
      <w:proofErr w:type="gramEnd"/>
      <w:r w:rsidRPr="000D7313">
        <w:rPr>
          <w:rFonts w:asciiTheme="minorHAnsi" w:hAnsiTheme="minorHAnsi" w:cstheme="minorHAnsi"/>
          <w:sz w:val="22"/>
        </w:rPr>
        <w:t xml:space="preserve"> de forma que en los ficheros hay en algunos casos falta de respuesta. Es decir, un miembro del hogar puede aparecer como perceptor de ingresos pero no haber facilitado ni valor puntual ni intervalo de ingresos, o puede ocurrir que un perceptor haya facilitado intervalo pero no valor puntual, en cuyo caso tampoco se ha imputado un valor puntual. También puede ser que el hogar no señale siquiera cuáles de sus miembros son perceptores de ingresos.</w:t>
      </w:r>
    </w:p>
    <w:p w:rsidR="006148BE" w:rsidRPr="000D7313" w:rsidRDefault="006148BE" w:rsidP="006148BE">
      <w:pPr>
        <w:pStyle w:val="Textoindependiente2"/>
        <w:jc w:val="both"/>
        <w:rPr>
          <w:rFonts w:asciiTheme="minorHAnsi" w:hAnsiTheme="minorHAnsi" w:cstheme="minorHAnsi"/>
          <w:sz w:val="22"/>
        </w:rPr>
      </w:pPr>
    </w:p>
    <w:p w:rsidR="006148BE" w:rsidRPr="000D7313" w:rsidRDefault="006148BE" w:rsidP="006148BE">
      <w:pPr>
        <w:jc w:val="both"/>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sz w:val="24"/>
        </w:rPr>
      </w:pPr>
      <w:r w:rsidRPr="000D7313">
        <w:rPr>
          <w:rFonts w:asciiTheme="minorHAnsi" w:hAnsiTheme="minorHAnsi" w:cstheme="minorHAnsi"/>
          <w:b/>
          <w:bCs/>
          <w:sz w:val="28"/>
          <w:lang w:val="es-ES_tradnl"/>
        </w:rPr>
        <w:t>4.2. Estimación objetiva del alquiler imputado</w:t>
      </w:r>
    </w:p>
    <w:p w:rsidR="006148BE" w:rsidRPr="000D7313" w:rsidRDefault="006148BE" w:rsidP="006148BE">
      <w:pPr>
        <w:jc w:val="both"/>
        <w:rPr>
          <w:rFonts w:asciiTheme="minorHAnsi" w:hAnsiTheme="minorHAnsi" w:cstheme="minorHAnsi"/>
          <w:b/>
          <w:sz w:val="24"/>
        </w:rPr>
      </w:pPr>
    </w:p>
    <w:p w:rsidR="006148BE" w:rsidRPr="000D7313" w:rsidRDefault="006148BE" w:rsidP="006148BE">
      <w:pPr>
        <w:pStyle w:val="Textoindependiente3"/>
        <w:rPr>
          <w:rFonts w:asciiTheme="minorHAnsi" w:hAnsiTheme="minorHAnsi" w:cstheme="minorHAnsi"/>
          <w:bCs/>
        </w:rPr>
      </w:pPr>
      <w:r w:rsidRPr="000D7313">
        <w:rPr>
          <w:rFonts w:asciiTheme="minorHAnsi" w:hAnsiTheme="minorHAnsi" w:cstheme="minorHAnsi"/>
          <w:bCs/>
        </w:rPr>
        <w:t xml:space="preserve">Se considera como alquiler imputado el alquiler que sería pagado por el hogar propietario de una vivienda como la que ocupa, si fuera inquilino de la misma. Esta valoración imputada del consumo de la vivienda afecta tanto a la vivienda familiar habitada por el hogar propietario, como al uso de la vivienda cedida gratuita o </w:t>
      </w:r>
      <w:proofErr w:type="spellStart"/>
      <w:r w:rsidRPr="000D7313">
        <w:rPr>
          <w:rFonts w:asciiTheme="minorHAnsi" w:hAnsiTheme="minorHAnsi" w:cstheme="minorHAnsi"/>
          <w:bCs/>
        </w:rPr>
        <w:t>semigratuitamente</w:t>
      </w:r>
      <w:proofErr w:type="spellEnd"/>
      <w:r w:rsidRPr="000D7313">
        <w:rPr>
          <w:rFonts w:asciiTheme="minorHAnsi" w:hAnsiTheme="minorHAnsi" w:cstheme="minorHAnsi"/>
          <w:bCs/>
        </w:rPr>
        <w:t xml:space="preserve"> al hogar.</w:t>
      </w:r>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Cs/>
        </w:rPr>
      </w:pPr>
      <w:r w:rsidRPr="000D7313">
        <w:rPr>
          <w:rFonts w:asciiTheme="minorHAnsi" w:hAnsiTheme="minorHAnsi" w:cstheme="minorHAnsi"/>
          <w:bCs/>
        </w:rPr>
        <w:t xml:space="preserve">Para calcular la estimación del alquiler imputado se solicita al hogar una valoración subjetiva. No obstante lo anterior, como novedad de esta encuesta y siguiendo recomendaciones de la Oficina de Estadística de la Unión Europea (EUROSTAT), posteriormente se aplica un procedimiento objetivo de estimación basado en el método de estratificación, en el que se utiliza información de los hogares de la muestra que están en alquiler. </w:t>
      </w:r>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Cs/>
        </w:rPr>
      </w:pPr>
      <w:r w:rsidRPr="000D7313">
        <w:rPr>
          <w:rFonts w:asciiTheme="minorHAnsi" w:hAnsiTheme="minorHAnsi" w:cstheme="minorHAnsi"/>
          <w:bCs/>
        </w:rPr>
        <w:t xml:space="preserve">Además, se ha incorporado al método de estimación información externa, lo que </w:t>
      </w:r>
      <w:r w:rsidRPr="000D7313">
        <w:rPr>
          <w:rFonts w:asciiTheme="minorHAnsi" w:hAnsiTheme="minorHAnsi" w:cstheme="minorHAnsi"/>
          <w:szCs w:val="22"/>
        </w:rPr>
        <w:t>permite ampliar el número de agrupaciones de viviendas y mejorar los criterios de clasificación, lo que conlleva unas estimaciones de mayor calidad.</w:t>
      </w:r>
    </w:p>
    <w:p w:rsidR="006148BE" w:rsidRPr="000D7313" w:rsidRDefault="006148BE" w:rsidP="006148BE">
      <w:pPr>
        <w:jc w:val="both"/>
        <w:rPr>
          <w:rFonts w:asciiTheme="minorHAnsi" w:hAnsiTheme="minorHAnsi" w:cstheme="minorHAnsi"/>
          <w:bCs/>
        </w:rPr>
      </w:pPr>
    </w:p>
    <w:p w:rsidR="006148BE" w:rsidRPr="000D7313" w:rsidRDefault="006148BE" w:rsidP="006148BE">
      <w:pPr>
        <w:jc w:val="both"/>
        <w:rPr>
          <w:rFonts w:asciiTheme="minorHAnsi" w:hAnsiTheme="minorHAnsi" w:cstheme="minorHAnsi"/>
          <w:bCs/>
        </w:rPr>
      </w:pPr>
      <w:r w:rsidRPr="000D7313">
        <w:rPr>
          <w:rFonts w:asciiTheme="minorHAnsi" w:hAnsiTheme="minorHAnsi" w:cstheme="minorHAnsi"/>
          <w:bCs/>
        </w:rPr>
        <w:t>Una vez obtenida la estimación objetiva, la estimación final del alquiler imputado se obtiene como combinación de ambas estimaciones, la subjetiva y la objetiva.</w:t>
      </w:r>
    </w:p>
    <w:p w:rsidR="006148BE" w:rsidRPr="000D7313" w:rsidRDefault="006148BE" w:rsidP="006148BE">
      <w:pPr>
        <w:pStyle w:val="Textoindependiente3"/>
        <w:rPr>
          <w:rFonts w:asciiTheme="minorHAnsi" w:hAnsiTheme="minorHAnsi" w:cstheme="minorHAnsi"/>
          <w:bCs/>
        </w:rPr>
      </w:pPr>
    </w:p>
    <w:p w:rsidR="006148BE" w:rsidRPr="000D7313" w:rsidRDefault="006148BE" w:rsidP="006148BE">
      <w:pPr>
        <w:pStyle w:val="Textoindependiente3"/>
        <w:rPr>
          <w:rFonts w:asciiTheme="minorHAnsi" w:hAnsiTheme="minorHAnsi" w:cstheme="minorHAnsi"/>
          <w:bCs/>
        </w:r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bCs/>
          <w:sz w:val="24"/>
        </w:rPr>
      </w:pPr>
      <w:r w:rsidRPr="000D7313">
        <w:rPr>
          <w:rFonts w:asciiTheme="minorHAnsi" w:hAnsiTheme="minorHAnsi" w:cstheme="minorHAnsi"/>
          <w:b/>
          <w:bCs/>
          <w:sz w:val="28"/>
          <w:lang w:val="es-ES_tradnl"/>
        </w:rPr>
        <w:t>4.3. Desglose de determinados gastos</w:t>
      </w:r>
    </w:p>
    <w:p w:rsidR="006148BE" w:rsidRPr="000D7313" w:rsidRDefault="006148BE" w:rsidP="006148BE">
      <w:pPr>
        <w:rPr>
          <w:rFonts w:asciiTheme="minorHAnsi" w:hAnsiTheme="minorHAnsi" w:cstheme="minorHAnsi"/>
          <w:sz w:val="24"/>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En determinadas ocasiones el hogar colaborador no sabe precisar exactamente la naturaleza del gasto que ha realizado de acuerdo con la clasificación establecida al efecto en la encuesta. Para facilitar la recogida de esta información existen unos códigos de gasto llamados códigos de campo que no se incluyen en la clasificación final de gasto, ya que el importe de estas anotaciones se desglosa, en cada caso, entre los códigos que abarca. </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Por ejemplo, es relativamente frecuente que un hogar tenga un gasto en ropa y/o calzado pero no sepa dar información más desagregada con respecto a si es de hombre, de mujer o de niño, o no sepa desglosar el vestido del calzado, etc. porque se ha realizado una compra conjunta y no dispone del tique con el detalle de la compra. Como en la clasificación de gasto de la encuesta </w:t>
      </w:r>
      <w:r w:rsidRPr="000D7313">
        <w:rPr>
          <w:rFonts w:asciiTheme="minorHAnsi" w:hAnsiTheme="minorHAnsi" w:cstheme="minorHAnsi"/>
        </w:rPr>
        <w:lastRenderedPageBreak/>
        <w:t xml:space="preserve">existen diferentes códigos dependiendo de si se trata de ropa de hombre, de mujer o de niño, o si se trata de vestido o calzado, en este caso el gasto se anotaría en un código conjunto de ropa que en los tratamientos posteriores se desglosaría en los diferentes códigos incluidos en ese grupo utilizando para ello información sobre la distribución del gasto en ropa obtenido de la propia encuesta. </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A</w:t>
      </w:r>
      <w:r w:rsidR="00EF3D17">
        <w:rPr>
          <w:rFonts w:asciiTheme="minorHAnsi" w:hAnsiTheme="minorHAnsi" w:cstheme="minorHAnsi"/>
        </w:rPr>
        <w:t xml:space="preserve">demás </w:t>
      </w:r>
      <w:r w:rsidRPr="000D7313">
        <w:rPr>
          <w:rFonts w:asciiTheme="minorHAnsi" w:hAnsiTheme="minorHAnsi" w:cstheme="minorHAnsi"/>
        </w:rPr>
        <w:t>se incorpora la variable PORCENDES en el fichero de gastos, que informa sobre el porcentaje del importe de cada código que proviene de un desglose.</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b/>
          <w:bCs/>
          <w:sz w:val="28"/>
          <w:lang w:val="es-ES_tradnl"/>
        </w:rPr>
      </w:pPr>
      <w:r w:rsidRPr="000D7313">
        <w:rPr>
          <w:rFonts w:asciiTheme="minorHAnsi" w:hAnsiTheme="minorHAnsi" w:cstheme="minorHAnsi"/>
          <w:b/>
          <w:bCs/>
          <w:sz w:val="28"/>
          <w:lang w:val="es-ES_tradnl"/>
        </w:rPr>
        <w:t>4.4. Tratamiento de las comidas y cenas en el hogar</w:t>
      </w:r>
    </w:p>
    <w:p w:rsidR="006148BE" w:rsidRPr="000D7313" w:rsidRDefault="006148BE" w:rsidP="006148BE">
      <w:pPr>
        <w:jc w:val="both"/>
        <w:rPr>
          <w:rFonts w:asciiTheme="minorHAnsi" w:hAnsiTheme="minorHAnsi" w:cstheme="minorHAnsi"/>
          <w:b/>
          <w:bCs/>
          <w:sz w:val="28"/>
          <w:lang w:val="es-ES_tradnl"/>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En la encuesta se recoge el número de comidas y cenas efectuadas tanto por los miembros del hogar propiamente dichos (que no sean servicio doméstico, huéspedes ni invitados), como por el servicio doméstico (sean o no miembros del hogar), los huéspedes (sean o no miembros del hogar) y los invitados (sean o no miembros del hogar).</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El principal objetivo de recoger esta información es ajustar el gasto en alimentos y bebidas no alcohólicas consumidos en el hogar y asignarlo a las partidas que correspondan en los casos en que existan comidas por parte del servicio doméstico y de los huéspedes. </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Esto debe ser así ya que, cuando hay comidas y/o cenas realizadas por el servicio doméstico, parte del gasto en alimentación realizado por el hogar durante la </w:t>
      </w:r>
      <w:r w:rsidR="00074178" w:rsidRPr="000D7313">
        <w:rPr>
          <w:rFonts w:asciiTheme="minorHAnsi" w:hAnsiTheme="minorHAnsi" w:cstheme="minorHAnsi"/>
        </w:rPr>
        <w:t>semana</w:t>
      </w:r>
      <w:r w:rsidRPr="000D7313">
        <w:rPr>
          <w:rFonts w:asciiTheme="minorHAnsi" w:hAnsiTheme="minorHAnsi" w:cstheme="minorHAnsi"/>
        </w:rPr>
        <w:t xml:space="preserve"> no debe considerarse consumo alimenticio, sino pago en especie del hogar al servicio doméstico.</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Por otro lado, la parte de comidas y cenas realizadas por los huéspedes no debe considerarse consumo del hogar, ya que se trata de un consumo intermedio (al recibir el hogar una contraprestación económica derivada de que el huésped realice sus comidas y cenas en el hogar), por lo que parte del gasto en alimentos y bebidas no alcohólicas consumidos en el hogar debe eliminarse como gasto de consumo del hogar.</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Como consecuencia de los tratamientos anteriores en los ficheros existen gastos provenientes de imputaciones y desgloses que no han sido facilitados de forma directa por el hogar. Por ello y como se ha mencionado con anterioridad, en el fichero de gastos se incluye, para cada registro, el </w:t>
      </w:r>
      <w:r w:rsidRPr="000D7313">
        <w:rPr>
          <w:rFonts w:asciiTheme="minorHAnsi" w:hAnsiTheme="minorHAnsi" w:cstheme="minorHAnsi"/>
          <w:b/>
          <w:bCs/>
        </w:rPr>
        <w:t>porcentaje del importe</w:t>
      </w:r>
      <w:r w:rsidRPr="000D7313">
        <w:rPr>
          <w:rFonts w:asciiTheme="minorHAnsi" w:hAnsiTheme="minorHAnsi" w:cstheme="minorHAnsi"/>
        </w:rPr>
        <w:t xml:space="preserve"> procedente de  imputaciones (variable </w:t>
      </w:r>
      <w:r w:rsidRPr="000D7313">
        <w:rPr>
          <w:rFonts w:asciiTheme="minorHAnsi" w:hAnsiTheme="minorHAnsi" w:cstheme="minorHAnsi"/>
          <w:b/>
          <w:bCs/>
        </w:rPr>
        <w:t>PORCENIMP</w:t>
      </w:r>
      <w:r w:rsidRPr="000D7313">
        <w:rPr>
          <w:rFonts w:asciiTheme="minorHAnsi" w:hAnsiTheme="minorHAnsi" w:cstheme="minorHAnsi"/>
        </w:rPr>
        <w:t xml:space="preserve">) y el </w:t>
      </w:r>
      <w:r w:rsidRPr="000D7313">
        <w:rPr>
          <w:rFonts w:asciiTheme="minorHAnsi" w:hAnsiTheme="minorHAnsi" w:cstheme="minorHAnsi"/>
          <w:b/>
          <w:bCs/>
        </w:rPr>
        <w:t>porcentaje del importe</w:t>
      </w:r>
      <w:r w:rsidRPr="000D7313">
        <w:rPr>
          <w:rFonts w:asciiTheme="minorHAnsi" w:hAnsiTheme="minorHAnsi" w:cstheme="minorHAnsi"/>
        </w:rPr>
        <w:t xml:space="preserve"> proveniente de desgloses (variable </w:t>
      </w:r>
      <w:r w:rsidRPr="000D7313">
        <w:rPr>
          <w:rFonts w:asciiTheme="minorHAnsi" w:hAnsiTheme="minorHAnsi" w:cstheme="minorHAnsi"/>
          <w:b/>
          <w:bCs/>
        </w:rPr>
        <w:t>PORCENDES</w:t>
      </w:r>
      <w:r w:rsidRPr="000D7313">
        <w:rPr>
          <w:rFonts w:asciiTheme="minorHAnsi" w:hAnsiTheme="minorHAnsi" w:cstheme="minorHAnsi"/>
        </w:rPr>
        <w:t>).</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jc w:val="both"/>
        <w:rPr>
          <w:rFonts w:asciiTheme="minorHAnsi" w:hAnsiTheme="minorHAnsi" w:cstheme="minorHAnsi"/>
          <w:b/>
          <w:sz w:val="24"/>
        </w:rPr>
      </w:pPr>
      <w:r w:rsidRPr="000D7313">
        <w:rPr>
          <w:rFonts w:asciiTheme="minorHAnsi" w:hAnsiTheme="minorHAnsi" w:cstheme="minorHAnsi"/>
          <w:b/>
          <w:bCs/>
          <w:sz w:val="28"/>
          <w:lang w:val="es-ES_tradnl"/>
        </w:rPr>
        <w:t>4.5. Factores de elevación temporal y espacial</w:t>
      </w:r>
    </w:p>
    <w:p w:rsidR="006148BE" w:rsidRPr="000D7313" w:rsidRDefault="006148BE" w:rsidP="006148BE">
      <w:pPr>
        <w:jc w:val="both"/>
        <w:rPr>
          <w:rFonts w:asciiTheme="minorHAnsi" w:hAnsiTheme="minorHAnsi" w:cstheme="minorHAnsi"/>
          <w:b/>
          <w:sz w:val="24"/>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Como se ha comentado en el anterior apartado, los gastos que figuran en el fichero de gastos están elevados al tiempo, mediante el factor de elevación temporal (propio de las encuestas de presupuestos), y al espacio, mediante el factor de elevación espacial (utilizado en cualquier encuesta).</w:t>
      </w:r>
    </w:p>
    <w:p w:rsidR="006148BE" w:rsidRPr="000D7313" w:rsidRDefault="006148BE" w:rsidP="006148BE">
      <w:pPr>
        <w:jc w:val="both"/>
        <w:rPr>
          <w:rFonts w:asciiTheme="minorHAnsi" w:hAnsiTheme="minorHAnsi" w:cstheme="minorHAnsi"/>
        </w:rPr>
      </w:pPr>
    </w:p>
    <w:p w:rsidR="006148BE" w:rsidRPr="000D7313" w:rsidRDefault="006148BE" w:rsidP="006148BE">
      <w:pPr>
        <w:pStyle w:val="Textoindependiente3"/>
        <w:rPr>
          <w:rFonts w:asciiTheme="minorHAnsi" w:hAnsiTheme="minorHAnsi" w:cstheme="minorHAnsi"/>
        </w:rPr>
      </w:pPr>
      <w:r w:rsidRPr="000D7313">
        <w:rPr>
          <w:rFonts w:asciiTheme="minorHAnsi" w:hAnsiTheme="minorHAnsi" w:cstheme="minorHAnsi"/>
        </w:rPr>
        <w:lastRenderedPageBreak/>
        <w:t xml:space="preserve">La necesidad de aplicar el </w:t>
      </w:r>
      <w:r w:rsidRPr="000D7313">
        <w:rPr>
          <w:rFonts w:asciiTheme="minorHAnsi" w:hAnsiTheme="minorHAnsi" w:cstheme="minorHAnsi"/>
          <w:b/>
          <w:bCs/>
        </w:rPr>
        <w:t>factor de elevación temporal</w:t>
      </w:r>
      <w:r w:rsidRPr="000D7313">
        <w:rPr>
          <w:rFonts w:asciiTheme="minorHAnsi" w:hAnsiTheme="minorHAnsi" w:cstheme="minorHAnsi"/>
        </w:rPr>
        <w:t xml:space="preserve"> viene impuesta por la metodología de la encuesta. En la EPF el </w:t>
      </w:r>
      <w:r w:rsidRPr="000D7313">
        <w:rPr>
          <w:rFonts w:asciiTheme="minorHAnsi" w:hAnsiTheme="minorHAnsi" w:cstheme="minorHAnsi"/>
          <w:b/>
          <w:bCs/>
        </w:rPr>
        <w:t>periodo de estudio</w:t>
      </w:r>
      <w:r w:rsidRPr="000D7313">
        <w:rPr>
          <w:rFonts w:asciiTheme="minorHAnsi" w:hAnsiTheme="minorHAnsi" w:cstheme="minorHAnsi"/>
        </w:rPr>
        <w:t xml:space="preserve"> (intervalo de tiempo al cual van referidos los datos de la encuesta, en este caso el </w:t>
      </w:r>
      <w:r w:rsidRPr="000D7313">
        <w:rPr>
          <w:rFonts w:asciiTheme="minorHAnsi" w:hAnsiTheme="minorHAnsi" w:cstheme="minorHAnsi"/>
          <w:b/>
          <w:bCs/>
        </w:rPr>
        <w:t>año</w:t>
      </w:r>
      <w:r w:rsidRPr="000D7313">
        <w:rPr>
          <w:rFonts w:asciiTheme="minorHAnsi" w:hAnsiTheme="minorHAnsi" w:cstheme="minorHAnsi"/>
        </w:rPr>
        <w:t xml:space="preserve">) es diferente, en general, al </w:t>
      </w:r>
      <w:r w:rsidRPr="000D7313">
        <w:rPr>
          <w:rFonts w:asciiTheme="minorHAnsi" w:hAnsiTheme="minorHAnsi" w:cstheme="minorHAnsi"/>
          <w:b/>
          <w:bCs/>
        </w:rPr>
        <w:t>periodo de referencia</w:t>
      </w:r>
      <w:r w:rsidRPr="000D7313">
        <w:rPr>
          <w:rFonts w:asciiTheme="minorHAnsi" w:hAnsiTheme="minorHAnsi" w:cstheme="minorHAnsi"/>
        </w:rPr>
        <w:t xml:space="preserve"> (duración de tiempo en el que son observadas las adquisiciones de los bienes y servicios de consumo). En la actual encuesta </w:t>
      </w:r>
      <w:r w:rsidR="00EF3D17">
        <w:rPr>
          <w:rFonts w:asciiTheme="minorHAnsi" w:hAnsiTheme="minorHAnsi" w:cstheme="minorHAnsi"/>
        </w:rPr>
        <w:t xml:space="preserve">de 2024 </w:t>
      </w:r>
      <w:r w:rsidRPr="000D7313">
        <w:rPr>
          <w:rFonts w:asciiTheme="minorHAnsi" w:hAnsiTheme="minorHAnsi" w:cstheme="minorHAnsi"/>
        </w:rPr>
        <w:t xml:space="preserve">existen </w:t>
      </w:r>
      <w:r w:rsidR="00DD218B" w:rsidRPr="000D7313">
        <w:rPr>
          <w:rFonts w:asciiTheme="minorHAnsi" w:hAnsiTheme="minorHAnsi" w:cstheme="minorHAnsi"/>
        </w:rPr>
        <w:t xml:space="preserve"> </w:t>
      </w:r>
      <w:r w:rsidR="00EF3D17">
        <w:rPr>
          <w:rFonts w:asciiTheme="minorHAnsi" w:hAnsiTheme="minorHAnsi" w:cstheme="minorHAnsi"/>
        </w:rPr>
        <w:t>cuatr</w:t>
      </w:r>
      <w:r w:rsidR="00DD218B" w:rsidRPr="000D7313">
        <w:rPr>
          <w:rFonts w:asciiTheme="minorHAnsi" w:hAnsiTheme="minorHAnsi" w:cstheme="minorHAnsi"/>
        </w:rPr>
        <w:t>o</w:t>
      </w:r>
      <w:r w:rsidR="00A6658B" w:rsidRPr="000D7313">
        <w:rPr>
          <w:rFonts w:asciiTheme="minorHAnsi" w:hAnsiTheme="minorHAnsi" w:cstheme="minorHAnsi"/>
        </w:rPr>
        <w:t xml:space="preserve">  </w:t>
      </w:r>
      <w:r w:rsidRPr="000D7313">
        <w:rPr>
          <w:rFonts w:asciiTheme="minorHAnsi" w:hAnsiTheme="minorHAnsi" w:cstheme="minorHAnsi"/>
        </w:rPr>
        <w:t xml:space="preserve">periodos de referencia: </w:t>
      </w:r>
      <w:r w:rsidR="00A6658B" w:rsidRPr="000D7313">
        <w:rPr>
          <w:rFonts w:asciiTheme="minorHAnsi" w:hAnsiTheme="minorHAnsi" w:cstheme="minorHAnsi"/>
          <w:b/>
          <w:bCs/>
        </w:rPr>
        <w:t xml:space="preserve">semanal, </w:t>
      </w:r>
      <w:r w:rsidRPr="000D7313">
        <w:rPr>
          <w:rFonts w:asciiTheme="minorHAnsi" w:hAnsiTheme="minorHAnsi" w:cstheme="minorHAnsi"/>
          <w:b/>
          <w:bCs/>
        </w:rPr>
        <w:t>mensual, anual y último recibo</w:t>
      </w:r>
      <w:r w:rsidRPr="000D7313">
        <w:rPr>
          <w:rFonts w:asciiTheme="minorHAnsi" w:hAnsiTheme="minorHAnsi" w:cstheme="minorHAnsi"/>
        </w:rPr>
        <w:t>.</w:t>
      </w:r>
    </w:p>
    <w:p w:rsidR="006148BE" w:rsidRPr="000D7313" w:rsidRDefault="006148BE" w:rsidP="006148BE">
      <w:pPr>
        <w:jc w:val="both"/>
        <w:rPr>
          <w:rFonts w:asciiTheme="minorHAnsi" w:hAnsiTheme="minorHAnsi" w:cstheme="minorHAnsi"/>
        </w:rPr>
      </w:pPr>
    </w:p>
    <w:p w:rsidR="006148BE" w:rsidRPr="000D7313" w:rsidRDefault="006148BE" w:rsidP="006148BE">
      <w:pPr>
        <w:pStyle w:val="Textoindependiente3"/>
        <w:rPr>
          <w:rFonts w:asciiTheme="minorHAnsi" w:hAnsiTheme="minorHAnsi" w:cstheme="minorHAnsi"/>
        </w:rPr>
      </w:pPr>
      <w:r w:rsidRPr="000D7313">
        <w:rPr>
          <w:rFonts w:asciiTheme="minorHAnsi" w:hAnsiTheme="minorHAnsi" w:cstheme="minorHAnsi"/>
        </w:rPr>
        <w:t>La introducción de los periodos de referencia trata de evitar el cansancio que se produciría en las familias, si el hogar tuviera que realizar una anotación continuada durante el año de todos los bienes y servicios que adquiere.</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Los periodos de referencia – distintos para los diferentes bienes y servicios de consumo – están ligados a la </w:t>
      </w:r>
      <w:r w:rsidRPr="000D7313">
        <w:rPr>
          <w:rFonts w:asciiTheme="minorHAnsi" w:hAnsiTheme="minorHAnsi" w:cstheme="minorHAnsi"/>
          <w:b/>
          <w:bCs/>
        </w:rPr>
        <w:t>frecuencia de la compra</w:t>
      </w:r>
      <w:r w:rsidRPr="000D7313">
        <w:rPr>
          <w:rFonts w:asciiTheme="minorHAnsi" w:hAnsiTheme="minorHAnsi" w:cstheme="minorHAnsi"/>
        </w:rPr>
        <w:t xml:space="preserve"> del bien o servicio y a su </w:t>
      </w:r>
      <w:r w:rsidRPr="000D7313">
        <w:rPr>
          <w:rFonts w:asciiTheme="minorHAnsi" w:hAnsiTheme="minorHAnsi" w:cstheme="minorHAnsi"/>
          <w:b/>
          <w:bCs/>
        </w:rPr>
        <w:t>importancia monetaria</w:t>
      </w:r>
      <w:r w:rsidRPr="000D7313">
        <w:rPr>
          <w:rFonts w:asciiTheme="minorHAnsi" w:hAnsiTheme="minorHAnsi" w:cstheme="minorHAnsi"/>
        </w:rPr>
        <w:t>, de forma que cuanto menor sea la frecuencia de compra</w:t>
      </w:r>
      <w:r w:rsidR="00DD218B" w:rsidRPr="000D7313">
        <w:rPr>
          <w:rFonts w:asciiTheme="minorHAnsi" w:hAnsiTheme="minorHAnsi" w:cstheme="minorHAnsi"/>
        </w:rPr>
        <w:t>,</w:t>
      </w:r>
      <w:r w:rsidRPr="000D7313">
        <w:rPr>
          <w:rFonts w:asciiTheme="minorHAnsi" w:hAnsiTheme="minorHAnsi" w:cstheme="minorHAnsi"/>
        </w:rPr>
        <w:t xml:space="preserve"> mayor debe ser su periodo de referencia (de ahí que, por ejemplo la compra de un coche tenga periodo de referencia anual, es decir, se solicita al hogar si durante los últimos doce meses ha adquirido un coche), y cuanto mayor sea la frecuencia es suficiente con preguntar al hogar durante un lapso menor de tiempo (por ejemplo, la compra del pan o del periódico se recoge solamente durante </w:t>
      </w:r>
      <w:r w:rsidR="00DD218B" w:rsidRPr="000D7313">
        <w:rPr>
          <w:rFonts w:asciiTheme="minorHAnsi" w:hAnsiTheme="minorHAnsi" w:cstheme="minorHAnsi"/>
        </w:rPr>
        <w:t>una</w:t>
      </w:r>
      <w:r w:rsidRPr="000D7313">
        <w:rPr>
          <w:rFonts w:asciiTheme="minorHAnsi" w:hAnsiTheme="minorHAnsi" w:cstheme="minorHAnsi"/>
        </w:rPr>
        <w:t xml:space="preserve"> semana). </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Por otro lado, cuanto menor sea el importe del bien o servicio es más probable que el hogar olvide registrar ese gasto, por lo que éste deberá recogerse durante un periodo no muy extenso de tiempo (por ejemplo una entrada de cine se recoge durante </w:t>
      </w:r>
      <w:r w:rsidR="00DD218B" w:rsidRPr="000D7313">
        <w:rPr>
          <w:rFonts w:asciiTheme="minorHAnsi" w:hAnsiTheme="minorHAnsi" w:cstheme="minorHAnsi"/>
        </w:rPr>
        <w:t>una</w:t>
      </w:r>
      <w:r w:rsidRPr="000D7313">
        <w:rPr>
          <w:rFonts w:asciiTheme="minorHAnsi" w:hAnsiTheme="minorHAnsi" w:cstheme="minorHAnsi"/>
        </w:rPr>
        <w:t xml:space="preserve"> </w:t>
      </w:r>
      <w:r w:rsidR="00EF3D17">
        <w:rPr>
          <w:rFonts w:asciiTheme="minorHAnsi" w:hAnsiTheme="minorHAnsi" w:cstheme="minorHAnsi"/>
        </w:rPr>
        <w:t>mes</w:t>
      </w:r>
      <w:r w:rsidRPr="000D7313">
        <w:rPr>
          <w:rFonts w:asciiTheme="minorHAnsi" w:hAnsiTheme="minorHAnsi" w:cstheme="minorHAnsi"/>
        </w:rPr>
        <w:t xml:space="preserve">), mientras que cuanto mayor sea el importe es menos probable que haya olvido (se solicita al hogar si </w:t>
      </w:r>
      <w:r w:rsidR="00DD218B" w:rsidRPr="000D7313">
        <w:rPr>
          <w:rFonts w:asciiTheme="minorHAnsi" w:hAnsiTheme="minorHAnsi" w:cstheme="minorHAnsi"/>
        </w:rPr>
        <w:t xml:space="preserve">en los últimos </w:t>
      </w:r>
      <w:r w:rsidRPr="000D7313">
        <w:rPr>
          <w:rFonts w:asciiTheme="minorHAnsi" w:hAnsiTheme="minorHAnsi" w:cstheme="minorHAnsi"/>
        </w:rPr>
        <w:t>doce meses ha comprado algún gran electrodoméstico, mientras que no tendría sentido preguntar al hogar el gasto en cines durante los últimos doce meses).</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Por tanto, los bienes poco frecuentes o de elevado importe se observan durante un </w:t>
      </w:r>
      <w:r w:rsidRPr="000D7313">
        <w:rPr>
          <w:rFonts w:asciiTheme="minorHAnsi" w:hAnsiTheme="minorHAnsi" w:cstheme="minorHAnsi"/>
          <w:b/>
          <w:bCs/>
        </w:rPr>
        <w:t>año</w:t>
      </w:r>
      <w:r w:rsidRPr="000D7313">
        <w:rPr>
          <w:rFonts w:asciiTheme="minorHAnsi" w:hAnsiTheme="minorHAnsi" w:cstheme="minorHAnsi"/>
        </w:rPr>
        <w:t xml:space="preserve">, los frecuentes o de menor importe se preguntan durante un </w:t>
      </w:r>
      <w:r w:rsidRPr="000D7313">
        <w:rPr>
          <w:rFonts w:asciiTheme="minorHAnsi" w:hAnsiTheme="minorHAnsi" w:cstheme="minorHAnsi"/>
          <w:b/>
          <w:bCs/>
        </w:rPr>
        <w:t>mes</w:t>
      </w:r>
      <w:r w:rsidRPr="000D7313">
        <w:rPr>
          <w:rFonts w:asciiTheme="minorHAnsi" w:hAnsiTheme="minorHAnsi" w:cstheme="minorHAnsi"/>
        </w:rPr>
        <w:t xml:space="preserve"> y los más frecuentes o de menor importe se registran durante </w:t>
      </w:r>
      <w:r w:rsidR="00210B79" w:rsidRPr="000D7313">
        <w:rPr>
          <w:rFonts w:asciiTheme="minorHAnsi" w:hAnsiTheme="minorHAnsi" w:cstheme="minorHAnsi"/>
          <w:b/>
          <w:bCs/>
          <w:color w:val="FF0000"/>
        </w:rPr>
        <w:t xml:space="preserve"> </w:t>
      </w:r>
      <w:r w:rsidR="00210B79" w:rsidRPr="000D7313">
        <w:rPr>
          <w:rFonts w:asciiTheme="minorHAnsi" w:hAnsiTheme="minorHAnsi" w:cstheme="minorHAnsi"/>
          <w:bCs/>
        </w:rPr>
        <w:t xml:space="preserve">una </w:t>
      </w:r>
      <w:r w:rsidRPr="000D7313">
        <w:rPr>
          <w:rFonts w:asciiTheme="minorHAnsi" w:hAnsiTheme="minorHAnsi" w:cstheme="minorHAnsi"/>
          <w:bCs/>
        </w:rPr>
        <w:t>semana</w:t>
      </w:r>
      <w:r w:rsidR="00DD218B" w:rsidRPr="000D7313">
        <w:rPr>
          <w:rFonts w:asciiTheme="minorHAnsi" w:hAnsiTheme="minorHAnsi" w:cstheme="minorHAnsi"/>
        </w:rPr>
        <w:t>.</w:t>
      </w:r>
      <w:r w:rsidRPr="000D7313">
        <w:rPr>
          <w:rFonts w:asciiTheme="minorHAnsi" w:hAnsiTheme="minorHAnsi" w:cstheme="minorHAnsi"/>
        </w:rPr>
        <w:t xml:space="preserve"> </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Por último, los pagos regulares, sean mensuales, semestrales, o incluso anuales, se recogen mediante </w:t>
      </w:r>
      <w:r w:rsidRPr="000D7313">
        <w:rPr>
          <w:rFonts w:asciiTheme="minorHAnsi" w:hAnsiTheme="minorHAnsi" w:cstheme="minorHAnsi"/>
          <w:b/>
          <w:bCs/>
        </w:rPr>
        <w:t>último recibo</w:t>
      </w:r>
      <w:r w:rsidRPr="000D7313">
        <w:rPr>
          <w:rFonts w:asciiTheme="minorHAnsi" w:hAnsiTheme="minorHAnsi" w:cstheme="minorHAnsi"/>
        </w:rPr>
        <w:t xml:space="preserve">, que consiste en solicitar al hogar el importe del último pago realizado junto con el nº de meses que abarca y el nº de veces que lo ha pagado en los últimos doces meses. </w:t>
      </w:r>
    </w:p>
    <w:p w:rsidR="006148BE" w:rsidRPr="000D7313" w:rsidRDefault="006148BE" w:rsidP="006148BE">
      <w:pPr>
        <w:jc w:val="both"/>
        <w:rPr>
          <w:rFonts w:asciiTheme="minorHAnsi" w:hAnsiTheme="minorHAnsi" w:cstheme="minorHAnsi"/>
        </w:rPr>
      </w:pPr>
    </w:p>
    <w:p w:rsidR="006148BE" w:rsidRDefault="006148BE" w:rsidP="006148BE">
      <w:pPr>
        <w:jc w:val="both"/>
        <w:rPr>
          <w:rFonts w:asciiTheme="minorHAnsi" w:hAnsiTheme="minorHAnsi" w:cstheme="minorHAnsi"/>
        </w:rPr>
      </w:pPr>
      <w:r w:rsidRPr="000D7313">
        <w:rPr>
          <w:rFonts w:asciiTheme="minorHAnsi" w:hAnsiTheme="minorHAnsi" w:cstheme="minorHAnsi"/>
        </w:rPr>
        <w:t>En la clasificación de bienes y servicios (COICOP</w:t>
      </w:r>
      <w:r w:rsidR="00EF3D17">
        <w:rPr>
          <w:rFonts w:asciiTheme="minorHAnsi" w:hAnsiTheme="minorHAnsi" w:cstheme="minorHAnsi"/>
        </w:rPr>
        <w:t xml:space="preserve"> 2018</w:t>
      </w:r>
      <w:r w:rsidRPr="000D7313">
        <w:rPr>
          <w:rFonts w:asciiTheme="minorHAnsi" w:hAnsiTheme="minorHAnsi" w:cstheme="minorHAnsi"/>
        </w:rPr>
        <w:t xml:space="preserve">/Recogida) del Anexo se recoge el periodo de referencia que tiene asociado cada código de gasto. </w:t>
      </w:r>
    </w:p>
    <w:p w:rsidR="00EF3D17" w:rsidRPr="000D7313" w:rsidRDefault="00EF3D17"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Los factores de elevación temporal pueden englobarse en un único factor, cuya formulación es la siguiente:</w:t>
      </w:r>
      <w:r w:rsidRPr="000D7313">
        <w:rPr>
          <w:rFonts w:asciiTheme="minorHAnsi" w:hAnsiTheme="minorHAnsi" w:cstheme="minorHAnsi"/>
        </w:rPr>
        <w:tab/>
      </w:r>
    </w:p>
    <w:p w:rsidR="006148BE" w:rsidRPr="000D7313" w:rsidRDefault="006148BE" w:rsidP="006148BE">
      <w:pPr>
        <w:ind w:left="708" w:firstLine="708"/>
        <w:jc w:val="both"/>
        <w:rPr>
          <w:rFonts w:asciiTheme="minorHAnsi" w:hAnsiTheme="minorHAnsi" w:cstheme="minorHAnsi"/>
        </w:rPr>
      </w:pPr>
    </w:p>
    <w:p w:rsidR="006148BE" w:rsidRPr="000D7313" w:rsidRDefault="006148BE" w:rsidP="006148BE">
      <w:pPr>
        <w:ind w:left="708" w:firstLine="708"/>
        <w:jc w:val="both"/>
        <w:rPr>
          <w:rFonts w:asciiTheme="minorHAnsi" w:hAnsiTheme="minorHAnsi" w:cstheme="minorHAnsi"/>
        </w:rPr>
      </w:pPr>
      <w:r w:rsidRPr="000D7313">
        <w:rPr>
          <w:rFonts w:asciiTheme="minorHAnsi" w:hAnsiTheme="minorHAnsi" w:cstheme="minorHAnsi"/>
        </w:rPr>
        <w:t>F= T/t</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roofErr w:type="gramStart"/>
      <w:r w:rsidRPr="000D7313">
        <w:rPr>
          <w:rFonts w:asciiTheme="minorHAnsi" w:hAnsiTheme="minorHAnsi" w:cstheme="minorHAnsi"/>
        </w:rPr>
        <w:t>siendo</w:t>
      </w:r>
      <w:proofErr w:type="gramEnd"/>
      <w:r w:rsidRPr="000D7313">
        <w:rPr>
          <w:rFonts w:asciiTheme="minorHAnsi" w:hAnsiTheme="minorHAnsi" w:cstheme="minorHAnsi"/>
        </w:rPr>
        <w:t xml:space="preserve"> T la duración del periodo de estudio (365 días) y t la del respectivo período de referencia, ambas medidas en número de días. Así, por ejemplo, para un hogar colaborador:</w:t>
      </w:r>
    </w:p>
    <w:p w:rsidR="006148BE" w:rsidRPr="000D7313" w:rsidRDefault="006148BE" w:rsidP="006148BE">
      <w:pPr>
        <w:jc w:val="both"/>
        <w:rPr>
          <w:rFonts w:asciiTheme="minorHAnsi" w:hAnsiTheme="minorHAnsi" w:cstheme="minorHAnsi"/>
        </w:rPr>
      </w:pPr>
    </w:p>
    <w:p w:rsidR="00210B79" w:rsidRPr="000D7313" w:rsidRDefault="00EF3D17">
      <w:pPr>
        <w:ind w:left="709"/>
        <w:jc w:val="both"/>
        <w:rPr>
          <w:rFonts w:asciiTheme="minorHAnsi" w:hAnsiTheme="minorHAnsi" w:cstheme="minorHAnsi"/>
          <w:lang w:val="es-ES_tradnl"/>
        </w:rPr>
      </w:pPr>
      <w:r w:rsidRPr="000D7313">
        <w:rPr>
          <w:rFonts w:asciiTheme="minorHAnsi" w:hAnsiTheme="minorHAnsi" w:cstheme="minorHAnsi"/>
          <w:lang w:val="es-ES_tradnl"/>
        </w:rPr>
        <w:t>G</w:t>
      </w:r>
      <w:r w:rsidR="00210B79" w:rsidRPr="000D7313">
        <w:rPr>
          <w:rFonts w:asciiTheme="minorHAnsi" w:hAnsiTheme="minorHAnsi" w:cstheme="minorHAnsi"/>
          <w:lang w:val="es-ES_tradnl"/>
        </w:rPr>
        <w:t>astos semanales t=7, FET</w:t>
      </w:r>
      <w:r w:rsidR="00210B79" w:rsidRPr="000D7313">
        <w:rPr>
          <w:rFonts w:asciiTheme="minorHAnsi" w:hAnsiTheme="minorHAnsi" w:cstheme="minorHAnsi"/>
        </w:rPr>
        <w:sym w:font="Symbol" w:char="F0BB"/>
      </w:r>
      <w:r w:rsidR="00210B79" w:rsidRPr="000D7313">
        <w:rPr>
          <w:rFonts w:asciiTheme="minorHAnsi" w:hAnsiTheme="minorHAnsi" w:cstheme="minorHAnsi"/>
          <w:lang w:val="es-ES_tradnl"/>
        </w:rPr>
        <w:t xml:space="preserve"> 52 </w:t>
      </w:r>
    </w:p>
    <w:p w:rsidR="006148BE" w:rsidRPr="000D7313" w:rsidRDefault="00EF3D17" w:rsidP="006148BE">
      <w:pPr>
        <w:ind w:left="709"/>
        <w:jc w:val="both"/>
        <w:rPr>
          <w:rFonts w:asciiTheme="minorHAnsi" w:hAnsiTheme="minorHAnsi" w:cstheme="minorHAnsi"/>
        </w:rPr>
      </w:pPr>
      <w:r>
        <w:rPr>
          <w:rFonts w:asciiTheme="minorHAnsi" w:hAnsiTheme="minorHAnsi" w:cstheme="minorHAnsi"/>
        </w:rPr>
        <w:lastRenderedPageBreak/>
        <w:t>G</w:t>
      </w:r>
      <w:r w:rsidR="006148BE" w:rsidRPr="000D7313">
        <w:rPr>
          <w:rFonts w:asciiTheme="minorHAnsi" w:hAnsiTheme="minorHAnsi" w:cstheme="minorHAnsi"/>
        </w:rPr>
        <w:t xml:space="preserve">astos mensuales t=30, FET </w:t>
      </w:r>
      <w:r w:rsidR="006148BE" w:rsidRPr="000D7313">
        <w:rPr>
          <w:rFonts w:asciiTheme="minorHAnsi" w:hAnsiTheme="minorHAnsi" w:cstheme="minorHAnsi"/>
        </w:rPr>
        <w:sym w:font="Symbol" w:char="F0BB"/>
      </w:r>
      <w:r w:rsidR="006148BE" w:rsidRPr="000D7313">
        <w:rPr>
          <w:rFonts w:asciiTheme="minorHAnsi" w:hAnsiTheme="minorHAnsi" w:cstheme="minorHAnsi"/>
        </w:rPr>
        <w:t>12</w:t>
      </w:r>
    </w:p>
    <w:p w:rsidR="006148BE" w:rsidRPr="000D7313" w:rsidRDefault="00EF3D17" w:rsidP="006148BE">
      <w:pPr>
        <w:ind w:left="709"/>
        <w:jc w:val="both"/>
        <w:rPr>
          <w:rFonts w:asciiTheme="minorHAnsi" w:hAnsiTheme="minorHAnsi" w:cstheme="minorHAnsi"/>
        </w:rPr>
      </w:pPr>
      <w:r>
        <w:rPr>
          <w:rFonts w:asciiTheme="minorHAnsi" w:hAnsiTheme="minorHAnsi" w:cstheme="minorHAnsi"/>
        </w:rPr>
        <w:t>G</w:t>
      </w:r>
      <w:r w:rsidR="006148BE" w:rsidRPr="000D7313">
        <w:rPr>
          <w:rFonts w:asciiTheme="minorHAnsi" w:hAnsiTheme="minorHAnsi" w:cstheme="minorHAnsi"/>
        </w:rPr>
        <w:t>astos anuales t=365, FET</w:t>
      </w:r>
      <w:r w:rsidR="006148BE" w:rsidRPr="000D7313">
        <w:rPr>
          <w:rFonts w:asciiTheme="minorHAnsi" w:hAnsiTheme="minorHAnsi" w:cstheme="minorHAnsi"/>
        </w:rPr>
        <w:sym w:font="Symbol" w:char="F0BB"/>
      </w:r>
      <w:r w:rsidR="006148BE" w:rsidRPr="000D7313">
        <w:rPr>
          <w:rFonts w:asciiTheme="minorHAnsi" w:hAnsiTheme="minorHAnsi" w:cstheme="minorHAnsi"/>
        </w:rPr>
        <w:t xml:space="preserve"> 1</w:t>
      </w:r>
    </w:p>
    <w:p w:rsidR="006148BE" w:rsidRPr="000D7313" w:rsidRDefault="00EF3D17" w:rsidP="006148BE">
      <w:pPr>
        <w:ind w:left="709"/>
        <w:jc w:val="both"/>
        <w:rPr>
          <w:rFonts w:asciiTheme="minorHAnsi" w:hAnsiTheme="minorHAnsi" w:cstheme="minorHAnsi"/>
        </w:rPr>
      </w:pPr>
      <w:r>
        <w:rPr>
          <w:rFonts w:asciiTheme="minorHAnsi" w:hAnsiTheme="minorHAnsi" w:cstheme="minorHAnsi"/>
        </w:rPr>
        <w:t>G</w:t>
      </w:r>
      <w:r w:rsidR="006148BE" w:rsidRPr="000D7313">
        <w:rPr>
          <w:rFonts w:asciiTheme="minorHAnsi" w:hAnsiTheme="minorHAnsi" w:cstheme="minorHAnsi"/>
        </w:rPr>
        <w:t>astos de último recibo, FET=nº de veces que pagado el recibo en los últimos doce meses</w:t>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t xml:space="preserve">Por otra parte, se utilizan </w:t>
      </w:r>
      <w:r w:rsidRPr="000D7313">
        <w:rPr>
          <w:rFonts w:asciiTheme="minorHAnsi" w:hAnsiTheme="minorHAnsi" w:cstheme="minorHAnsi"/>
          <w:b/>
          <w:bCs/>
        </w:rPr>
        <w:t>factores de elevación espacial</w:t>
      </w:r>
      <w:r w:rsidRPr="000D7313">
        <w:rPr>
          <w:rFonts w:asciiTheme="minorHAnsi" w:hAnsiTheme="minorHAnsi" w:cstheme="minorHAnsi"/>
        </w:rPr>
        <w:t xml:space="preserve"> para elevar a la población los datos </w:t>
      </w:r>
      <w:proofErr w:type="spellStart"/>
      <w:r w:rsidRPr="000D7313">
        <w:rPr>
          <w:rFonts w:asciiTheme="minorHAnsi" w:hAnsiTheme="minorHAnsi" w:cstheme="minorHAnsi"/>
        </w:rPr>
        <w:t>muestrales</w:t>
      </w:r>
      <w:proofErr w:type="spellEnd"/>
      <w:r w:rsidRPr="000D7313">
        <w:rPr>
          <w:rFonts w:asciiTheme="minorHAnsi" w:hAnsiTheme="minorHAnsi" w:cstheme="minorHAnsi"/>
        </w:rPr>
        <w:t xml:space="preserve">, de forma que el factor de elevación espacial de un hogar de la muestra es el número de hogares de la población al que representa ese hogar </w:t>
      </w:r>
      <w:proofErr w:type="spellStart"/>
      <w:r w:rsidRPr="000D7313">
        <w:rPr>
          <w:rFonts w:asciiTheme="minorHAnsi" w:hAnsiTheme="minorHAnsi" w:cstheme="minorHAnsi"/>
        </w:rPr>
        <w:t>muestral</w:t>
      </w:r>
      <w:proofErr w:type="spellEnd"/>
      <w:r w:rsidRPr="000D7313">
        <w:rPr>
          <w:rFonts w:asciiTheme="minorHAnsi" w:hAnsiTheme="minorHAnsi" w:cstheme="minorHAnsi"/>
        </w:rPr>
        <w:t>.</w:t>
      </w:r>
    </w:p>
    <w:p w:rsidR="006148BE" w:rsidRPr="000D7313" w:rsidRDefault="006148BE" w:rsidP="006148BE">
      <w:pPr>
        <w:jc w:val="both"/>
        <w:rPr>
          <w:rFonts w:asciiTheme="minorHAnsi" w:hAnsiTheme="minorHAnsi" w:cstheme="minorHAnsi"/>
        </w:rPr>
      </w:pPr>
      <w:r w:rsidRPr="000D7313">
        <w:rPr>
          <w:rFonts w:asciiTheme="minorHAnsi" w:hAnsiTheme="minorHAnsi" w:cstheme="minorHAnsi"/>
        </w:rPr>
        <w:br w:type="page"/>
      </w:r>
    </w:p>
    <w:p w:rsidR="006148BE" w:rsidRPr="000D7313" w:rsidRDefault="006148BE" w:rsidP="006148BE">
      <w:pPr>
        <w:jc w:val="both"/>
        <w:rPr>
          <w:rFonts w:asciiTheme="minorHAnsi" w:hAnsiTheme="minorHAnsi" w:cstheme="minorHAnsi"/>
        </w:rPr>
      </w:pPr>
    </w:p>
    <w:p w:rsidR="006148BE" w:rsidRPr="000D7313" w:rsidRDefault="006148BE" w:rsidP="006148BE">
      <w:pPr>
        <w:jc w:val="both"/>
        <w:rPr>
          <w:rFonts w:asciiTheme="minorHAnsi" w:hAnsiTheme="minorHAnsi" w:cstheme="minorHAnsi"/>
        </w:rPr>
      </w:pPr>
    </w:p>
    <w:p w:rsidR="006148BE" w:rsidRPr="000D7313" w:rsidRDefault="006148BE" w:rsidP="006148BE">
      <w:pPr>
        <w:pStyle w:val="linea"/>
        <w:rPr>
          <w:rFonts w:asciiTheme="minorHAnsi" w:hAnsiTheme="minorHAnsi" w:cstheme="minorHAnsi"/>
        </w:rPr>
      </w:pPr>
    </w:p>
    <w:p w:rsidR="006148BE" w:rsidRPr="000D7313" w:rsidRDefault="006148BE" w:rsidP="006148BE">
      <w:pPr>
        <w:pStyle w:val="Textoindependiente2"/>
        <w:jc w:val="both"/>
        <w:rPr>
          <w:rFonts w:asciiTheme="minorHAnsi" w:hAnsiTheme="minorHAnsi" w:cstheme="minorHAnsi"/>
          <w:b/>
          <w:sz w:val="40"/>
        </w:rPr>
      </w:pPr>
      <w:r w:rsidRPr="000D7313">
        <w:rPr>
          <w:rFonts w:asciiTheme="minorHAnsi" w:hAnsiTheme="minorHAnsi" w:cstheme="minorHAnsi"/>
          <w:b/>
          <w:sz w:val="40"/>
        </w:rPr>
        <w:t>5. Recomendaciones en las estimaciones por CCAA o según el cruce de varias variables</w:t>
      </w:r>
    </w:p>
    <w:p w:rsidR="006148BE" w:rsidRPr="000D7313" w:rsidRDefault="006148BE" w:rsidP="006148BE">
      <w:pPr>
        <w:pStyle w:val="Textoindependiente2"/>
        <w:jc w:val="both"/>
        <w:rPr>
          <w:rFonts w:asciiTheme="minorHAnsi" w:hAnsiTheme="minorHAnsi" w:cstheme="minorHAnsi"/>
          <w:b/>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t xml:space="preserve">En la actual encuesta el nivel de desagregación funcional de las estimaciones de gasto varía según el grado de desagregación geográfica, de forma que para el </w:t>
      </w:r>
      <w:r w:rsidRPr="000D7313">
        <w:rPr>
          <w:rFonts w:asciiTheme="minorHAnsi" w:hAnsiTheme="minorHAnsi" w:cstheme="minorHAnsi"/>
          <w:b/>
          <w:sz w:val="22"/>
        </w:rPr>
        <w:t>conjunto nacional se alcanzará una desagregación funcional máxima de cinco dígitos de la ECOICOP</w:t>
      </w:r>
      <w:r w:rsidRPr="000D7313">
        <w:rPr>
          <w:rFonts w:asciiTheme="minorHAnsi" w:hAnsiTheme="minorHAnsi" w:cstheme="minorHAnsi"/>
          <w:bCs/>
          <w:sz w:val="22"/>
        </w:rPr>
        <w:t xml:space="preserve">, mientras que para las </w:t>
      </w:r>
      <w:r w:rsidRPr="000D7313">
        <w:rPr>
          <w:rFonts w:asciiTheme="minorHAnsi" w:hAnsiTheme="minorHAnsi" w:cstheme="minorHAnsi"/>
          <w:b/>
          <w:sz w:val="22"/>
        </w:rPr>
        <w:t>comunidades autónomas, el máximo nivel de desagregación funcional será de cuatro dígitos</w:t>
      </w:r>
      <w:r w:rsidRPr="000D7313">
        <w:rPr>
          <w:rFonts w:asciiTheme="minorHAnsi" w:hAnsiTheme="minorHAnsi" w:cstheme="minorHAnsi"/>
          <w:bCs/>
          <w:sz w:val="22"/>
        </w:rPr>
        <w:t xml:space="preserve">. Sobre esta base y teniendo en cuenta el resto de objetivos que se han llamado objetivos prioritarios de la encuesta, se estableció el tamaño </w:t>
      </w:r>
      <w:proofErr w:type="spellStart"/>
      <w:r w:rsidRPr="000D7313">
        <w:rPr>
          <w:rFonts w:asciiTheme="minorHAnsi" w:hAnsiTheme="minorHAnsi" w:cstheme="minorHAnsi"/>
          <w:bCs/>
          <w:sz w:val="22"/>
        </w:rPr>
        <w:t>muestral</w:t>
      </w:r>
      <w:proofErr w:type="spellEnd"/>
      <w:r w:rsidRPr="000D7313">
        <w:rPr>
          <w:rFonts w:asciiTheme="minorHAnsi" w:hAnsiTheme="minorHAnsi" w:cstheme="minorHAnsi"/>
          <w:bCs/>
          <w:sz w:val="22"/>
        </w:rPr>
        <w:t xml:space="preserve"> necesario para cumplir con dichas desagregaciones.</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t xml:space="preserve">De lo anterior se deduce que queda fuera de los objetivos de la encuesta la estimación del gasto a 5 dígitos para cada comunidad autónoma. Además, la discordancia entre el tamaño </w:t>
      </w:r>
      <w:proofErr w:type="spellStart"/>
      <w:r w:rsidRPr="000D7313">
        <w:rPr>
          <w:rFonts w:asciiTheme="minorHAnsi" w:hAnsiTheme="minorHAnsi" w:cstheme="minorHAnsi"/>
          <w:bCs/>
          <w:sz w:val="22"/>
        </w:rPr>
        <w:t>muestral</w:t>
      </w:r>
      <w:proofErr w:type="spellEnd"/>
      <w:r w:rsidRPr="000D7313">
        <w:rPr>
          <w:rFonts w:asciiTheme="minorHAnsi" w:hAnsiTheme="minorHAnsi" w:cstheme="minorHAnsi"/>
          <w:bCs/>
          <w:sz w:val="22"/>
        </w:rPr>
        <w:t xml:space="preserve"> y la obtención de estimaciones con más desagregación de la prevista en los objetivos de la encuesta podría llevar a interpretaciones de los resultados erróneas, ya que la falta de representatividad y el escaso número de observaciones </w:t>
      </w:r>
      <w:proofErr w:type="spellStart"/>
      <w:r w:rsidRPr="000D7313">
        <w:rPr>
          <w:rFonts w:asciiTheme="minorHAnsi" w:hAnsiTheme="minorHAnsi" w:cstheme="minorHAnsi"/>
          <w:bCs/>
          <w:sz w:val="22"/>
        </w:rPr>
        <w:t>muestrales</w:t>
      </w:r>
      <w:proofErr w:type="spellEnd"/>
      <w:r w:rsidRPr="000D7313">
        <w:rPr>
          <w:rFonts w:asciiTheme="minorHAnsi" w:hAnsiTheme="minorHAnsi" w:cstheme="minorHAnsi"/>
          <w:bCs/>
          <w:sz w:val="22"/>
        </w:rPr>
        <w:t xml:space="preserve"> pueden provocar altos errores de muestreo.</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
          <w:sz w:val="22"/>
        </w:rPr>
      </w:pPr>
      <w:r w:rsidRPr="000D7313">
        <w:rPr>
          <w:rFonts w:asciiTheme="minorHAnsi" w:hAnsiTheme="minorHAnsi" w:cstheme="minorHAnsi"/>
          <w:bCs/>
          <w:sz w:val="22"/>
        </w:rPr>
        <w:t xml:space="preserve">Es por ello que, </w:t>
      </w:r>
      <w:r w:rsidRPr="000D7313">
        <w:rPr>
          <w:rFonts w:asciiTheme="minorHAnsi" w:hAnsiTheme="minorHAnsi" w:cstheme="minorHAnsi"/>
          <w:b/>
          <w:sz w:val="22"/>
        </w:rPr>
        <w:t>en el manejo de los ficheros por parte de los usuarios, las estimaciones a 5 dígitos deben realizarse exclusivamente para el total nacional, mientras que las estimaciones por comunidad autónoma deberán hacerse, como máximo, a un nivel de desagregación menor, es decir, a 4 dígitos.</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t xml:space="preserve">Por otra parte, tanto en el fichero de hogar como en el de miembros del hogar se incorporan variables que permiten estudiar el comportamiento frente al gasto de determinados colectivos de interés como pueden ser los mayores, los jóvenes, los hogares unipersonales, con niños, los hogares según ocupación del sustentador principal, etc. Estos estudios se pueden plantear para el total nacional o a nivel de comunidad autónoma. </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t xml:space="preserve">De nuevo </w:t>
      </w:r>
      <w:r w:rsidRPr="000D7313">
        <w:rPr>
          <w:rFonts w:asciiTheme="minorHAnsi" w:hAnsiTheme="minorHAnsi" w:cstheme="minorHAnsi"/>
          <w:b/>
          <w:sz w:val="22"/>
        </w:rPr>
        <w:t xml:space="preserve">por razones de tamaño </w:t>
      </w:r>
      <w:proofErr w:type="spellStart"/>
      <w:r w:rsidRPr="000D7313">
        <w:rPr>
          <w:rFonts w:asciiTheme="minorHAnsi" w:hAnsiTheme="minorHAnsi" w:cstheme="minorHAnsi"/>
          <w:b/>
          <w:sz w:val="22"/>
        </w:rPr>
        <w:t>muestral</w:t>
      </w:r>
      <w:proofErr w:type="spellEnd"/>
      <w:r w:rsidRPr="000D7313">
        <w:rPr>
          <w:rFonts w:asciiTheme="minorHAnsi" w:hAnsiTheme="minorHAnsi" w:cstheme="minorHAnsi"/>
          <w:b/>
          <w:sz w:val="22"/>
        </w:rPr>
        <w:t xml:space="preserve"> en general se incorporan en el fichero dos variables de clasificación, la variable normal para las estimaciones sobre el total nacional, y la reducida para las estimaciones por comunidad autónoma</w:t>
      </w:r>
      <w:r w:rsidRPr="000D7313">
        <w:rPr>
          <w:rFonts w:asciiTheme="minorHAnsi" w:hAnsiTheme="minorHAnsi" w:cstheme="minorHAnsi"/>
          <w:bCs/>
          <w:sz w:val="22"/>
        </w:rPr>
        <w:t xml:space="preserve">. Por ejemplo, para el estudio del comportamiento frente al nivel de gasto de los hogares según su tipología para una comunidad autónoma determinada se recomienda, por ejemplo, el uso de la variable TIPOHOGAR8 (4 categorías), clasificación reducida de la variable TIPHOGAR1 (12 categorías, para algunas de las cuales puede ocurrir que el tamaño </w:t>
      </w:r>
      <w:proofErr w:type="spellStart"/>
      <w:r w:rsidRPr="000D7313">
        <w:rPr>
          <w:rFonts w:asciiTheme="minorHAnsi" w:hAnsiTheme="minorHAnsi" w:cstheme="minorHAnsi"/>
          <w:bCs/>
          <w:sz w:val="22"/>
        </w:rPr>
        <w:t>muestral</w:t>
      </w:r>
      <w:proofErr w:type="spellEnd"/>
      <w:r w:rsidRPr="000D7313">
        <w:rPr>
          <w:rFonts w:asciiTheme="minorHAnsi" w:hAnsiTheme="minorHAnsi" w:cstheme="minorHAnsi"/>
          <w:bCs/>
          <w:sz w:val="22"/>
        </w:rPr>
        <w:t xml:space="preserve"> en la comunidad autónoma no sea lo suficientemente representativo), mientras que para realizar el mismo estudio sobre el total nacional sería válido utilizar cualquiera de las once tipologías de hogar incluidas en el fichero.</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t>Lo mismo ocurre en estimaciones sobre el total nacional en las que se cruzan varias variables, en estos casos también se recomienda el uso de las variables reducidas.</w:t>
      </w:r>
    </w:p>
    <w:p w:rsidR="006148BE" w:rsidRPr="000D7313" w:rsidRDefault="006148BE" w:rsidP="006148BE">
      <w:pPr>
        <w:pStyle w:val="Textoindependiente2"/>
        <w:jc w:val="both"/>
        <w:rPr>
          <w:rFonts w:asciiTheme="minorHAnsi" w:hAnsiTheme="minorHAnsi" w:cstheme="minorHAnsi"/>
          <w:bCs/>
          <w:sz w:val="22"/>
        </w:rPr>
      </w:pPr>
    </w:p>
    <w:p w:rsidR="006148BE" w:rsidRPr="000D7313" w:rsidRDefault="006148BE" w:rsidP="006148BE">
      <w:pPr>
        <w:pStyle w:val="Textoindependiente2"/>
        <w:jc w:val="both"/>
        <w:rPr>
          <w:rFonts w:asciiTheme="minorHAnsi" w:hAnsiTheme="minorHAnsi" w:cstheme="minorHAnsi"/>
          <w:bCs/>
          <w:sz w:val="22"/>
        </w:rPr>
      </w:pPr>
      <w:r w:rsidRPr="000D7313">
        <w:rPr>
          <w:rFonts w:asciiTheme="minorHAnsi" w:hAnsiTheme="minorHAnsi" w:cstheme="minorHAnsi"/>
          <w:bCs/>
          <w:sz w:val="22"/>
        </w:rPr>
        <w:lastRenderedPageBreak/>
        <w:t xml:space="preserve">En cualquier caso, siempre es fundamental estudiar el número de hogares </w:t>
      </w:r>
      <w:proofErr w:type="spellStart"/>
      <w:r w:rsidRPr="000D7313">
        <w:rPr>
          <w:rFonts w:asciiTheme="minorHAnsi" w:hAnsiTheme="minorHAnsi" w:cstheme="minorHAnsi"/>
          <w:bCs/>
          <w:sz w:val="22"/>
        </w:rPr>
        <w:t>muestrales</w:t>
      </w:r>
      <w:proofErr w:type="spellEnd"/>
      <w:r w:rsidRPr="000D7313">
        <w:rPr>
          <w:rFonts w:asciiTheme="minorHAnsi" w:hAnsiTheme="minorHAnsi" w:cstheme="minorHAnsi"/>
          <w:bCs/>
          <w:sz w:val="22"/>
        </w:rPr>
        <w:t xml:space="preserve"> a través de los cuales se obtienen las diferentes estimaciones para asegurar la consistencia de las mismas, ya que lo contrario podría llevar a estimaciones con un alto grado de imprecisión.</w:t>
      </w:r>
    </w:p>
    <w:p w:rsidR="006148BE" w:rsidRPr="000D7313" w:rsidRDefault="006148BE" w:rsidP="006148BE">
      <w:pPr>
        <w:pStyle w:val="Textoindependiente2"/>
        <w:jc w:val="both"/>
        <w:rPr>
          <w:rFonts w:asciiTheme="minorHAnsi" w:hAnsiTheme="minorHAnsi" w:cstheme="minorHAnsi"/>
          <w:bCs/>
          <w:sz w:val="22"/>
        </w:rPr>
      </w:pPr>
    </w:p>
    <w:p w:rsidR="006148BE" w:rsidRPr="00201CDB" w:rsidRDefault="006148BE" w:rsidP="006148BE">
      <w:pPr>
        <w:jc w:val="both"/>
      </w:pPr>
    </w:p>
    <w:p w:rsidR="006148BE" w:rsidRPr="00201CDB" w:rsidRDefault="006148BE" w:rsidP="006148BE">
      <w:pPr>
        <w:jc w:val="both"/>
      </w:pPr>
    </w:p>
    <w:p w:rsidR="006148BE" w:rsidRPr="00201CDB" w:rsidRDefault="006148BE" w:rsidP="006148BE">
      <w:pPr>
        <w:jc w:val="both"/>
        <w:sectPr w:rsidR="006148BE" w:rsidRPr="00201CDB">
          <w:footnotePr>
            <w:numRestart w:val="eachPage"/>
          </w:footnotePr>
          <w:type w:val="continuous"/>
          <w:pgSz w:w="11906" w:h="16838"/>
          <w:pgMar w:top="2552" w:right="1701" w:bottom="1417" w:left="1701" w:header="720" w:footer="720" w:gutter="0"/>
          <w:cols w:space="720"/>
        </w:sectPr>
      </w:pPr>
    </w:p>
    <w:p w:rsidR="006148BE" w:rsidRPr="00201CDB" w:rsidRDefault="006148BE" w:rsidP="006148BE">
      <w:pPr>
        <w:pStyle w:val="linea"/>
        <w:ind w:right="14274"/>
      </w:pPr>
    </w:p>
    <w:p w:rsidR="006148BE" w:rsidRPr="00201CDB" w:rsidRDefault="006148BE" w:rsidP="006148BE">
      <w:pPr>
        <w:pStyle w:val="Textoindependiente2"/>
        <w:jc w:val="both"/>
        <w:rPr>
          <w:b/>
          <w:sz w:val="40"/>
        </w:rPr>
      </w:pPr>
      <w:r w:rsidRPr="00201CDB">
        <w:rPr>
          <w:b/>
          <w:sz w:val="40"/>
        </w:rPr>
        <w:t>6. Valores válidos de las variables.</w:t>
      </w:r>
    </w:p>
    <w:p w:rsidR="006148BE" w:rsidRPr="00201CDB" w:rsidRDefault="006148BE" w:rsidP="006148BE">
      <w:pPr>
        <w:pStyle w:val="Textoindependiente2"/>
        <w:jc w:val="both"/>
      </w:pPr>
    </w:p>
    <w:p w:rsidR="006148BE" w:rsidRPr="00201CDB" w:rsidRDefault="006148BE" w:rsidP="006148BE">
      <w:pPr>
        <w:pStyle w:val="Textoindependiente2"/>
        <w:jc w:val="both"/>
      </w:pPr>
    </w:p>
    <w:p w:rsidR="006148BE" w:rsidRPr="00201CDB" w:rsidRDefault="006148BE" w:rsidP="006148BE">
      <w:pPr>
        <w:pStyle w:val="Textoindependiente2"/>
        <w:jc w:val="both"/>
      </w:pPr>
    </w:p>
    <w:p w:rsidR="0081702F" w:rsidRDefault="006148BE" w:rsidP="000D7313">
      <w:pPr>
        <w:pStyle w:val="Textoindependiente2"/>
        <w:ind w:right="2509"/>
        <w:jc w:val="both"/>
      </w:pPr>
      <w:r w:rsidRPr="00201CDB">
        <w:rPr>
          <w:b/>
          <w:bCs/>
          <w:u w:val="single"/>
        </w:rPr>
        <w:t>Nota:</w:t>
      </w:r>
      <w:r w:rsidRPr="00201CDB">
        <w:t xml:space="preserve"> </w:t>
      </w:r>
    </w:p>
    <w:p w:rsidR="0081702F" w:rsidRDefault="0081702F" w:rsidP="000D7313">
      <w:pPr>
        <w:pStyle w:val="Textoindependiente2"/>
        <w:ind w:right="2509"/>
        <w:jc w:val="both"/>
      </w:pPr>
    </w:p>
    <w:p w:rsidR="0081702F" w:rsidRPr="000D7313" w:rsidRDefault="000E3EBC" w:rsidP="000D7313">
      <w:pPr>
        <w:pStyle w:val="Textoindependiente2"/>
        <w:ind w:right="2509"/>
        <w:rPr>
          <w:rFonts w:asciiTheme="minorHAnsi" w:hAnsiTheme="minorHAnsi" w:cstheme="minorHAnsi"/>
          <w:iCs/>
          <w:color w:val="000000"/>
          <w:szCs w:val="24"/>
          <w:shd w:val="clear" w:color="auto" w:fill="FDFDFD"/>
          <w:lang w:val="es-ES_tradnl"/>
        </w:rPr>
      </w:pPr>
      <w:r w:rsidRPr="000D7313">
        <w:rPr>
          <w:rFonts w:asciiTheme="minorHAnsi" w:hAnsiTheme="minorHAnsi" w:cstheme="minorHAnsi"/>
          <w:iCs/>
          <w:color w:val="000000"/>
          <w:szCs w:val="24"/>
          <w:shd w:val="clear" w:color="auto" w:fill="FDFDFD"/>
          <w:lang w:val="es-ES_tradnl"/>
        </w:rPr>
        <w:t>E</w:t>
      </w:r>
      <w:r w:rsidR="0081702F" w:rsidRPr="000D7313">
        <w:rPr>
          <w:rFonts w:asciiTheme="minorHAnsi" w:hAnsiTheme="minorHAnsi" w:cstheme="minorHAnsi"/>
          <w:iCs/>
          <w:color w:val="000000"/>
          <w:szCs w:val="24"/>
          <w:shd w:val="clear" w:color="auto" w:fill="FDFDFD"/>
          <w:lang w:val="es-ES_tradnl"/>
        </w:rPr>
        <w:t xml:space="preserve">n 2024 se ha incorporado a la EPF la nueva Clasificación Internacional de Consumo de Naciones Unidas denominada </w:t>
      </w:r>
      <w:r>
        <w:rPr>
          <w:rFonts w:asciiTheme="minorHAnsi" w:hAnsiTheme="minorHAnsi" w:cstheme="minorHAnsi"/>
          <w:iCs/>
          <w:color w:val="000000"/>
          <w:szCs w:val="24"/>
          <w:shd w:val="clear" w:color="auto" w:fill="FDFDFD"/>
          <w:lang w:val="es-ES_tradnl"/>
        </w:rPr>
        <w:t>C</w:t>
      </w:r>
      <w:r w:rsidR="0081702F" w:rsidRPr="000D7313">
        <w:rPr>
          <w:rFonts w:asciiTheme="minorHAnsi" w:hAnsiTheme="minorHAnsi" w:cstheme="minorHAnsi"/>
          <w:iCs/>
          <w:color w:val="000000"/>
          <w:szCs w:val="24"/>
          <w:shd w:val="clear" w:color="auto" w:fill="FDFDFD"/>
          <w:lang w:val="es-ES_tradnl"/>
        </w:rPr>
        <w:t>OICOP 2018</w:t>
      </w:r>
      <w:r w:rsidR="0081702F" w:rsidRPr="000D7313">
        <w:rPr>
          <w:rFonts w:asciiTheme="minorHAnsi" w:hAnsiTheme="minorHAnsi" w:cstheme="minorHAnsi"/>
          <w:szCs w:val="24"/>
          <w:lang w:val="es-ES_tradnl"/>
        </w:rPr>
        <w:t xml:space="preserve"> (</w:t>
      </w:r>
      <w:proofErr w:type="spellStart"/>
      <w:r w:rsidR="0081702F" w:rsidRPr="000D7313">
        <w:rPr>
          <w:rFonts w:asciiTheme="minorHAnsi" w:hAnsiTheme="minorHAnsi" w:cstheme="minorHAnsi"/>
          <w:szCs w:val="24"/>
          <w:lang w:val="es-ES_tradnl"/>
        </w:rPr>
        <w:t>Classification</w:t>
      </w:r>
      <w:proofErr w:type="spellEnd"/>
      <w:r w:rsidR="0081702F" w:rsidRPr="000D7313">
        <w:rPr>
          <w:rFonts w:asciiTheme="minorHAnsi" w:hAnsiTheme="minorHAnsi" w:cstheme="minorHAnsi"/>
          <w:szCs w:val="24"/>
          <w:lang w:val="es-ES_tradnl"/>
        </w:rPr>
        <w:t xml:space="preserve"> of Individual </w:t>
      </w:r>
      <w:proofErr w:type="spellStart"/>
      <w:r w:rsidR="0081702F" w:rsidRPr="000D7313">
        <w:rPr>
          <w:rFonts w:asciiTheme="minorHAnsi" w:hAnsiTheme="minorHAnsi" w:cstheme="minorHAnsi"/>
          <w:szCs w:val="24"/>
          <w:lang w:val="es-ES_tradnl"/>
        </w:rPr>
        <w:t>Consumption</w:t>
      </w:r>
      <w:proofErr w:type="spellEnd"/>
      <w:r w:rsidR="0081702F" w:rsidRPr="000D7313">
        <w:rPr>
          <w:rFonts w:asciiTheme="minorHAnsi" w:hAnsiTheme="minorHAnsi" w:cstheme="minorHAnsi"/>
          <w:szCs w:val="24"/>
          <w:lang w:val="es-ES_tradnl"/>
        </w:rPr>
        <w:t xml:space="preserve"> </w:t>
      </w:r>
      <w:proofErr w:type="spellStart"/>
      <w:r w:rsidR="0081702F" w:rsidRPr="000D7313">
        <w:rPr>
          <w:rFonts w:asciiTheme="minorHAnsi" w:hAnsiTheme="minorHAnsi" w:cstheme="minorHAnsi"/>
          <w:szCs w:val="24"/>
          <w:lang w:val="es-ES_tradnl"/>
        </w:rPr>
        <w:t>by</w:t>
      </w:r>
      <w:proofErr w:type="spellEnd"/>
      <w:r w:rsidR="0081702F" w:rsidRPr="000D7313">
        <w:rPr>
          <w:rFonts w:asciiTheme="minorHAnsi" w:hAnsiTheme="minorHAnsi" w:cstheme="minorHAnsi"/>
          <w:szCs w:val="24"/>
          <w:lang w:val="es-ES_tradnl"/>
        </w:rPr>
        <w:t xml:space="preserve"> </w:t>
      </w:r>
      <w:proofErr w:type="spellStart"/>
      <w:r w:rsidR="0081702F" w:rsidRPr="000D7313">
        <w:rPr>
          <w:rFonts w:asciiTheme="minorHAnsi" w:hAnsiTheme="minorHAnsi" w:cstheme="minorHAnsi"/>
          <w:szCs w:val="24"/>
          <w:lang w:val="es-ES_tradnl"/>
        </w:rPr>
        <w:t>Purpose</w:t>
      </w:r>
      <w:proofErr w:type="spellEnd"/>
      <w:r w:rsidR="0081702F" w:rsidRPr="000D7313">
        <w:rPr>
          <w:rFonts w:asciiTheme="minorHAnsi" w:hAnsiTheme="minorHAnsi" w:cstheme="minorHAnsi"/>
          <w:szCs w:val="24"/>
          <w:lang w:val="es-ES_tradnl"/>
        </w:rPr>
        <w:t>)</w:t>
      </w:r>
      <w:proofErr w:type="gramStart"/>
      <w:r w:rsidR="0081702F" w:rsidRPr="000D7313">
        <w:rPr>
          <w:rFonts w:asciiTheme="minorHAnsi" w:hAnsiTheme="minorHAnsi" w:cstheme="minorHAnsi"/>
          <w:szCs w:val="24"/>
          <w:lang w:val="es-ES_tradnl"/>
        </w:rPr>
        <w:t>,</w:t>
      </w:r>
      <w:r w:rsidR="0081702F" w:rsidRPr="000D7313">
        <w:rPr>
          <w:rFonts w:asciiTheme="minorHAnsi" w:hAnsiTheme="minorHAnsi" w:cstheme="minorHAnsi"/>
          <w:iCs/>
          <w:color w:val="000000"/>
          <w:szCs w:val="24"/>
          <w:shd w:val="clear" w:color="auto" w:fill="FDFDFD"/>
          <w:lang w:val="es-ES_tradnl"/>
        </w:rPr>
        <w:t>.</w:t>
      </w:r>
      <w:proofErr w:type="gramEnd"/>
    </w:p>
    <w:p w:rsidR="0081702F" w:rsidRPr="000D7313" w:rsidRDefault="0081702F" w:rsidP="000D7313">
      <w:pPr>
        <w:pStyle w:val="Textoindependiente2"/>
        <w:ind w:right="2509"/>
        <w:rPr>
          <w:rFonts w:asciiTheme="minorHAnsi" w:hAnsiTheme="minorHAnsi" w:cstheme="minorHAnsi"/>
          <w:iCs/>
          <w:color w:val="000000"/>
          <w:szCs w:val="24"/>
          <w:shd w:val="clear" w:color="auto" w:fill="FDFDFD"/>
          <w:lang w:val="es-ES_tradnl"/>
        </w:rPr>
      </w:pPr>
    </w:p>
    <w:p w:rsidR="0081702F" w:rsidRPr="000D7313" w:rsidRDefault="0081702F" w:rsidP="000D7313">
      <w:pPr>
        <w:pStyle w:val="Textoindependiente2"/>
        <w:ind w:right="2509"/>
        <w:rPr>
          <w:rFonts w:asciiTheme="minorHAnsi" w:hAnsiTheme="minorHAnsi" w:cstheme="minorHAnsi"/>
          <w:szCs w:val="24"/>
        </w:rPr>
      </w:pPr>
      <w:r w:rsidRPr="000D7313">
        <w:rPr>
          <w:rFonts w:asciiTheme="minorHAnsi" w:hAnsiTheme="minorHAnsi" w:cstheme="minorHAnsi"/>
          <w:iCs/>
          <w:color w:val="000000"/>
          <w:szCs w:val="24"/>
          <w:shd w:val="clear" w:color="auto" w:fill="FDFDFD"/>
          <w:lang w:val="es-ES_tradnl"/>
        </w:rPr>
        <w:t>En la recogida se ha utilizado una clasificación ampliada COICOP 2018/Recogida. En la tabulación se utiliza tanto la COICOP 2018 de NU como una nueva clasificación COICOP 2018/EPF con el objetivo de agrupar la información para que sea más consistente.</w:t>
      </w:r>
    </w:p>
    <w:p w:rsidR="006148BE" w:rsidRPr="000D7313" w:rsidRDefault="006148BE" w:rsidP="000D7313">
      <w:pPr>
        <w:pStyle w:val="Textoindependiente2"/>
        <w:rPr>
          <w:rFonts w:asciiTheme="minorHAnsi" w:hAnsiTheme="minorHAnsi" w:cstheme="minorHAnsi"/>
          <w:szCs w:val="24"/>
        </w:rPr>
      </w:pPr>
    </w:p>
    <w:p w:rsidR="0081702F" w:rsidRPr="000D7313" w:rsidRDefault="0081702F" w:rsidP="000D7313">
      <w:pPr>
        <w:rPr>
          <w:rFonts w:asciiTheme="minorHAnsi" w:hAnsiTheme="minorHAnsi" w:cstheme="minorHAnsi"/>
          <w:b/>
          <w:sz w:val="24"/>
          <w:szCs w:val="24"/>
        </w:rPr>
      </w:pPr>
      <w:r w:rsidRPr="000D7313">
        <w:rPr>
          <w:rFonts w:asciiTheme="minorHAnsi" w:hAnsiTheme="minorHAnsi" w:cstheme="minorHAnsi"/>
          <w:b/>
          <w:sz w:val="24"/>
          <w:szCs w:val="24"/>
        </w:rPr>
        <w:t xml:space="preserve">Para ofrecer el máximo desglose de la información a los usuarios de los </w:t>
      </w:r>
      <w:proofErr w:type="spellStart"/>
      <w:r w:rsidRPr="000D7313">
        <w:rPr>
          <w:rFonts w:asciiTheme="minorHAnsi" w:hAnsiTheme="minorHAnsi" w:cstheme="minorHAnsi"/>
          <w:b/>
          <w:sz w:val="24"/>
          <w:szCs w:val="24"/>
        </w:rPr>
        <w:t>microdatos</w:t>
      </w:r>
      <w:proofErr w:type="spellEnd"/>
      <w:r w:rsidRPr="000D7313">
        <w:rPr>
          <w:rFonts w:asciiTheme="minorHAnsi" w:hAnsiTheme="minorHAnsi" w:cstheme="minorHAnsi"/>
          <w:b/>
          <w:sz w:val="24"/>
          <w:szCs w:val="24"/>
        </w:rPr>
        <w:t>, los ficheros se han construido</w:t>
      </w:r>
    </w:p>
    <w:p w:rsidR="0081702F" w:rsidRPr="000D7313" w:rsidRDefault="0081702F" w:rsidP="000D7313">
      <w:pPr>
        <w:rPr>
          <w:rFonts w:asciiTheme="minorHAnsi" w:hAnsiTheme="minorHAnsi" w:cstheme="minorHAnsi"/>
          <w:sz w:val="24"/>
          <w:szCs w:val="24"/>
        </w:rPr>
      </w:pPr>
      <w:proofErr w:type="gramStart"/>
      <w:r w:rsidRPr="000D7313">
        <w:rPr>
          <w:rFonts w:asciiTheme="minorHAnsi" w:hAnsiTheme="minorHAnsi" w:cstheme="minorHAnsi"/>
          <w:b/>
          <w:sz w:val="24"/>
          <w:szCs w:val="24"/>
        </w:rPr>
        <w:t>a</w:t>
      </w:r>
      <w:proofErr w:type="gramEnd"/>
      <w:r w:rsidRPr="000D7313">
        <w:rPr>
          <w:rFonts w:asciiTheme="minorHAnsi" w:hAnsiTheme="minorHAnsi" w:cstheme="minorHAnsi"/>
          <w:b/>
          <w:sz w:val="24"/>
          <w:szCs w:val="24"/>
        </w:rPr>
        <w:t xml:space="preserve"> partir de la clasificación de gastos utilizada en la recogida de la información (COICOP 2018/Recogida). </w:t>
      </w:r>
      <w:r w:rsidRPr="000D7313">
        <w:rPr>
          <w:rFonts w:asciiTheme="minorHAnsi" w:hAnsiTheme="minorHAnsi" w:cstheme="minorHAnsi"/>
          <w:sz w:val="24"/>
          <w:szCs w:val="24"/>
        </w:rPr>
        <w:t>A partir de</w:t>
      </w:r>
    </w:p>
    <w:p w:rsidR="0081702F" w:rsidRPr="000D7313" w:rsidRDefault="0081702F" w:rsidP="000D7313">
      <w:pPr>
        <w:rPr>
          <w:rFonts w:asciiTheme="minorHAnsi" w:hAnsiTheme="minorHAnsi" w:cstheme="minorHAnsi"/>
          <w:sz w:val="24"/>
          <w:szCs w:val="24"/>
        </w:rPr>
      </w:pPr>
      <w:proofErr w:type="gramStart"/>
      <w:r w:rsidRPr="000D7313">
        <w:rPr>
          <w:rFonts w:asciiTheme="minorHAnsi" w:hAnsiTheme="minorHAnsi" w:cstheme="minorHAnsi"/>
          <w:sz w:val="24"/>
          <w:szCs w:val="24"/>
        </w:rPr>
        <w:t>los</w:t>
      </w:r>
      <w:proofErr w:type="gramEnd"/>
      <w:r w:rsidRPr="000D7313">
        <w:rPr>
          <w:rFonts w:asciiTheme="minorHAnsi" w:hAnsiTheme="minorHAnsi" w:cstheme="minorHAnsi"/>
          <w:sz w:val="24"/>
          <w:szCs w:val="24"/>
        </w:rPr>
        <w:t xml:space="preserve"> códigos COICOP 2018/Recogida de los ficheros de usuario se pueden obtener las tablas publicadas en INEBASE</w:t>
      </w:r>
    </w:p>
    <w:p w:rsidR="00596C8A" w:rsidRPr="000D7313" w:rsidRDefault="0081702F" w:rsidP="000D7313">
      <w:pPr>
        <w:rPr>
          <w:rFonts w:asciiTheme="minorHAnsi" w:hAnsiTheme="minorHAnsi" w:cstheme="minorHAnsi"/>
          <w:sz w:val="24"/>
          <w:szCs w:val="24"/>
        </w:rPr>
      </w:pPr>
      <w:proofErr w:type="gramStart"/>
      <w:r w:rsidRPr="000D7313">
        <w:rPr>
          <w:rFonts w:asciiTheme="minorHAnsi" w:hAnsiTheme="minorHAnsi" w:cstheme="minorHAnsi"/>
          <w:sz w:val="24"/>
          <w:szCs w:val="24"/>
        </w:rPr>
        <w:t>utilizando</w:t>
      </w:r>
      <w:proofErr w:type="gramEnd"/>
      <w:r w:rsidRPr="000D7313">
        <w:rPr>
          <w:rFonts w:asciiTheme="minorHAnsi" w:hAnsiTheme="minorHAnsi" w:cstheme="minorHAnsi"/>
          <w:sz w:val="24"/>
          <w:szCs w:val="24"/>
        </w:rPr>
        <w:t xml:space="preserve"> un fichero de equivalencias. Hay una equivalencia para obtener la codificación COICOP 2018 (códigos </w:t>
      </w:r>
    </w:p>
    <w:p w:rsidR="0081702F" w:rsidRPr="000D7313" w:rsidRDefault="0081702F" w:rsidP="000D7313">
      <w:pPr>
        <w:rPr>
          <w:rFonts w:asciiTheme="minorHAnsi" w:hAnsiTheme="minorHAnsi" w:cstheme="minorHAnsi"/>
          <w:sz w:val="24"/>
          <w:szCs w:val="24"/>
        </w:rPr>
      </w:pPr>
      <w:proofErr w:type="gramStart"/>
      <w:r w:rsidRPr="000D7313">
        <w:rPr>
          <w:rFonts w:asciiTheme="minorHAnsi" w:hAnsiTheme="minorHAnsi" w:cstheme="minorHAnsi"/>
          <w:sz w:val="24"/>
          <w:szCs w:val="24"/>
        </w:rPr>
        <w:t>con</w:t>
      </w:r>
      <w:proofErr w:type="gramEnd"/>
      <w:r w:rsidRPr="000D7313">
        <w:rPr>
          <w:rFonts w:asciiTheme="minorHAnsi" w:hAnsiTheme="minorHAnsi" w:cstheme="minorHAnsi"/>
          <w:sz w:val="24"/>
          <w:szCs w:val="24"/>
        </w:rPr>
        <w:t xml:space="preserve"> N) y otra para la COICOP 2018/EPF (códigos con T). </w:t>
      </w:r>
    </w:p>
    <w:p w:rsidR="0081702F" w:rsidRPr="000D7313" w:rsidRDefault="0081702F" w:rsidP="000D7313">
      <w:pPr>
        <w:rPr>
          <w:rFonts w:asciiTheme="minorHAnsi" w:hAnsiTheme="minorHAnsi" w:cstheme="minorHAnsi"/>
          <w:sz w:val="24"/>
          <w:szCs w:val="24"/>
        </w:rPr>
      </w:pPr>
    </w:p>
    <w:p w:rsidR="006148BE" w:rsidRPr="00201CDB" w:rsidRDefault="006148BE" w:rsidP="006148BE">
      <w:pPr>
        <w:pStyle w:val="Textoindependiente2"/>
        <w:jc w:val="both"/>
      </w:pPr>
    </w:p>
    <w:p w:rsidR="00596C8A" w:rsidRDefault="00596C8A" w:rsidP="006148BE">
      <w:pPr>
        <w:pStyle w:val="Textoindependiente2"/>
        <w:jc w:val="both"/>
        <w:rPr>
          <w:b/>
          <w:bCs/>
          <w:sz w:val="28"/>
        </w:rPr>
      </w:pPr>
    </w:p>
    <w:p w:rsidR="006148BE" w:rsidRDefault="006148BE" w:rsidP="006148BE">
      <w:pPr>
        <w:pStyle w:val="Textoindependiente2"/>
        <w:jc w:val="both"/>
        <w:rPr>
          <w:b/>
          <w:bCs/>
          <w:sz w:val="28"/>
        </w:rPr>
      </w:pPr>
      <w:r w:rsidRPr="00201CDB">
        <w:rPr>
          <w:b/>
          <w:bCs/>
          <w:sz w:val="28"/>
        </w:rPr>
        <w:t>Fichero de hogar</w:t>
      </w:r>
    </w:p>
    <w:p w:rsidR="00596C8A" w:rsidRDefault="00596C8A" w:rsidP="006148BE">
      <w:pPr>
        <w:pStyle w:val="Textoindependiente2"/>
        <w:jc w:val="both"/>
        <w:rPr>
          <w:b/>
          <w:bCs/>
          <w:sz w:val="28"/>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INFORMACIÓN GENERAL</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Change w:id="0">
          <w:tblGrid>
            <w:gridCol w:w="1980"/>
            <w:gridCol w:w="850"/>
            <w:gridCol w:w="851"/>
            <w:gridCol w:w="6379"/>
            <w:gridCol w:w="2976"/>
          </w:tblGrid>
        </w:tblGridChange>
      </w:tblGrid>
      <w:tr w:rsidR="00596C8A"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ANOENC</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AÑO DE LA ENCUESTA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&gt;=2024</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NUMERO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SECUENCIAL QUE INDICA EL ORDEN DEL HOGAR EN EL FICHERO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00001-25000</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CLAVE</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CLAVE DE COLABORACIÓN EFECTIVA</w:t>
            </w:r>
          </w:p>
          <w:p w:rsidR="00596C8A" w:rsidRPr="00596C8A" w:rsidRDefault="00596C8A" w:rsidP="00041247">
            <w:pPr>
              <w:numPr>
                <w:ilvl w:val="0"/>
                <w:numId w:val="7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Colaborador 1er año</w:t>
            </w:r>
          </w:p>
          <w:p w:rsidR="00596C8A" w:rsidRPr="00596C8A" w:rsidRDefault="00596C8A" w:rsidP="00041247">
            <w:pPr>
              <w:numPr>
                <w:ilvl w:val="0"/>
                <w:numId w:val="74"/>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Colaborador 2º año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CLATEO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CLAVE DE COLABORACIÓN TEÓRICA</w:t>
            </w:r>
          </w:p>
          <w:p w:rsidR="00596C8A" w:rsidRPr="00596C8A" w:rsidRDefault="00596C8A" w:rsidP="00041247">
            <w:pPr>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Primer año de encuesta</w:t>
            </w:r>
          </w:p>
          <w:p w:rsidR="00596C8A" w:rsidRPr="00596C8A" w:rsidRDefault="00596C8A" w:rsidP="00041247">
            <w:pPr>
              <w:numPr>
                <w:ilvl w:val="0"/>
                <w:numId w:val="7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2: Segundo año de encuesta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CCAA</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COMUNIDAD AUTÓNOMA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 Andalucía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02: Aragón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03: Asturias, Principado de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04: Baleares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05: Canarias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06: Cantabria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07: Castilla y León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08: Castilla la Mancha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09: Cataluña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10: Comunidad Valenciana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11: Extremadura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 Galicia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13: Madrid, Comunidad de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14: Murcia, Región de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15: Navarra, Comunidad foral de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 País Vasco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17: La, Rioja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18: Ceuta</w:t>
            </w:r>
          </w:p>
          <w:p w:rsidR="00596C8A" w:rsidRPr="00596C8A" w:rsidRDefault="00596C8A" w:rsidP="00041247">
            <w:pPr>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19: Melilla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01-19</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NUTS1</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REGIÓN (NUTS 1)</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Noroeste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Noreste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Comunidad de Madrid</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Central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Este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Sur</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7: Canarias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1-7</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CAPROV</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CAPITAL DE PROVINCIA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La sección pertenece a una capital de provincia.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6: La sección no pertenece a una capital de provincia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TAMAMU</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TAMAÑO DEL MUNICIPIO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Municipio de 100.000 habitantes o más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Municipio con 50.000 habitantes o más y menos de 100.000 habitantes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Municipio con 20.000 habitantes o más y menos de 50.000 habitantes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Municipio con 10.000 habitantes o más y menos de 20.000 habitantes</w:t>
            </w:r>
          </w:p>
          <w:p w:rsidR="00596C8A" w:rsidRPr="000D7313"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5: Municipio con menos de 10.000 habitantes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1-5</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DENSIDAD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DENSIDAD DEL MUNICIPIO</w:t>
            </w:r>
          </w:p>
          <w:p w:rsidR="00596C8A" w:rsidRPr="00596C8A" w:rsidRDefault="00596C8A" w:rsidP="00041247">
            <w:pPr>
              <w:numPr>
                <w:ilvl w:val="0"/>
                <w:numId w:val="7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Zona densamente poblada</w:t>
            </w:r>
          </w:p>
          <w:p w:rsidR="00596C8A" w:rsidRPr="00596C8A" w:rsidRDefault="00596C8A" w:rsidP="00041247">
            <w:pPr>
              <w:numPr>
                <w:ilvl w:val="0"/>
                <w:numId w:val="7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Zona intermedia</w:t>
            </w:r>
          </w:p>
          <w:p w:rsidR="00596C8A" w:rsidRPr="00596C8A" w:rsidRDefault="00596C8A" w:rsidP="00041247">
            <w:pPr>
              <w:numPr>
                <w:ilvl w:val="0"/>
                <w:numId w:val="78"/>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Zona diseminada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1-3</w:t>
            </w:r>
          </w:p>
        </w:tc>
      </w:tr>
      <w:tr w:rsidR="00596C8A" w:rsidRPr="00596C8A" w:rsidTr="00596C8A">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FACTOR</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11.6</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FACTOR DE ELEVACIÓN ESPACIAL </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Valor ≠ 0,b</w:t>
            </w:r>
          </w:p>
        </w:tc>
      </w:tr>
    </w:tbl>
    <w:p w:rsidR="00596C8A" w:rsidRPr="00596C8A" w:rsidRDefault="00596C8A" w:rsidP="00596C8A">
      <w:pPr>
        <w:spacing w:after="160" w:line="259" w:lineRule="auto"/>
        <w:rPr>
          <w:rFonts w:ascii="Times New Roman" w:eastAsiaTheme="minorHAnsi" w:hAnsi="Times New Roman"/>
          <w:b/>
          <w:szCs w:val="22"/>
          <w:highlight w:val="yellow"/>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CARACTERÍSTICAS RELATIVAS AL HOGAR</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Change w:id="1">
          <w:tblGrid>
            <w:gridCol w:w="1980"/>
            <w:gridCol w:w="850"/>
            <w:gridCol w:w="851"/>
            <w:gridCol w:w="6379"/>
            <w:gridCol w:w="2976"/>
          </w:tblGrid>
        </w:tblGridChange>
      </w:tblGrid>
      <w:tr w:rsidR="00824EBB"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NMIEMB</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b/>
                <w:szCs w:val="22"/>
                <w:lang w:eastAsia="en-US"/>
              </w:rPr>
              <w:t>NÚMERO DE MIEMBROS DEL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TAMANO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TAMAÑO DEL HOGAR</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Una persona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Dos personas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Tres personas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Cuatro personas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Cinco personas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Seis o más personas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NMIEMSD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0D7313" w:rsidRDefault="00596C8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QUE PERTENECEN AL SERVICIO DOMÉSTICO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NMIEMHU</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0D7313" w:rsidRDefault="00596C8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QUE SON HUÉSPEDES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NMIEMIN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0D7313" w:rsidRDefault="00596C8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QUE SON INVITADOS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NMIEM1</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14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1-20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NMIEM2</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MENORES DE 14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NMIEM3</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MENORES DE 16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NMIEM4</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16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NMIEM5</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MENORES DE 18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NMIEM6</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18 AÑOS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NMIEM7</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0 A 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NMIEM8</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5 A 15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NMIEM9</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16 A 24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NMIEM10</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25 A 34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NMIEM11</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35 A 64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NMIEM12</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DE 65 A 84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NMIEM13</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DEL HOGAR MAYORES DE 85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NUMACTI</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ACTIVOS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NUMINACTI</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NO ACTIVOS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NUMOCUP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OCUPADOS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NUMNOCUP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MIEMBROS NO OCUPADOS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NUMESTU</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ESTUDIANTES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NUMNOESTU</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NO ESTUDIANTES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NNINOSD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NIÑOS DEPENDIENTES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0-20</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NHIJOSD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szCs w:val="22"/>
                <w:lang w:eastAsia="en-US"/>
              </w:rPr>
              <w:t>NÚMERO DE HIJOS DEPENDIENTES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UC1</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lang w:val="es-ES_tradnl"/>
              </w:rPr>
            </w:pPr>
            <w:r w:rsidRPr="00596C8A">
              <w:rPr>
                <w:rFonts w:asciiTheme="minorHAnsi" w:hAnsiTheme="minorHAnsi" w:cstheme="minorHAnsi"/>
                <w:b/>
                <w:lang w:val="es-ES_tradnl"/>
              </w:rPr>
              <w:t>TAMAÑO EQUIVALENTE DEL HOGAR ESCALA OCDE</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hAnsiTheme="minorHAnsi" w:cstheme="minorHAnsi"/>
                <w:lang w:val="es-ES_tradnl"/>
              </w:rPr>
              <w:t xml:space="preserve"> </w:t>
            </w:r>
            <w:r w:rsidRPr="00596C8A">
              <w:rPr>
                <w:rFonts w:asciiTheme="minorHAnsi" w:eastAsiaTheme="minorHAnsi" w:hAnsiTheme="minorHAnsi" w:cstheme="minorHAnsi"/>
                <w:szCs w:val="22"/>
                <w:lang w:eastAsia="en-US"/>
              </w:rPr>
              <w:t>1 + 0,7 * (NMIEM1 - 1) + 0,5 * NMIEM2</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HAnsi"/>
                <w:szCs w:val="22"/>
                <w:lang w:eastAsia="en-US"/>
              </w:rPr>
              <w:t>1-14.3</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UC2</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TAMAÑO EQUIVALENTE DEL HOGAR ESCALA OCDE MODIFICADA </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HAnsi"/>
                <w:szCs w:val="22"/>
                <w:lang w:eastAsia="en-US"/>
              </w:rPr>
              <w:t>1 + 0,5 * (NMIEM1- 1) + 0,3 * NMIEM2</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HAnsi"/>
                <w:szCs w:val="22"/>
                <w:lang w:eastAsia="en-US"/>
              </w:rPr>
              <w:t>1-10.5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PF2TEO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LIBRETAS DE CUENTAS INDIVIDUALES TEÓRICAS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PF2RECO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LIBRETAS DE CUENTAS INDIVIDUALES RECOGIDAS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0-19</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TIPHOGAR1</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TIPO DE HOGAR (PRIMERA CLASIFICACIÓN) (*) </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HOGAR DE UN SOLO ADULTO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01: Una persona de 65 o más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02: Una persona de edad de 30 a 64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03: Una persona de menos de 30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04: Un adulto con niños menores de 16 años</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PAREJA SIN HIJOS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05: Pareja sin hijos teniendo al menos uno de los miembros 65 años o más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lastRenderedPageBreak/>
              <w:t>06: Pareja sin hijos teniendo los dos miembros menos de 65 años</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PAREJA CON HIJOS MENORES DE 16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07: Pareja con un hijo menor de 16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08: Pareja con dos hijos menores de 16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09: Pareja con tres o más hijos menores de 16 años</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OTRAS FAMILIAS NUCLEARES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10: Padre o madre solo, con al menos un hijo de 16 o más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11: Pareja con al menos un hijo de 16 o más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12: Otros hogares</w:t>
            </w:r>
          </w:p>
          <w:p w:rsidR="00596C8A" w:rsidRPr="00596C8A"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
                <w:szCs w:val="22"/>
                <w:lang w:eastAsia="en-US"/>
              </w:rPr>
              <w:t>(*) Nota:</w:t>
            </w:r>
            <w:r w:rsidRPr="00596C8A">
              <w:rPr>
                <w:rFonts w:asciiTheme="minorHAnsi" w:eastAsiaTheme="minorHAnsi" w:hAnsiTheme="minorHAnsi" w:cstheme="minorBidi"/>
                <w:bCs/>
                <w:szCs w:val="22"/>
                <w:lang w:eastAsia="en-US"/>
              </w:rPr>
              <w:t xml:space="preserve"> En esta clasificación:</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Las categorías 07 a 11 se refieren exclusivamente a hogares formados por padres e hijos, incluyendo los adoptados y los que son hijos sólo de un miembro de la pareja. En el caso en que haya otras personas en el hogar, éste se clasificaría en 12: Otros hogares.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Bidi"/>
                <w:bCs/>
                <w:szCs w:val="22"/>
                <w:lang w:eastAsia="en-US"/>
              </w:rPr>
              <w:t>Se considera adulto a toda persona de 16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01-12</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TIPHOGAR2</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(SEGUNDA CLASIFICACIÓN) (*)</w:t>
            </w:r>
          </w:p>
          <w:p w:rsidR="00824EBB" w:rsidRPr="000D7313" w:rsidRDefault="00824EBB"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824EBB" w:rsidRPr="000D7313" w:rsidRDefault="00824EBB"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HOGAR DE UN SOLO ADULTO</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01: Una persona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02: Una persona de edad de 30 a 64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03: Una persona de menos de 30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04: Un adulto con niños menores de 18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PAREJA SIN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05: Pareja sin hijos teniendo al menos uno de los miembros 65 años o más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06: Pareja sin hijos teniendo los dos miembros menos de 65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lastRenderedPageBreak/>
              <w:t>PAREJA CON HIJOS DE HASTA 18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07: Pareja con un hijo menor de 18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08: Pareja con dos hijos menores de 18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09: Pareja con tres o más hijos menores de 18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OTRAS FAMILIAS NUCLEARES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10: Padre o madre solo, con al menos un hijo de 18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11: Pareja con al menos un hijo de 18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12: Otros hogares</w:t>
            </w:r>
          </w:p>
          <w:p w:rsidR="00596C8A" w:rsidRPr="000D7313"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Las categorías 07 a 11 se refieren exclusivamente a hogares formados por padres e hijos, incluyendo los adoptados y los que son hijos sólo de un miembro de la pareja. En el caso en que haya otras personas en el hogar, éste se clasificaría en 12: Otros hogares.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Se considera adulto a toda persona de 18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highlight w:val="lightGray"/>
                <w:lang w:eastAsia="en-US"/>
              </w:rPr>
            </w:pPr>
            <w:r w:rsidRPr="00596C8A">
              <w:rPr>
                <w:rFonts w:asciiTheme="minorHAnsi" w:eastAsiaTheme="minorHAnsi" w:hAnsiTheme="minorHAnsi" w:cstheme="minorHAnsi"/>
                <w:szCs w:val="22"/>
                <w:highlight w:val="lightGray"/>
                <w:lang w:eastAsia="en-US"/>
              </w:rPr>
              <w:lastRenderedPageBreak/>
              <w:t>01-12</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TIPHOGAR3</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824EBB" w:rsidRPr="000D7313" w:rsidRDefault="00596C8A" w:rsidP="00824EBB">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(TERCERA CLASIFICACIÓN) (*)</w:t>
            </w:r>
          </w:p>
          <w:p w:rsidR="00824EBB" w:rsidRPr="000D7313" w:rsidRDefault="00824EBB" w:rsidP="00824EBB">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824EBB" w:rsidRPr="000D7313" w:rsidRDefault="00824EBB" w:rsidP="00824EBB">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824EBB" w:rsidRPr="000D7313" w:rsidRDefault="00824EBB"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HOGAR DE UNA SOLA PERSONA</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01: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02: De edad de 30 a 64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03: De menos de 30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PAREJA SIN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04: Pareja sin niños dependientes teniendo al menos uno de los miembros 65 años o más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05: Pareja sin niños dependientes teniendo los dos miembros menos de 65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PAREJA CON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06: Pareja con un niño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lastRenderedPageBreak/>
              <w:t>07: Pareja con dos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08: Pareja con tres o más niños dependientes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OTRAS FAMILIAS NUCLEARES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09: Padre o madre solo, con al menos un niño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10: Otros hogares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-9: No consta</w:t>
            </w:r>
          </w:p>
          <w:p w:rsidR="00596C8A" w:rsidRPr="000D7313"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 </w:t>
            </w:r>
            <w:r w:rsidRPr="000D7313">
              <w:rPr>
                <w:rFonts w:asciiTheme="minorHAnsi" w:eastAsiaTheme="minorHAnsi" w:hAnsiTheme="minorHAnsi" w:cstheme="minorBidi"/>
                <w:b/>
                <w:szCs w:val="22"/>
                <w:lang w:eastAsia="en-US"/>
              </w:rPr>
              <w:t>niños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w:t>
            </w:r>
          </w:p>
        </w:tc>
        <w:tc>
          <w:tcPr>
            <w:tcW w:w="2976" w:type="dxa"/>
          </w:tcPr>
          <w:p w:rsidR="00596C8A" w:rsidRPr="00596C8A" w:rsidRDefault="00596C8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highlight w:val="lightGray"/>
                <w:lang w:eastAsia="en-US"/>
              </w:rPr>
              <w:lastRenderedPageBreak/>
              <w:t>01-10,-9</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TIPHOGAR4</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CF165E" w:rsidRPr="000D7313" w:rsidRDefault="00596C8A"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(CUARTA CLASIFICACIÓN) (*)</w:t>
            </w: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01: Una persona: varón de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02: Una persona: varón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03: Una persona: mujer de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04: Una persona: mujer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05: Dos adultos sin hijos dependientes económicamente, al menos una persona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06: Dos adultos sin hijos dependientes económicamente, teniendo ambos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07: Otros hogares sin hijos dependientes económicamente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08: Un adulto con al menos un hijo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09: Dos adultos con un hijo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10: Dos adultos con dos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11: Dos adultos con tres o más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12: Otros hogares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-9: No consta</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Hijos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 (si al menos uno de los padres es miembro del hogar).</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 (si al menos uno de los padres es miembro del hogar).</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xml:space="preserve">Adulto: </w:t>
            </w:r>
            <w:r w:rsidRPr="000D7313">
              <w:rPr>
                <w:rFonts w:asciiTheme="minorHAnsi" w:eastAsiaTheme="minorHAnsi" w:hAnsiTheme="minorHAnsi" w:cstheme="minorBidi"/>
                <w:bCs/>
                <w:szCs w:val="22"/>
                <w:lang w:eastAsia="en-US"/>
              </w:rPr>
              <w:t>Toda persona de 16 o más años pero menos de 25 económicamente activa y cualquier persona de 25 o más años.</w:t>
            </w:r>
          </w:p>
          <w:p w:rsidR="00596C8A" w:rsidRPr="000D7313"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highlight w:val="lightGray"/>
                <w:lang w:eastAsia="en-US"/>
              </w:rPr>
              <w:lastRenderedPageBreak/>
              <w:t>01-12,-9</w:t>
            </w:r>
            <w:r w:rsidR="00CF165E">
              <w:rPr>
                <w:rFonts w:asciiTheme="minorHAnsi" w:eastAsiaTheme="minorHAnsi" w:hAnsiTheme="minorHAnsi" w:cstheme="minorHAnsi"/>
                <w:szCs w:val="22"/>
                <w:lang w:eastAsia="en-US"/>
              </w:rPr>
              <w:t xml:space="preserve"> </w:t>
            </w:r>
            <w:r w:rsidR="00CF165E">
              <w:rPr>
                <w:rFonts w:asciiTheme="minorHAnsi" w:eastAsiaTheme="minorHAnsi" w:hAnsiTheme="minorHAnsi" w:cstheme="minorHAnsi"/>
                <w:szCs w:val="22"/>
                <w:highlight w:val="lightGray"/>
                <w:lang w:eastAsia="en-US"/>
              </w:rPr>
              <w:t>(b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TIPHOGAR5</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(QUINTA CLASIFICACIÓN) (*)</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01: Una persona: varón de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02: Una persona: varón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03: Una persona: mujer de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04: Una persona: mujer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05: Dos adultos sin niños dependientes económicamente, al menos una persona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06: Dos adultos sin niños dependientes económicamente, teniendo ambos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07: Otros hogares sin niños dependientes económicamente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08: Un adulto con al menos un niño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09: Dos adultos con un niño dependiente</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10: Dos adultos con dos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11: Dos adultos con tres o más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12: Otros hogares con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-9: No consta</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lastRenderedPageBreak/>
              <w:t>Niños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w:t>
            </w:r>
          </w:p>
          <w:p w:rsidR="00596C8A" w:rsidRPr="000D7313" w:rsidRDefault="00596C8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xml:space="preserve">Adulto: </w:t>
            </w:r>
            <w:r w:rsidRPr="000D7313">
              <w:rPr>
                <w:rFonts w:asciiTheme="minorHAnsi" w:eastAsiaTheme="minorHAnsi" w:hAnsiTheme="minorHAnsi" w:cstheme="minorBidi"/>
                <w:bCs/>
                <w:szCs w:val="22"/>
                <w:lang w:eastAsia="en-US"/>
              </w:rPr>
              <w:t>Toda persona de 16 o más años pero menos de 25 económicamente activa y cual</w:t>
            </w:r>
            <w:r w:rsidR="00CF165E" w:rsidRPr="000D7313">
              <w:rPr>
                <w:rFonts w:asciiTheme="minorHAnsi" w:eastAsiaTheme="minorHAnsi" w:hAnsiTheme="minorHAnsi" w:cstheme="minorBidi"/>
                <w:bCs/>
                <w:szCs w:val="22"/>
                <w:lang w:eastAsia="en-US"/>
              </w:rPr>
              <w:t>quier persona de 25 o más años.</w:t>
            </w:r>
          </w:p>
          <w:p w:rsidR="00CF165E" w:rsidRPr="000D7313" w:rsidRDefault="00CF165E"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highlight w:val="lightGray"/>
                <w:lang w:eastAsia="en-US"/>
              </w:rPr>
            </w:pPr>
            <w:r w:rsidRPr="00596C8A">
              <w:rPr>
                <w:rFonts w:asciiTheme="minorHAnsi" w:eastAsiaTheme="minorHAnsi" w:hAnsiTheme="minorHAnsi" w:cstheme="minorHAnsi"/>
                <w:szCs w:val="22"/>
                <w:highlight w:val="lightGray"/>
                <w:lang w:eastAsia="en-US"/>
              </w:rPr>
              <w:lastRenderedPageBreak/>
              <w:t>01-12</w:t>
            </w:r>
            <w:r w:rsidR="00CF165E">
              <w:rPr>
                <w:rFonts w:asciiTheme="minorHAnsi" w:eastAsiaTheme="minorHAnsi" w:hAnsiTheme="minorHAnsi" w:cstheme="minorHAnsi"/>
                <w:szCs w:val="22"/>
                <w:highlight w:val="lightGray"/>
                <w:lang w:eastAsia="en-US"/>
              </w:rPr>
              <w:t xml:space="preserve"> </w:t>
            </w:r>
            <w:r w:rsidRPr="00596C8A">
              <w:rPr>
                <w:rFonts w:asciiTheme="minorHAnsi" w:eastAsiaTheme="minorHAnsi" w:hAnsiTheme="minorHAnsi" w:cstheme="minorHAnsi"/>
                <w:szCs w:val="22"/>
                <w:highlight w:val="lightGray"/>
                <w:lang w:eastAsia="en-US"/>
              </w:rPr>
              <w:t>,-9</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TIPHOGAR6</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TIPO DE HOGAR (SEXTA CLASIFICACIÓN) </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SUSTENTADOR PRINCIPAL SIN PAREJA</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01: Vive solo</w:t>
            </w:r>
          </w:p>
          <w:p w:rsidR="00596C8A" w:rsidRPr="000D7313" w:rsidRDefault="00596C8A" w:rsidP="00596C8A">
            <w:pPr>
              <w:ind w:left="34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Vive con hijos y quizá otros: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02: Edad del hijo menor: menos de 23 años</w:t>
            </w:r>
          </w:p>
          <w:p w:rsidR="00596C8A" w:rsidRPr="000D7313" w:rsidRDefault="00596C8A" w:rsidP="00041247">
            <w:pPr>
              <w:numPr>
                <w:ilvl w:val="0"/>
                <w:numId w:val="80"/>
              </w:numPr>
              <w:spacing w:after="80"/>
              <w:ind w:left="714" w:hanging="357"/>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03: Edad del hijo menor: 23 años o más</w:t>
            </w:r>
          </w:p>
          <w:p w:rsidR="00596C8A" w:rsidRPr="000D7313" w:rsidRDefault="00596C8A" w:rsidP="00041247">
            <w:pPr>
              <w:numPr>
                <w:ilvl w:val="0"/>
                <w:numId w:val="80"/>
              </w:numPr>
              <w:spacing w:after="80"/>
              <w:ind w:left="714" w:hanging="357"/>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04: Vive con otros pero sin hijos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SUSTENTADOR PRINCIPAL CON PAREJA</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05: Solo la pareja</w:t>
            </w:r>
          </w:p>
          <w:p w:rsidR="00596C8A" w:rsidRPr="000D7313" w:rsidRDefault="00596C8A" w:rsidP="00596C8A">
            <w:pPr>
              <w:ind w:left="34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La pareja con hijos y quizá otros: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06: Edad del hijo menor: hasta 2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07: Edad del hijo menor: de 3 a 15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08: Edad del hijo menor: de 16 a 22 años</w:t>
            </w:r>
          </w:p>
          <w:p w:rsidR="00596C8A" w:rsidRPr="000D7313" w:rsidRDefault="00596C8A" w:rsidP="00041247">
            <w:pPr>
              <w:numPr>
                <w:ilvl w:val="0"/>
                <w:numId w:val="80"/>
              </w:numPr>
              <w:spacing w:after="80"/>
              <w:ind w:left="714" w:hanging="357"/>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09: Edad del hijo menor: 23 años o más</w:t>
            </w:r>
          </w:p>
          <w:p w:rsidR="00596C8A" w:rsidRPr="000D7313" w:rsidRDefault="00596C8A" w:rsidP="00041247">
            <w:pPr>
              <w:numPr>
                <w:ilvl w:val="0"/>
                <w:numId w:val="80"/>
              </w:numPr>
              <w:spacing w:after="60"/>
              <w:ind w:left="714" w:hanging="357"/>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10: La pareja con otros, sin hijos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 </w:t>
            </w:r>
            <w:r w:rsidRPr="000D7313">
              <w:rPr>
                <w:rFonts w:asciiTheme="minorHAnsi" w:eastAsiaTheme="minorHAnsi" w:hAnsiTheme="minorHAnsi" w:cstheme="minorBidi"/>
                <w:b/>
                <w:szCs w:val="22"/>
                <w:lang w:eastAsia="en-US"/>
              </w:rPr>
              <w:t>niños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w:t>
            </w:r>
          </w:p>
          <w:p w:rsidR="00596C8A" w:rsidRPr="000D7313"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highlight w:val="lightGray"/>
                <w:lang w:eastAsia="en-US"/>
              </w:rPr>
              <w:lastRenderedPageBreak/>
              <w:t>01-10</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TIPHOGAR7</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(SÉPTIMA CLASIFICACIÓN)</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01: Persona sola de menos de 65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02: Persona sola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03: Pareja sin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04: Pareja con un hijo</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05: Pareja con dos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06: Pareja con tres o más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07: Un adulto con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Cs/>
                <w:szCs w:val="22"/>
                <w:lang w:eastAsia="en-US"/>
              </w:rPr>
              <w:t>08: Otro tipo de hogares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01-08</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TIPHOGAR8</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(OCTAVA CLASIFICACIÓN) Derivada de TIPHOGAR1</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01: Persona o pareja (al menos uno de los miembros) de 65 o más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02: Otros hogares con una persona o pareja sin hijos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03: Pareja con hijos menores de 16 años o adulto con niños menores de 16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04: Otros hogares</w:t>
            </w:r>
          </w:p>
          <w:p w:rsidR="00CF165E" w:rsidRPr="000D7313" w:rsidRDefault="00CF165E"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01-04</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TIPHOGAR9</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FF0000"/>
                <w:szCs w:val="22"/>
                <w:lang w:eastAsia="en-US"/>
              </w:rPr>
            </w:pPr>
            <w:r w:rsidRPr="000D7313">
              <w:rPr>
                <w:rFonts w:asciiTheme="minorHAnsi" w:eastAsiaTheme="minorHAnsi" w:hAnsiTheme="minorHAnsi" w:cstheme="minorHAnsi"/>
                <w:b/>
                <w:szCs w:val="22"/>
                <w:lang w:eastAsia="en-US"/>
              </w:rPr>
              <w:t xml:space="preserve">TIPO DE HOGAR (NOVENA CLASIFICACIÓN) (*) Derivada de TIPHOGAR4 </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FF0000"/>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01: Un adulto</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02: Dos adultos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03: Tres o más adultos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04: Un adulto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05: Dos adultos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06: Tres o más adultos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Cs/>
                <w:szCs w:val="22"/>
                <w:lang w:eastAsia="en-US"/>
              </w:rPr>
              <w:t>07: Otros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0D7313">
              <w:rPr>
                <w:rFonts w:asciiTheme="minorHAnsi" w:eastAsiaTheme="minorHAnsi" w:hAnsiTheme="minorHAnsi" w:cstheme="minorHAnsi"/>
                <w:bCs/>
                <w:szCs w:val="22"/>
                <w:lang w:eastAsia="en-US"/>
              </w:rPr>
              <w:t>-9: No consta</w:t>
            </w:r>
          </w:p>
          <w:p w:rsidR="00596C8A" w:rsidRPr="000D7313"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Hijos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 (si al menos uno de los padres es miembro del hogar).</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 (si al menos uno de los padres es miembro del hogar).</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Bidi"/>
                <w:b/>
                <w:szCs w:val="22"/>
                <w:lang w:eastAsia="en-US"/>
              </w:rPr>
              <w:t xml:space="preserve">Adulto: </w:t>
            </w:r>
            <w:r w:rsidRPr="000D7313">
              <w:rPr>
                <w:rFonts w:asciiTheme="minorHAnsi" w:eastAsiaTheme="minorHAnsi" w:hAnsiTheme="minorHAnsi" w:cstheme="minorBidi"/>
                <w:bCs/>
                <w:szCs w:val="22"/>
                <w:lang w:eastAsia="en-US"/>
              </w:rPr>
              <w:t>Toda persona de 16 o más años pero menos de 25 económicamente activa y cualquier persona de 25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highlight w:val="lightGray"/>
                <w:lang w:eastAsia="en-US"/>
              </w:rPr>
              <w:lastRenderedPageBreak/>
              <w:t>01-07,-9</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TIPHOGAR10</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(DÉCIMA CLASIFICACIÓN) (*)</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01: HOGARES UNIPERSONALES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HOGARES MULTIPERSONALES: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02: Monoparentales con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03: Pareja sin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04: Pareja con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05: Otros hogares con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06: Otros hogares sin niños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-9: No consta</w:t>
            </w:r>
          </w:p>
          <w:p w:rsidR="00596C8A" w:rsidRPr="000D7313"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 </w:t>
            </w:r>
            <w:r w:rsidRPr="000D7313">
              <w:rPr>
                <w:rFonts w:asciiTheme="minorHAnsi" w:eastAsiaTheme="minorHAnsi" w:hAnsiTheme="minorHAnsi" w:cstheme="minorBidi"/>
                <w:b/>
                <w:szCs w:val="22"/>
                <w:lang w:eastAsia="en-US"/>
              </w:rPr>
              <w:t>niños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highlight w:val="lightGray"/>
                <w:lang w:eastAsia="en-US"/>
              </w:rPr>
            </w:pPr>
            <w:r w:rsidRPr="00596C8A">
              <w:rPr>
                <w:rFonts w:asciiTheme="minorHAnsi" w:eastAsiaTheme="minorHAnsi" w:hAnsiTheme="minorHAnsi" w:cstheme="minorHAnsi"/>
                <w:szCs w:val="22"/>
                <w:highlight w:val="lightGray"/>
                <w:lang w:eastAsia="en-US"/>
              </w:rPr>
              <w:t>01-06,-9</w:t>
            </w:r>
            <w:r w:rsidR="00CF165E">
              <w:rPr>
                <w:rFonts w:asciiTheme="minorHAnsi" w:eastAsiaTheme="minorHAnsi" w:hAnsiTheme="minorHAnsi" w:cstheme="minorHAnsi"/>
                <w:szCs w:val="22"/>
                <w:highlight w:val="lightGray"/>
                <w:lang w:eastAsia="en-US"/>
              </w:rPr>
              <w:t xml:space="preserve"> (b en junio de 2025)</w:t>
            </w:r>
          </w:p>
        </w:tc>
      </w:tr>
      <w:tr w:rsidR="00824EBB" w:rsidRPr="00596C8A" w:rsidTr="00824EBB">
        <w:tc>
          <w:tcPr>
            <w:cnfStyle w:val="001000000000" w:firstRow="0" w:lastRow="0" w:firstColumn="1" w:lastColumn="0" w:oddVBand="0" w:evenVBand="0" w:oddHBand="0" w:evenHBand="0" w:firstRowFirstColumn="0" w:firstRowLastColumn="0" w:lastRowFirstColumn="0" w:lastRowLastColumn="0"/>
            <w:tcW w:w="1980" w:type="dxa"/>
          </w:tcPr>
          <w:p w:rsidR="00596C8A" w:rsidRPr="000D7313" w:rsidRDefault="00596C8A" w:rsidP="00596C8A">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TIPHOGAR11</w:t>
            </w:r>
          </w:p>
        </w:tc>
        <w:tc>
          <w:tcPr>
            <w:tcW w:w="850" w:type="dxa"/>
          </w:tcPr>
          <w:p w:rsidR="00596C8A" w:rsidRPr="000D7313"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2</w:t>
            </w:r>
          </w:p>
        </w:tc>
        <w:tc>
          <w:tcPr>
            <w:tcW w:w="851"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CHAR</w:t>
            </w:r>
          </w:p>
        </w:tc>
        <w:tc>
          <w:tcPr>
            <w:tcW w:w="6379" w:type="dxa"/>
          </w:tcPr>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TIPO DE HOGAR (UNDÉCIMA CLASIFICACIÓN) (*)</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CF165E" w:rsidRPr="000D7313" w:rsidRDefault="00CF165E" w:rsidP="00CF165E">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lastRenderedPageBreak/>
              <w:t xml:space="preserve">NOTA: Esta variable va en b en los </w:t>
            </w:r>
            <w:proofErr w:type="spellStart"/>
            <w:r w:rsidRPr="000D7313">
              <w:rPr>
                <w:rFonts w:asciiTheme="minorHAnsi" w:eastAsiaTheme="minorHAnsi" w:hAnsiTheme="minorHAnsi" w:cstheme="minorHAnsi"/>
                <w:b/>
                <w:szCs w:val="22"/>
                <w:lang w:eastAsia="en-US"/>
              </w:rPr>
              <w:t>microdatos</w:t>
            </w:r>
            <w:proofErr w:type="spellEnd"/>
            <w:r w:rsidRPr="000D7313">
              <w:rPr>
                <w:rFonts w:asciiTheme="minorHAnsi" w:eastAsiaTheme="minorHAnsi" w:hAnsiTheme="minorHAnsi" w:cstheme="minorHAnsi"/>
                <w:b/>
                <w:szCs w:val="22"/>
                <w:lang w:eastAsia="en-US"/>
              </w:rPr>
              <w:t xml:space="preserve"> de junio de 2025, en la revisión de la serie que está previsto hacer en diciembre se incorporarán las categorías de esta variable al fichero.</w:t>
            </w:r>
          </w:p>
          <w:p w:rsidR="00CF165E" w:rsidRPr="000D7313" w:rsidRDefault="00CF165E"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01: HOGARES UNIPERSONALES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HOGARES MULTIPERSONALES: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02: Monoparentales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03: Pareja sin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04: Pareja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05: Otros hogares con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06: Otros hogares sin hijos dependientes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-9: No consta</w:t>
            </w:r>
          </w:p>
          <w:p w:rsidR="00596C8A" w:rsidRPr="000D7313"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Nota:</w:t>
            </w:r>
            <w:r w:rsidRPr="000D7313">
              <w:rPr>
                <w:rFonts w:asciiTheme="minorHAnsi" w:eastAsiaTheme="minorHAnsi" w:hAnsiTheme="minorHAnsi" w:cstheme="minorBidi"/>
                <w:bCs/>
                <w:szCs w:val="22"/>
                <w:lang w:eastAsia="en-US"/>
              </w:rPr>
              <w:t xml:space="preserve"> En esta clasificación se consideran:</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Hijos dependientes económicamente</w:t>
            </w:r>
            <w:r w:rsidRPr="000D7313">
              <w:rPr>
                <w:rFonts w:asciiTheme="minorHAnsi" w:eastAsiaTheme="minorHAnsi" w:hAnsiTheme="minorHAnsi" w:cstheme="minorBidi"/>
                <w:bCs/>
                <w:szCs w:val="22"/>
                <w:lang w:eastAsia="en-US"/>
              </w:rPr>
              <w:t>:</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Todos los menores de 16 años (si al menos uno de los padres es miembro del hogar).</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que tienen 16 y más años pero menos de 25 y son económicamente inactivos (si al menos uno de los padres es miembro del hogar).</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
                <w:szCs w:val="22"/>
                <w:lang w:eastAsia="en-US"/>
              </w:rPr>
              <w:t xml:space="preserve">Adulto: </w:t>
            </w:r>
            <w:r w:rsidRPr="000D7313">
              <w:rPr>
                <w:rFonts w:asciiTheme="minorHAnsi" w:eastAsiaTheme="minorHAnsi" w:hAnsiTheme="minorHAnsi" w:cstheme="minorBidi"/>
                <w:bCs/>
                <w:szCs w:val="22"/>
                <w:lang w:eastAsia="en-US"/>
              </w:rPr>
              <w:t>Toda persona de 16 o más años pero menos de 25 económicamente activa y cualquier persona de 25 o más años.</w:t>
            </w: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Pr="000D7313"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Los hijos dependientes son de alguno de los miembros de la pareja.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highlight w:val="lightGray"/>
                <w:lang w:eastAsia="en-US"/>
              </w:rPr>
            </w:pPr>
            <w:r w:rsidRPr="00596C8A">
              <w:rPr>
                <w:rFonts w:asciiTheme="minorHAnsi" w:eastAsiaTheme="minorHAnsi" w:hAnsiTheme="minorHAnsi" w:cstheme="minorHAnsi"/>
                <w:szCs w:val="22"/>
                <w:highlight w:val="lightGray"/>
                <w:lang w:eastAsia="en-US"/>
              </w:rPr>
              <w:lastRenderedPageBreak/>
              <w:t>01-06,-9</w:t>
            </w:r>
            <w:r w:rsidR="00CF165E">
              <w:rPr>
                <w:rFonts w:asciiTheme="minorHAnsi" w:eastAsiaTheme="minorHAnsi" w:hAnsiTheme="minorHAnsi" w:cstheme="minorHAnsi"/>
                <w:szCs w:val="22"/>
                <w:highlight w:val="lightGray"/>
                <w:lang w:eastAsia="en-US"/>
              </w:rPr>
              <w:t xml:space="preserve"> (b en junio de 2025)</w:t>
            </w:r>
          </w:p>
        </w:tc>
      </w:tr>
    </w:tbl>
    <w:p w:rsidR="00596C8A" w:rsidRPr="00596C8A" w:rsidRDefault="00596C8A" w:rsidP="00596C8A">
      <w:pPr>
        <w:spacing w:after="160" w:line="259" w:lineRule="auto"/>
        <w:rPr>
          <w:rFonts w:ascii="Times New Roman" w:eastAsiaTheme="minorHAnsi" w:hAnsi="Times New Roman"/>
          <w:b/>
          <w:szCs w:val="22"/>
          <w:highlight w:val="yellow"/>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DATOS DEL SUSTENTADOR PRINCIPAL</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
      <w:tr w:rsidR="00596C8A"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NORDENSP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b/>
                <w:szCs w:val="22"/>
                <w:lang w:eastAsia="en-US"/>
              </w:rPr>
              <w:t>NÚMERO DE ORDEN DEL SUSTENTADOR PRINCIPAL</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01-20</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EDADSP</w:t>
            </w:r>
          </w:p>
        </w:tc>
        <w:tc>
          <w:tcPr>
            <w:tcW w:w="850"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 xml:space="preserve">   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EDAD DEL SUSTENTADOR PRINCIPAL</w:t>
            </w:r>
          </w:p>
          <w:p w:rsidR="00596C8A" w:rsidRPr="00596C8A" w:rsidRDefault="00596C8A" w:rsidP="00041247">
            <w:pPr>
              <w:numPr>
                <w:ilvl w:val="0"/>
                <w:numId w:val="8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85: para personas de 85 o más años</w:t>
            </w:r>
          </w:p>
          <w:p w:rsidR="00596C8A" w:rsidRDefault="00596C8A" w:rsidP="00041247">
            <w:pPr>
              <w:numPr>
                <w:ilvl w:val="0"/>
                <w:numId w:val="8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16-84: para el resto de personas</w:t>
            </w:r>
          </w:p>
          <w:p w:rsidR="00CF165E" w:rsidRPr="000D7313" w:rsidRDefault="00CF165E" w:rsidP="00041247">
            <w:pPr>
              <w:numPr>
                <w:ilvl w:val="0"/>
                <w:numId w:val="8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16-85</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SEXOSP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SEXO DEL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Hombre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Mujer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PAISNACSP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PAÍS DE NACIMIENTO DEL SUSTENTADOR PRINCIPAL</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1: España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2: Resto de la Unión Europea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3: Resto de Europa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4: Resto del mundo</w:t>
            </w:r>
          </w:p>
          <w:p w:rsidR="00596C8A" w:rsidRPr="00596C8A"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1-4</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NACIONASP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NACIONALIDAD DEL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Solo española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Solo extranjera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Española y extranjera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1-3</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PAISSP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 xml:space="preserve">PAÍS DEL QUE EL SUSTENTADOR PRINCIPAL TIENE NACIONALIDAD EXTRANJERA </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 xml:space="preserve">1: Resto de la Unión Europea </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2: Resto de Europa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3: Resto del mundo</w:t>
            </w:r>
          </w:p>
          <w:p w:rsidR="00596C8A" w:rsidRPr="00596C8A" w:rsidRDefault="00596C8A" w:rsidP="00041247">
            <w:pPr>
              <w:numPr>
                <w:ilvl w:val="0"/>
                <w:numId w:val="88"/>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HAnsi"/>
                <w:szCs w:val="22"/>
                <w:lang w:eastAsia="en-US"/>
              </w:rPr>
              <w:t>b: si NACIONASP=1</w:t>
            </w:r>
          </w:p>
          <w:p w:rsidR="00596C8A" w:rsidRPr="00596C8A"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1-3, 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SITURESSP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SITUACIÓN DE RESIDENCIA DEL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Presente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szCs w:val="22"/>
                <w:lang w:eastAsia="en-US"/>
              </w:rPr>
              <w:t>6: Ausente</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UNIONSP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TIPO DE UNIÓN DEL SUSTENTADOR PRINCIPAL CON SU CÓNYUGE O PAREJA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Cónyuge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Pareja de hecho registrada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Pareja de hecho sin registrar</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w:t>
            </w:r>
            <w:r w:rsidRPr="00596C8A">
              <w:rPr>
                <w:rFonts w:asciiTheme="minorHAnsi" w:eastAsiaTheme="minorHAnsi" w:hAnsiTheme="minorHAnsi" w:cstheme="minorBidi"/>
                <w:szCs w:val="22"/>
                <w:lang w:eastAsia="en-US"/>
              </w:rPr>
              <w:t>Si en el fichero de miembros el registro con SUSPRIN=1 tiene RELACIÓN_XX≠10 para XX=01 a 19 (es decir, no tiene cónyuge o pareja en el hogar) o EDAD&lt;16)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1-3,b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ESTADOCIVILSP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ESTADO CIVIL DEL SUSTENTADOR PRINCIPAL</w:t>
            </w:r>
          </w:p>
          <w:p w:rsidR="00CE65EA" w:rsidRDefault="00CE65E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p>
          <w:p w:rsidR="00CE65EA" w:rsidRDefault="00CE65EA" w:rsidP="000D7313">
            <w:pPr>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9C4F14">
              <w:rPr>
                <w:rFonts w:asciiTheme="minorHAnsi" w:eastAsiaTheme="minorHAnsi" w:hAnsiTheme="minorHAnsi" w:cstheme="minorHAnsi"/>
                <w:b/>
                <w:szCs w:val="22"/>
                <w:lang w:eastAsia="en-US"/>
              </w:rPr>
              <w:lastRenderedPageBreak/>
              <w:t>NOTA: Esta variable</w:t>
            </w:r>
            <w:r>
              <w:rPr>
                <w:rFonts w:asciiTheme="minorHAnsi" w:eastAsiaTheme="minorHAnsi" w:hAnsiTheme="minorHAnsi" w:cstheme="minorHAnsi"/>
                <w:b/>
                <w:szCs w:val="22"/>
                <w:lang w:eastAsia="en-US"/>
              </w:rPr>
              <w:t>, debido a problemas durante el comienzo de la recogida en 2024, toma valor -9 (no consta) en ocasiones en las que debería estar cumplimentada</w:t>
            </w:r>
          </w:p>
          <w:p w:rsidR="00CE65EA" w:rsidRPr="00596C8A" w:rsidRDefault="00CE65E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1: Soltero/a o con pareja de hecho no registrada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2: Casado/a con pareja de hecho registrada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3: Viudo/a o con pareja de hecho registrada que falleció</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4: Divorciado/a con pareja de hecho disuelta legalmente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5: Separado/a no legalmente o con pareja de hecho disuelta no legalmente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-9: No consta</w:t>
            </w:r>
          </w:p>
          <w:p w:rsid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Bidi"/>
                <w:szCs w:val="22"/>
                <w:lang w:eastAsia="en-US"/>
              </w:rPr>
              <w:t>b: no aplicable (si EDAD &lt;16)</w:t>
            </w:r>
          </w:p>
          <w:p w:rsidR="00CE65EA" w:rsidRPr="000D7313" w:rsidRDefault="00CE65E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1-5,-9,b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NORDENCOSP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ORDEN DEL CÓNYUGE O PAREJA DEL SUSTENTADOR PRINCIPAL</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Número de orden (01-20)</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99: Si no tiene cónyuge o pareja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01-20,99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NORDENP1SP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ORDEN DEL PRIMER PROGENITOR DEL SUSTENTADOR PRINCIPAL (PADRE O MADRE)</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Número de orden (01-20)</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99: Si no tiene padre o madre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01-20,99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NORDENP2SP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ORDEN DEL SEGUNDO PROGENITOR DEL SUSTENTADOR PRINCIPAL (PADRE O MADRE)</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Número de orden (01-20)</w:t>
            </w:r>
          </w:p>
          <w:p w:rsidR="00596C8A" w:rsidRPr="00596C8A" w:rsidRDefault="00596C8A" w:rsidP="00041247">
            <w:pPr>
              <w:numPr>
                <w:ilvl w:val="0"/>
                <w:numId w:val="85"/>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99: Si no tiene padre o madre en el hogar</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01-20,99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PAISPADRESP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PAÍS DE NACIMIENTO DEL PADRE DEL SUSTENTADOR PRINCIPAL</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1: España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2: Resto de la Unión Europea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3: Resto de Europa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4: Resto del mundo</w:t>
            </w:r>
          </w:p>
          <w:p w:rsid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-9: No consta</w:t>
            </w:r>
          </w:p>
          <w:p w:rsidR="00CE65EA" w:rsidRPr="000D7313" w:rsidRDefault="00CE65E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1-4, -9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PAISMADRESP</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PAÍS DE NACIMIENTO DE LA MADRE DEL SUSTENTADOR PRINCIPAL</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1: España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lastRenderedPageBreak/>
              <w:t>2: Resto de la Unión Europea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3: Resto de Europa</w:t>
            </w:r>
          </w:p>
          <w:p w:rsidR="00596C8A" w:rsidRP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4: Resto del mundo</w:t>
            </w:r>
          </w:p>
          <w:p w:rsidR="00596C8A" w:rsidRDefault="00596C8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-9: No consta</w:t>
            </w:r>
          </w:p>
          <w:p w:rsidR="00CE65EA" w:rsidRPr="000D7313" w:rsidRDefault="00CE65EA" w:rsidP="00041247">
            <w:pPr>
              <w:numPr>
                <w:ilvl w:val="0"/>
                <w:numId w:val="8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highlight w:val="yellow"/>
                <w:lang w:eastAsia="en-US"/>
              </w:rPr>
            </w:pPr>
            <w:r w:rsidRPr="00596C8A">
              <w:rPr>
                <w:rFonts w:asciiTheme="minorHAnsi" w:eastAsiaTheme="minorHAnsi" w:hAnsiTheme="minorHAnsi" w:cstheme="minorHAnsi"/>
                <w:szCs w:val="22"/>
                <w:lang w:eastAsia="en-US"/>
              </w:rPr>
              <w:lastRenderedPageBreak/>
              <w:t>1-4, -9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ESTUDIOSSP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NIVEL DE FORMACIÓN DEL SUSTENTADOR PRINCIPAL</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 xml:space="preserve">1: No sabe leer o escribir o fue menos de 5 años a la escuela. </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Educación primaria completa o fue a la escuela al menos 5 años.</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 xml:space="preserve">3: ESO, EGB o Bachiller elemental (con título o cursados, al menos, 3º, 8º o 4º respectivamente); certificados de estudios primarios, escolaridad (anterior a 1999), o profesionalidad (niveles 1 o 2) y similares </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Bachiller, BUP, COU, Bachiller superior, FP de grado medio, FP básica y otros estudios de grado medio; certificado de profesionalidad de nivel 3 y similares.</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FP de grado superior, FPII y similares.</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Grado de 240 ECTS, diplomatura, arquitectura e ingeniería técnicas y equivalentes.</w:t>
            </w:r>
          </w:p>
          <w:p w:rsidR="00596C8A" w:rsidRPr="00596C8A" w:rsidRDefault="00596C8A" w:rsidP="00041247">
            <w:pPr>
              <w:numPr>
                <w:ilvl w:val="0"/>
                <w:numId w:val="77"/>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7: Grado de más de 240 ECTS, licenciatura, arquitectura, ingeniería, másteres, especialidad en ciencias de la salud y equivalentes.</w:t>
            </w:r>
          </w:p>
          <w:p w:rsidR="00596C8A" w:rsidRPr="000D7313"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8: Doctorado universitario.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1-8</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ESTUDREDSP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b/>
                <w:bCs/>
                <w:szCs w:val="22"/>
                <w:lang w:eastAsia="en-US"/>
              </w:rPr>
              <w:t>NIVEL DE FORMACIÓN</w:t>
            </w:r>
            <w:r w:rsidRPr="00596C8A">
              <w:rPr>
                <w:rFonts w:asciiTheme="minorHAnsi" w:eastAsiaTheme="minorHAnsi" w:hAnsiTheme="minorHAnsi" w:cstheme="minorBidi"/>
                <w:b/>
                <w:szCs w:val="22"/>
                <w:lang w:eastAsia="en-US"/>
              </w:rPr>
              <w:t xml:space="preserve"> DEL SUSTENTADOR PRINCIPAL (REDUCIDA)</w:t>
            </w:r>
          </w:p>
          <w:p w:rsidR="00596C8A" w:rsidRPr="00596C8A" w:rsidRDefault="00596C8A" w:rsidP="00041247">
            <w:pPr>
              <w:numPr>
                <w:ilvl w:val="0"/>
                <w:numId w:val="86"/>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1: Inferior a la primera etapa de Educación Secundaria</w:t>
            </w:r>
          </w:p>
          <w:p w:rsidR="00596C8A" w:rsidRPr="00596C8A" w:rsidRDefault="00596C8A" w:rsidP="00041247">
            <w:pPr>
              <w:numPr>
                <w:ilvl w:val="0"/>
                <w:numId w:val="86"/>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2: Primera etapa de Educación Secundaria</w:t>
            </w:r>
          </w:p>
          <w:p w:rsidR="00596C8A" w:rsidRPr="00596C8A" w:rsidRDefault="00596C8A" w:rsidP="00041247">
            <w:pPr>
              <w:numPr>
                <w:ilvl w:val="0"/>
                <w:numId w:val="86"/>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3: Segunda etapa de Educación Secundaria</w:t>
            </w:r>
          </w:p>
          <w:p w:rsidR="00596C8A" w:rsidRPr="00596C8A" w:rsidRDefault="00596C8A" w:rsidP="00041247">
            <w:pPr>
              <w:numPr>
                <w:ilvl w:val="0"/>
                <w:numId w:val="86"/>
              </w:numPr>
              <w:autoSpaceDE w:val="0"/>
              <w:autoSpaceDN w:val="0"/>
              <w:adjustRightInd w:val="0"/>
              <w:contextualSpacing/>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4: Educación Superior</w:t>
            </w:r>
          </w:p>
          <w:p w:rsidR="00596C8A" w:rsidRPr="00596C8A"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1-4</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SITUACTSP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PRINCIPAL SITUACIÓN EN LA ACTIVIDAD DEL SUSTENTADOR PRINCIPAL (</w:t>
            </w:r>
            <w:proofErr w:type="spellStart"/>
            <w:r w:rsidRPr="00596C8A">
              <w:rPr>
                <w:rFonts w:asciiTheme="minorHAnsi" w:eastAsiaTheme="minorHAnsi" w:hAnsiTheme="minorHAnsi" w:cstheme="minorHAnsi"/>
                <w:b/>
                <w:bCs/>
                <w:szCs w:val="22"/>
                <w:lang w:eastAsia="en-US"/>
              </w:rPr>
              <w:t>Autopercibida</w:t>
            </w:r>
            <w:proofErr w:type="spellEnd"/>
            <w:r w:rsidRPr="00596C8A">
              <w:rPr>
                <w:rFonts w:asciiTheme="minorHAnsi" w:eastAsiaTheme="minorHAnsi" w:hAnsiTheme="minorHAnsi" w:cstheme="minorHAnsi"/>
                <w:b/>
                <w:bCs/>
                <w:szCs w:val="22"/>
                <w:lang w:eastAsia="en-US"/>
              </w:rPr>
              <w:t>)</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Trabajando o con trabajo del que está ausente (por enfermedad, vacaciones, maternidad, etc.)</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Parado/a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3: Jubilado/a, retirado/a anticipadamente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Con incapacidad laboral permanente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Estudiante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 xml:space="preserve">6: Dedicado/a </w:t>
            </w:r>
            <w:proofErr w:type="spellStart"/>
            <w:r w:rsidRPr="00596C8A">
              <w:rPr>
                <w:rFonts w:asciiTheme="minorHAnsi" w:eastAsiaTheme="minorHAnsi" w:hAnsiTheme="minorHAnsi" w:cstheme="minorHAnsi"/>
                <w:szCs w:val="22"/>
                <w:lang w:eastAsia="en-US"/>
              </w:rPr>
              <w:t>a</w:t>
            </w:r>
            <w:proofErr w:type="spellEnd"/>
            <w:r w:rsidRPr="00596C8A">
              <w:rPr>
                <w:rFonts w:asciiTheme="minorHAnsi" w:eastAsiaTheme="minorHAnsi" w:hAnsiTheme="minorHAnsi" w:cstheme="minorHAnsi"/>
                <w:szCs w:val="22"/>
                <w:lang w:eastAsia="en-US"/>
              </w:rPr>
              <w:t xml:space="preserve"> las tareas del hogar</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7: Otra situación de inactividad económica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1-7</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SITUREDSP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b/>
                <w:bCs/>
                <w:szCs w:val="22"/>
                <w:lang w:eastAsia="en-US"/>
              </w:rPr>
              <w:t xml:space="preserve">PRINCIPAL SITUACIÓN EN LA ACTIVIDAD DEL SUSTENTADOR PRINCIPAL (REDUCIDA)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Activo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szCs w:val="22"/>
                <w:lang w:eastAsia="en-US"/>
              </w:rPr>
              <w:t>2: Inactivo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Bidi"/>
                <w:szCs w:val="22"/>
                <w:lang w:eastAsia="en-US"/>
              </w:rPr>
              <w:t>JORNADASP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TIPO DE JORNADA EN EL TRABAJO DEL SUSTENTADOR PRINCIPAL</w:t>
            </w:r>
          </w:p>
          <w:p w:rsidR="00596C8A" w:rsidRPr="00596C8A" w:rsidRDefault="00596C8A" w:rsidP="00041247">
            <w:pPr>
              <w:numPr>
                <w:ilvl w:val="0"/>
                <w:numId w:val="84"/>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1: Completa</w:t>
            </w:r>
          </w:p>
          <w:p w:rsidR="00596C8A" w:rsidRPr="00596C8A" w:rsidRDefault="00596C8A" w:rsidP="00041247">
            <w:pPr>
              <w:numPr>
                <w:ilvl w:val="0"/>
                <w:numId w:val="84"/>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szCs w:val="22"/>
                <w:lang w:eastAsia="en-US"/>
              </w:rPr>
              <w:t>2: Parcial</w:t>
            </w:r>
          </w:p>
          <w:p w:rsidR="00596C8A" w:rsidRPr="00596C8A" w:rsidRDefault="00596C8A" w:rsidP="00041247">
            <w:pPr>
              <w:numPr>
                <w:ilvl w:val="0"/>
                <w:numId w:val="84"/>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szCs w:val="22"/>
                <w:lang w:eastAsia="en-US"/>
              </w:rPr>
              <w:t>b (Si SITUACTSP≠1)</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OCUSP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OCUPADO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Ocupado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szCs w:val="22"/>
                <w:lang w:eastAsia="en-US"/>
              </w:rPr>
              <w:t>2: No ocupado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PERCEPSP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¿EL SUSTENTADOR PRINCIPAL ES PERCEPTOR DE INGRESOS MONETARIOS REGULARES DURANTE EL MES ANTERIOR A LA ENTREVISTA?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Sí</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No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-9: No consta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IMPEXACPSP</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IMPORTE EXACTO DE LOS INGRESOS MENSUALES NETOS TOTALES DEL SUSTENTADOR PRINCIPAL</w:t>
            </w:r>
          </w:p>
          <w:p w:rsidR="00596C8A" w:rsidRPr="00596C8A" w:rsidRDefault="00596C8A" w:rsidP="00041247">
            <w:pPr>
              <w:numPr>
                <w:ilvl w:val="0"/>
                <w:numId w:val="91"/>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HAnsi"/>
                <w:szCs w:val="22"/>
                <w:lang w:eastAsia="en-US"/>
              </w:rPr>
              <w:t>Importe (Si PERCEPSP=1</w:t>
            </w:r>
            <w:r w:rsidRPr="00596C8A">
              <w:rPr>
                <w:rFonts w:asciiTheme="minorHAnsi" w:eastAsiaTheme="minorHAnsi" w:hAnsiTheme="minorHAnsi" w:cstheme="minorBidi"/>
                <w:szCs w:val="22"/>
                <w:lang w:eastAsia="en-US"/>
              </w:rPr>
              <w:t xml:space="preserve"> e </w:t>
            </w:r>
            <w:proofErr w:type="spellStart"/>
            <w:r w:rsidRPr="00596C8A">
              <w:rPr>
                <w:rFonts w:asciiTheme="minorHAnsi" w:eastAsiaTheme="minorHAnsi" w:hAnsiTheme="minorHAnsi" w:cstheme="minorBidi"/>
                <w:szCs w:val="22"/>
                <w:lang w:eastAsia="en-US"/>
              </w:rPr>
              <w:t>importe</w:t>
            </w:r>
            <w:r w:rsidRPr="00596C8A">
              <w:rPr>
                <w:rFonts w:asciiTheme="minorHAnsi" w:eastAsiaTheme="minorHAnsi" w:hAnsiTheme="minorHAnsi" w:cstheme="minorHAnsi"/>
                <w:szCs w:val="22"/>
                <w:lang w:eastAsia="en-US"/>
              </w:rPr>
              <w:t>≠</w:t>
            </w:r>
            <w:r w:rsidRPr="00596C8A">
              <w:rPr>
                <w:rFonts w:asciiTheme="minorHAnsi" w:eastAsiaTheme="minorHAnsi" w:hAnsiTheme="minorHAnsi" w:cstheme="minorBidi"/>
                <w:szCs w:val="22"/>
                <w:lang w:eastAsia="en-US"/>
              </w:rPr>
              <w:t>b</w:t>
            </w:r>
            <w:proofErr w:type="spellEnd"/>
            <w:r w:rsidRPr="00596C8A">
              <w:rPr>
                <w:rFonts w:asciiTheme="minorHAnsi" w:eastAsiaTheme="minorHAnsi" w:hAnsiTheme="minorHAnsi" w:cstheme="minorHAnsi"/>
                <w:szCs w:val="22"/>
                <w:lang w:eastAsia="en-US"/>
              </w:rPr>
              <w:t>)</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PERCEPSP=6)</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-9: No consta (Si PERCEPSP=1 e importe=b</w:t>
            </w:r>
            <w:r w:rsidRPr="00596C8A">
              <w:rPr>
                <w:rFonts w:asciiTheme="minorHAnsi" w:eastAsiaTheme="minorHAnsi" w:hAnsiTheme="minorHAnsi" w:cstheme="minorBidi"/>
                <w:szCs w:val="22"/>
                <w:lang w:eastAsia="en-US"/>
              </w:rPr>
              <w:t xml:space="preserve"> o si PERCEPSP=-9</w:t>
            </w:r>
            <w:r w:rsidRPr="00596C8A">
              <w:rPr>
                <w:rFonts w:asciiTheme="minorHAnsi" w:eastAsiaTheme="minorHAnsi" w:hAnsiTheme="minorHAnsi" w:cstheme="minorHAnsi"/>
                <w:szCs w:val="22"/>
                <w:lang w:eastAsia="en-US"/>
              </w:rPr>
              <w:t>)</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0-99999,-9,b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INTERINPSP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INTERVALO DE INGRESOS MENSUALES NETOS TOTALES DEL SUSTENTADOR PRINCIPAL (Si PERCEPSP=1 e IMPEXACPSP IN (b,-9))</w:t>
            </w:r>
          </w:p>
          <w:p w:rsidR="00A613AB" w:rsidRPr="00596C8A" w:rsidRDefault="00A613AB"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p>
          <w:p w:rsidR="00596C8A" w:rsidRPr="00596C8A" w:rsidRDefault="00A613AB" w:rsidP="00596C8A">
            <w:pPr>
              <w:ind w:left="340"/>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Pr>
                <w:rFonts w:asciiTheme="minorHAnsi" w:eastAsiaTheme="minorHAnsi" w:hAnsiTheme="minorHAnsi" w:cstheme="minorBidi"/>
                <w:bCs/>
                <w:szCs w:val="22"/>
                <w:lang w:eastAsia="en-US"/>
              </w:rPr>
              <w:t>01 a 07</w:t>
            </w:r>
            <w:r w:rsidR="00596C8A" w:rsidRPr="00596C8A">
              <w:rPr>
                <w:rFonts w:asciiTheme="minorHAnsi" w:eastAsiaTheme="minorHAnsi" w:hAnsiTheme="minorHAnsi" w:cstheme="minorBidi"/>
                <w:bCs/>
                <w:szCs w:val="22"/>
                <w:lang w:eastAsia="en-US"/>
              </w:rPr>
              <w:t xml:space="preserve"> (si PERCEPSP=1 e</w:t>
            </w:r>
            <w:r w:rsidR="00596C8A" w:rsidRPr="00596C8A">
              <w:rPr>
                <w:rFonts w:asciiTheme="minorHAnsi" w:eastAsiaTheme="minorHAnsi" w:hAnsiTheme="minorHAnsi" w:cstheme="minorBidi"/>
                <w:b/>
                <w:szCs w:val="22"/>
                <w:lang w:eastAsia="en-US"/>
              </w:rPr>
              <w:t xml:space="preserve"> </w:t>
            </w:r>
            <w:proofErr w:type="spellStart"/>
            <w:r w:rsidR="00596C8A" w:rsidRPr="00596C8A">
              <w:rPr>
                <w:rFonts w:asciiTheme="minorHAnsi" w:eastAsiaTheme="minorHAnsi" w:hAnsiTheme="minorHAnsi" w:cstheme="minorBidi"/>
                <w:szCs w:val="22"/>
                <w:lang w:eastAsia="en-US"/>
              </w:rPr>
              <w:t>intervalo</w:t>
            </w:r>
            <w:r w:rsidR="00596C8A" w:rsidRPr="00596C8A">
              <w:rPr>
                <w:rFonts w:asciiTheme="minorHAnsi" w:eastAsiaTheme="minorHAnsi" w:hAnsiTheme="minorHAnsi" w:cstheme="minorHAnsi"/>
                <w:szCs w:val="22"/>
                <w:lang w:eastAsia="en-US"/>
              </w:rPr>
              <w:t>≠</w:t>
            </w:r>
            <w:r w:rsidR="00596C8A" w:rsidRPr="00596C8A">
              <w:rPr>
                <w:rFonts w:asciiTheme="minorHAnsi" w:eastAsiaTheme="minorHAnsi" w:hAnsiTheme="minorHAnsi" w:cstheme="minorBidi"/>
                <w:szCs w:val="22"/>
                <w:lang w:eastAsia="en-US"/>
              </w:rPr>
              <w:t>b</w:t>
            </w:r>
            <w:proofErr w:type="spellEnd"/>
            <w:r w:rsidR="00596C8A" w:rsidRPr="00596C8A">
              <w:rPr>
                <w:rFonts w:asciiTheme="minorHAnsi" w:eastAsiaTheme="minorHAnsi" w:hAnsiTheme="minorHAnsi" w:cstheme="minorBidi"/>
                <w:szCs w:val="22"/>
                <w:lang w:eastAsia="en-US"/>
              </w:rPr>
              <w:t>), siendo:</w:t>
            </w:r>
          </w:p>
          <w:p w:rsidR="00596C8A" w:rsidRPr="00596C8A" w:rsidRDefault="00596C8A" w:rsidP="00041247">
            <w:pPr>
              <w:numPr>
                <w:ilvl w:val="0"/>
                <w:numId w:val="9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596C8A">
              <w:rPr>
                <w:rFonts w:asciiTheme="minorHAnsi" w:eastAsiaTheme="minorHAnsi" w:hAnsiTheme="minorHAnsi" w:cstheme="minorBidi"/>
                <w:szCs w:val="22"/>
                <w:lang w:eastAsia="en-US"/>
              </w:rPr>
              <w:t>01: Menos de 500€</w:t>
            </w:r>
          </w:p>
          <w:p w:rsidR="00596C8A" w:rsidRPr="00596C8A"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02: De 500 a menos de 1000€</w:t>
            </w:r>
          </w:p>
          <w:p w:rsidR="00596C8A" w:rsidRPr="00596C8A"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03: De 1000 a menos de 1500€</w:t>
            </w:r>
          </w:p>
          <w:p w:rsidR="00596C8A" w:rsidRPr="00596C8A"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lastRenderedPageBreak/>
              <w:t>04: De 1500 a menos de 2000€</w:t>
            </w:r>
          </w:p>
          <w:p w:rsidR="00596C8A" w:rsidRPr="00596C8A"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05: De 2000 a menos de 2500€</w:t>
            </w:r>
          </w:p>
          <w:p w:rsidR="00596C8A" w:rsidRPr="00596C8A"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06: De 2500 a menos de 3000€</w:t>
            </w:r>
          </w:p>
          <w:p w:rsidR="00596C8A" w:rsidRPr="000D7313" w:rsidRDefault="00596C8A" w:rsidP="00041247">
            <w:pPr>
              <w:numPr>
                <w:ilvl w:val="0"/>
                <w:numId w:val="89"/>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596C8A">
              <w:rPr>
                <w:rFonts w:asciiTheme="minorHAnsi" w:eastAsiaTheme="minorHAnsi" w:hAnsiTheme="minorHAnsi" w:cstheme="minorBidi"/>
                <w:szCs w:val="22"/>
                <w:lang w:eastAsia="en-US"/>
              </w:rPr>
              <w:t>07: 3000 y más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PERCEPSP=6)</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-9: No consta (Si PERCEPSP=1 e intervalo=b</w:t>
            </w:r>
            <w:r w:rsidRPr="00596C8A">
              <w:rPr>
                <w:rFonts w:asciiTheme="minorHAnsi" w:eastAsiaTheme="minorHAnsi" w:hAnsiTheme="minorHAnsi" w:cstheme="minorBidi"/>
                <w:szCs w:val="22"/>
                <w:lang w:eastAsia="en-US"/>
              </w:rPr>
              <w:t xml:space="preserve"> o si PERCEPSP=-9</w:t>
            </w:r>
            <w:r w:rsidRPr="00596C8A">
              <w:rPr>
                <w:rFonts w:asciiTheme="minorHAnsi" w:eastAsiaTheme="minorHAnsi" w:hAnsiTheme="minorHAnsi" w:cstheme="minorHAnsi"/>
                <w:szCs w:val="22"/>
                <w:lang w:eastAsia="en-US"/>
              </w:rPr>
              <w:t>)</w:t>
            </w:r>
          </w:p>
          <w:p w:rsidR="00596C8A" w:rsidRPr="00596C8A" w:rsidRDefault="00596C8A" w:rsidP="00596C8A">
            <w:pPr>
              <w:ind w:left="720"/>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CA708B" w:rsidRPr="000D7313" w:rsidRDefault="00A613AB" w:rsidP="000D7313">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2"/>
              </w:rPr>
            </w:pPr>
            <w:r w:rsidRPr="000D7313">
              <w:rPr>
                <w:rFonts w:asciiTheme="minorHAnsi" w:hAnsiTheme="minorHAnsi" w:cstheme="minorHAnsi"/>
                <w:b/>
                <w:color w:val="000000"/>
                <w:szCs w:val="22"/>
              </w:rPr>
              <w:t>NOTA:</w:t>
            </w:r>
            <w:r w:rsidRPr="000D7313">
              <w:rPr>
                <w:rFonts w:asciiTheme="minorHAnsi" w:hAnsiTheme="minorHAnsi" w:cstheme="minorHAnsi"/>
                <w:color w:val="000000"/>
                <w:szCs w:val="22"/>
              </w:rPr>
              <w:t xml:space="preserve"> En los casos en los que el hogar no ha declarado intervalo de ingresos, en 2024 se ha imputado un intervalo pero no se han imputado valores puntuales, por lo que en estos casos, si</w:t>
            </w:r>
            <w:r w:rsidR="00CA708B" w:rsidRPr="000D7313">
              <w:rPr>
                <w:rFonts w:asciiTheme="minorHAnsi" w:hAnsiTheme="minorHAnsi" w:cstheme="minorHAnsi"/>
                <w:color w:val="000000"/>
                <w:szCs w:val="22"/>
              </w:rPr>
              <w:t xml:space="preserve"> </w:t>
            </w:r>
            <w:r>
              <w:rPr>
                <w:rFonts w:asciiTheme="minorHAnsi" w:hAnsiTheme="minorHAnsi" w:cstheme="minorHAnsi"/>
                <w:color w:val="000000"/>
                <w:szCs w:val="22"/>
              </w:rPr>
              <w:t>solo el sustentador principal es perceptor de ingresos</w:t>
            </w:r>
            <w:r w:rsidRPr="000D7313">
              <w:rPr>
                <w:rFonts w:asciiTheme="minorHAnsi" w:hAnsiTheme="minorHAnsi" w:cstheme="minorHAnsi"/>
                <w:color w:val="000000"/>
                <w:szCs w:val="22"/>
              </w:rPr>
              <w:t xml:space="preserve">, entonces </w:t>
            </w:r>
            <w:r w:rsidR="00CA708B" w:rsidRPr="000D7313">
              <w:rPr>
                <w:rFonts w:asciiTheme="minorHAnsi" w:hAnsiTheme="minorHAnsi" w:cstheme="minorHAnsi"/>
                <w:color w:val="000000"/>
                <w:szCs w:val="22"/>
              </w:rPr>
              <w:t>:</w:t>
            </w:r>
          </w:p>
          <w:p w:rsidR="00CA708B" w:rsidRPr="000D7313" w:rsidRDefault="00CA708B" w:rsidP="00CA708B">
            <w:pPr>
              <w:shd w:val="clear" w:color="auto" w:fill="FFFFFF"/>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2"/>
              </w:rPr>
            </w:pPr>
            <w:r w:rsidRPr="000D7313">
              <w:rPr>
                <w:rFonts w:asciiTheme="minorHAnsi" w:hAnsiTheme="minorHAnsi" w:cstheme="minorHAnsi"/>
                <w:color w:val="000000"/>
                <w:szCs w:val="22"/>
              </w:rPr>
              <w:t>PERCEPSP=-9</w:t>
            </w:r>
          </w:p>
          <w:p w:rsidR="00CA708B" w:rsidRPr="000D7313" w:rsidRDefault="00CA708B" w:rsidP="00CA708B">
            <w:pPr>
              <w:shd w:val="clear" w:color="auto" w:fill="FFFFFF"/>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2"/>
              </w:rPr>
            </w:pPr>
            <w:r w:rsidRPr="000D7313">
              <w:rPr>
                <w:rFonts w:asciiTheme="minorHAnsi" w:hAnsiTheme="minorHAnsi" w:cstheme="minorHAnsi"/>
                <w:color w:val="000000"/>
                <w:szCs w:val="22"/>
              </w:rPr>
              <w:t>IMPEXACPSP=-9</w:t>
            </w:r>
          </w:p>
          <w:p w:rsidR="00CA708B" w:rsidRPr="00CA708B" w:rsidRDefault="00CA708B" w:rsidP="00CA708B">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D7313">
              <w:rPr>
                <w:rFonts w:asciiTheme="minorHAnsi" w:hAnsiTheme="minorHAnsi" w:cstheme="minorHAnsi"/>
                <w:color w:val="000000"/>
                <w:szCs w:val="22"/>
              </w:rPr>
              <w:t>INTERINPSP=-9</w:t>
            </w:r>
          </w:p>
          <w:p w:rsidR="00596C8A" w:rsidRDefault="00A613AB"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Al margen de lo anterior, los ingresos del fichero de miembros se han mantenido sin cambios respecto de la imputación de los ingresos del hogar.</w:t>
            </w:r>
          </w:p>
          <w:p w:rsidR="00A613AB" w:rsidRPr="00596C8A" w:rsidRDefault="00A613AB"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01-07,-9,b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TRABAJO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¿EL SUSTENTADOR PRINCIPAL HA TRABAJADO ALGUNA VEZ EN SU VIDA?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Sí</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OCUPA</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OCUPACIÓN QUE DESEMPEÑA O DESEMPEÑÓ EL SUSTENTADOR PRINCIPAL</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(Según CNO-2011)</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Directores y gerentes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Técnicos y profesionales científicos e intelectuales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Técnicos y profesionales de apoyo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Empleados contables, administrativos y otros empleados de oficina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Trabajadores de los servicios de restauración, personales, protección y vendedores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6: Trabajadores cualificados en el sector agrícola, ganadero, forestal y pesquero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7: Artesanos y trabajadores cualificados de las industrias manufactureras y la construcción (excepto operadores de instalaciones y maquinaria)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8: Operadores de instalaciones y maquinaria, y montadores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9: Ocupaciones elementales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 Ocupaciones militares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0-9,b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OCUPARED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OCUPACIÓN QUE DESEMPEÑA O DESEMPEÑÓ EL SUSTENTADOR PRINCIPAL (REDUCIDA)</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color w:val="FF0000"/>
                <w:szCs w:val="22"/>
                <w:lang w:eastAsia="en-US"/>
              </w:rPr>
            </w:pPr>
            <w:r w:rsidRPr="00596C8A">
              <w:rPr>
                <w:rFonts w:asciiTheme="minorHAnsi" w:eastAsiaTheme="minorHAnsi" w:hAnsiTheme="minorHAnsi" w:cstheme="minorHAnsi"/>
                <w:b/>
                <w:bCs/>
                <w:szCs w:val="22"/>
                <w:lang w:eastAsia="en-US"/>
              </w:rPr>
              <w:t xml:space="preserve">(Según CNO-2011)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Directores y gerentes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Técnicos y profesionales (incluye Fuerzas Armadas)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Empleados de tipo administrativo y trabajadores de servicios y de comercio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Artesanos y trabajadores cualificados de otros sectores, operadores y montadores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 Trabajadores en ocupaciones elementales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0-5,b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ACTESTB</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ACTIVIDAD DEL ESTABLECIMIENTO EN EL QUE TRABAJA O TRABAJÓ EL SUSTENTADOR PRINCIPAL</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(Según CNAE-2009)</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A: Agricultura, ganadería, silvicultura y pesca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Industrias extractivas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 Industria manufacturera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D: Suministro de energía eléctrica, gas, vapor y aire acondicionado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E: Suministro de agua, actividades de saneamiento, gestión de residuos y descontaminación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F: Construcción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 Comercio al por mayor y al por menor; reparación de vehículos de motor y motocicletas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H: Transporte y almacenamiento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I: Hostelería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J: Información y comunicaciones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K: Actividades financieras y de seguros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L: Actividades inmobiliarias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M: Actividades profesionales, científicas y técnicas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 Actividades administrativas y servicios auxiliares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 Administración Pública y defensa; Seguridad Social obligatoria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 Educación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Q: Actividades sanitarias y de servicios sociales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R: Actividades artísticas, recreativas y de entretenimiento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 Otros servicios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T: Actividades de los hogares como empleadores de personal doméstico; actividades de los hogares como productores de bienes y servicios para uso propio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U: Actividades de organizaciones y organismos extraterritoriales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A-</w:t>
            </w:r>
            <w:proofErr w:type="spellStart"/>
            <w:r w:rsidRPr="00596C8A">
              <w:rPr>
                <w:rFonts w:asciiTheme="minorHAnsi" w:eastAsiaTheme="minorHAnsi" w:hAnsiTheme="minorHAnsi" w:cstheme="minorHAnsi"/>
                <w:szCs w:val="22"/>
                <w:lang w:eastAsia="en-US"/>
              </w:rPr>
              <w:t>U,b</w:t>
            </w:r>
            <w:proofErr w:type="spellEnd"/>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ACTESTBRED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ACTIVIDAD DEL ESTABLECIMIENTO EN EL QUE TRABAJA O TRABAJÓ EL SUSTENTADOR PRINCIPAL (REDUCIDA)</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 xml:space="preserve">(Según CNAE-2009)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Agricultura, ganadería, silvicultura y pesca</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Industrias extractiva, manufacturera, eléctrica, gas, vapor y aire acondicionado, agua, saneamiento, gestión de residuos y descontaminación, construcción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Servicios</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FF0000"/>
                <w:szCs w:val="22"/>
                <w:lang w:eastAsia="en-US"/>
              </w:rPr>
            </w:pPr>
            <w:r w:rsidRPr="00596C8A">
              <w:rPr>
                <w:rFonts w:asciiTheme="minorHAnsi" w:eastAsiaTheme="minorHAnsi" w:hAnsiTheme="minorHAnsi" w:cstheme="minorHAnsi"/>
                <w:szCs w:val="22"/>
                <w:lang w:eastAsia="en-US"/>
              </w:rPr>
              <w:t>1-3,b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SITPROF</w:t>
            </w:r>
          </w:p>
          <w:p w:rsidR="00596C8A" w:rsidRPr="00596C8A" w:rsidRDefault="00596C8A" w:rsidP="00596C8A">
            <w:pPr>
              <w:rPr>
                <w:rFonts w:asciiTheme="minorHAnsi" w:eastAsiaTheme="minorHAnsi" w:hAnsiTheme="minorHAnsi" w:cstheme="minorHAnsi"/>
                <w:szCs w:val="22"/>
                <w:lang w:eastAsia="en-US"/>
              </w:rPr>
            </w:pP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 xml:space="preserve">SITUACIÓN PROFESIONAL DEL SUSTENTADOR PRINCIPAL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Asalariado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 Empresario sin asalariados o trabajador independiente</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3: Empleador</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4: Ayuda familiar sin remuneración</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9: Otro caso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1-4, 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SECTOR</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SECTOR DE ACTIVIDAD EN QUE TRABAJA O TRABAJÓ EL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Público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Privado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 o SITPROF≠1)</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CONTRATO</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 xml:space="preserve">CONTRATO LABORAL DEL SUSTENTADOR PRINCIPAL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Con contrato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6: Sin contrato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 o SITPROF≠1)</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TIPOCONT</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
                <w:bCs/>
                <w:szCs w:val="22"/>
                <w:lang w:eastAsia="en-US"/>
              </w:rPr>
              <w:t>TIPO DE CONTRATO QUE TIENE O TENÍA EL SUSTENTADOR PRINCIPAL</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 Indefinido</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 xml:space="preserve">2: Eventual </w:t>
            </w:r>
          </w:p>
          <w:p w:rsidR="00596C8A" w:rsidRPr="00596C8A" w:rsidRDefault="00596C8A"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b (Si TRABAJO=6 o SITPROF≠1 o CONTRATO=6)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1,2,b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SITSOCI</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SITUACIÓN SOCIOECONÓMICA DEL SUSTENTADOR PRINCIPAL</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SECTOR PRIVADO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01: Trabajador manual, excepto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02: Trabajador no manual, excepto agricultura</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SECTOR PÚBLICO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03: Trabajador manual, excepto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04: Trabajador no manual, excepto agricultura</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OTROS NO INCLUIDOS EN LOS ANTERIORES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05: Independiente, excepto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06: Agricultor independiente o trabajador de la agricultura</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OTROS ECONÓMICAMENTE ACTIVOS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07: Parados</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 xml:space="preserve">OTROS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08: Jubilado/a, retirado/a anticipadamente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09: Estudiante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10: Labores del hogar o actividad no económica</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11: Incapacitados para trabajar</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12: Otro caso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01-12,b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SITSOCIRE</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SITUACIÓN SOCIOECONÓMICA DEL SUSTENTADOR PRINCIPAL (CLASIFICACIÓN REDUCIDA)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Trabajador manual, excepto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2: Trabajador no manual, excepto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3: Trabajador independiente, agricultor o trabajador de la agricultura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4: Parados</w:t>
            </w:r>
            <w:r w:rsidRPr="00596C8A">
              <w:rPr>
                <w:rFonts w:asciiTheme="minorHAnsi" w:eastAsiaTheme="minorHAnsi" w:hAnsiTheme="minorHAnsi" w:cstheme="minorHAnsi"/>
                <w:bCs/>
                <w:szCs w:val="22"/>
                <w:lang w:eastAsia="en-US"/>
              </w:rPr>
              <w:t xml:space="preserve">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5: Retirados o jubilados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Otros inactivos</w:t>
            </w:r>
          </w:p>
          <w:p w:rsidR="00596C8A" w:rsidRPr="000D7313" w:rsidRDefault="006D6AE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D7313">
              <w:rPr>
                <w:rFonts w:asciiTheme="minorHAnsi" w:eastAsiaTheme="minorHAnsi" w:hAnsiTheme="minorHAnsi" w:cstheme="minorBidi"/>
                <w:bCs/>
                <w:szCs w:val="22"/>
                <w:lang w:eastAsia="en-US"/>
              </w:rPr>
              <w:t>7: Otro caso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HAnsi"/>
                <w:bCs/>
                <w:szCs w:val="22"/>
                <w:lang w:eastAsia="en-US"/>
              </w:rPr>
              <w:t>b (si TRABAJO=6)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1-7,b</w:t>
            </w:r>
          </w:p>
        </w:tc>
      </w:tr>
    </w:tbl>
    <w:p w:rsidR="00596C8A" w:rsidRPr="00596C8A" w:rsidRDefault="00596C8A" w:rsidP="00596C8A">
      <w:pPr>
        <w:spacing w:after="160" w:line="259" w:lineRule="auto"/>
        <w:jc w:val="both"/>
        <w:rPr>
          <w:rFonts w:ascii="Times New Roman" w:eastAsiaTheme="minorHAnsi" w:hAnsi="Times New Roman"/>
          <w:b/>
          <w:szCs w:val="22"/>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CARACTERÍSTICAS DE LA VIVIENDA PRINCIPAL</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
      <w:tr w:rsidR="00596C8A"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REGTEN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RÉGIMEN DE TENENCIA DE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En propiedad sin préstamo o hipoteca en curso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En propiedad con préstamo o hipoteca en curso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3: Alquiler</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4: Alquiler reducido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 xml:space="preserve">5: Cesión </w:t>
            </w:r>
            <w:proofErr w:type="spellStart"/>
            <w:r w:rsidRPr="00596C8A">
              <w:rPr>
                <w:rFonts w:asciiTheme="minorHAnsi" w:eastAsiaTheme="minorHAnsi" w:hAnsiTheme="minorHAnsi" w:cstheme="minorBidi"/>
                <w:bCs/>
                <w:color w:val="000000" w:themeColor="text1"/>
                <w:szCs w:val="22"/>
                <w:lang w:eastAsia="en-US"/>
              </w:rPr>
              <w:t>semigratuita</w:t>
            </w:r>
            <w:proofErr w:type="spellEnd"/>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6: Cesión gratuita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TIPOEDIF</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TIPO DE EDIFICIO EN EL QUE ESTÁ UBICADA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Vivienda unifamiliar independiente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Vivienda unifamiliar adosada o pareada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 xml:space="preserve">3: Edificio con menos de 10 viviendas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4: Edificio con 10 o más viviendas</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5: Otros (destinado a otros fines o alojamiento fijo)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1-5</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ZONARES</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TIPO DE ZONA DE RESIDENCIA DE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Urbana alta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Urbana media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 xml:space="preserve">3: Urbana inferior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lastRenderedPageBreak/>
              <w:t>4: Rural</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lastRenderedPageBreak/>
              <w:t>1-4</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TIPOCASA</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TIPO DE CASA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Chalé o casa grande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Casa media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3: Casa económica o alojamiento</w:t>
            </w:r>
          </w:p>
          <w:p w:rsidR="00596C8A" w:rsidRPr="00596C8A" w:rsidRDefault="00596C8A"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1-3</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NHABIT</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NÚMERO DE HABITACIONES DE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8: para viviendas de 8 o más habitaciones</w:t>
            </w:r>
          </w:p>
          <w:p w:rsid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1-7: para el resto de viviendas</w:t>
            </w:r>
          </w:p>
          <w:p w:rsidR="00835223" w:rsidRPr="000D7313" w:rsidRDefault="0083522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1-8</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ANNOCON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AÑO DE CONSTRUCCIÓN DEL EDIFICIO DE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Hace menos de 25 años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6: Hace 25 o más años</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SUPERF</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3</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SUPERFICIE ÚTIL HABITABLE DE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035: para viviendas 35 m</w:t>
            </w:r>
            <w:r w:rsidRPr="00596C8A">
              <w:rPr>
                <w:rFonts w:asciiTheme="minorHAnsi" w:eastAsiaTheme="minorHAnsi" w:hAnsiTheme="minorHAnsi" w:cstheme="minorBidi"/>
                <w:bCs/>
                <w:color w:val="000000" w:themeColor="text1"/>
                <w:szCs w:val="22"/>
                <w:vertAlign w:val="superscript"/>
                <w:lang w:eastAsia="en-US"/>
              </w:rPr>
              <w:t>2</w:t>
            </w:r>
            <w:r w:rsidRPr="00596C8A">
              <w:rPr>
                <w:rFonts w:asciiTheme="minorHAnsi" w:eastAsiaTheme="minorHAnsi" w:hAnsiTheme="minorHAnsi" w:cstheme="minorBidi"/>
                <w:bCs/>
                <w:color w:val="000000" w:themeColor="text1"/>
                <w:szCs w:val="22"/>
                <w:lang w:eastAsia="en-US"/>
              </w:rPr>
              <w:t xml:space="preserve"> o menos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300: para viviendas 300 m</w:t>
            </w:r>
            <w:r w:rsidRPr="00596C8A">
              <w:rPr>
                <w:rFonts w:asciiTheme="minorHAnsi" w:eastAsiaTheme="minorHAnsi" w:hAnsiTheme="minorHAnsi" w:cstheme="minorBidi"/>
                <w:bCs/>
                <w:color w:val="000000" w:themeColor="text1"/>
                <w:szCs w:val="22"/>
                <w:vertAlign w:val="superscript"/>
                <w:lang w:eastAsia="en-US"/>
              </w:rPr>
              <w:t>2</w:t>
            </w:r>
            <w:r w:rsidRPr="00596C8A">
              <w:rPr>
                <w:rFonts w:asciiTheme="minorHAnsi" w:eastAsiaTheme="minorHAnsi" w:hAnsiTheme="minorHAnsi" w:cstheme="minorBidi"/>
                <w:bCs/>
                <w:color w:val="000000" w:themeColor="text1"/>
                <w:szCs w:val="22"/>
                <w:lang w:eastAsia="en-US"/>
              </w:rPr>
              <w:t xml:space="preserve"> o más</w:t>
            </w:r>
          </w:p>
          <w:p w:rsid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036-299: para el resto de viviendas</w:t>
            </w:r>
          </w:p>
          <w:p w:rsidR="00835223" w:rsidRPr="000D7313" w:rsidRDefault="0083522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035-300</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AGUACALI</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DISPOSICIÓN DE AGUA CALIENTE EN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FUENAGUA</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FUENTE DE ENERGÍA PARA AGUA CALIENTE EN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Electricidad</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Gas natural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3: Gas licuado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4: Otros combustibles líquidos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5: Combustibles sólidos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6: Otras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AGUACALI=6)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CALEF</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DISPOSICIÓN DE CALEFACCIÓN EN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 xml:space="preserve">6: No </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lastRenderedPageBreak/>
              <w:t>FUENCALE</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FUENTE DE ENERGÍA PARA CALEFACCIÓN EN LA VIVIENDA PRINCIPAL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1: Electricidad</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2: Gas natural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3: Gas licuado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4: Otros combustibles líquidos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5: Combustibles sólidos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6: Otras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CALEF=6)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1-6,b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VALOREST</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8</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NUM</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VALOR ESTIMADO DE LA VIVIENDA PRINCIPAL (EN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Número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REGTEN IN (3,4))</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1-99999999,</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CAPITPDTE</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8</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NUM</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CAPITAL PENDIENTE DE LA VIVIENDA PRINCIPAL (EN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Número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REGTEN</w:t>
            </w:r>
            <w:r w:rsidRPr="00596C8A">
              <w:rPr>
                <w:rFonts w:asciiTheme="minorHAnsi" w:eastAsiaTheme="minorHAnsi" w:hAnsiTheme="minorHAnsi" w:cstheme="minorHAnsi"/>
                <w:bCs/>
                <w:color w:val="000000" w:themeColor="text1"/>
                <w:szCs w:val="22"/>
                <w:lang w:eastAsia="en-US"/>
              </w:rPr>
              <w:t>≠2</w:t>
            </w:r>
            <w:r w:rsidRPr="00596C8A">
              <w:rPr>
                <w:rFonts w:asciiTheme="minorHAnsi" w:eastAsiaTheme="minorHAnsi" w:hAnsiTheme="minorHAnsi" w:cstheme="minorBidi"/>
                <w:bCs/>
                <w:color w:val="000000" w:themeColor="text1"/>
                <w:szCs w:val="22"/>
                <w:lang w:eastAsia="en-US"/>
              </w:rPr>
              <w:t>)</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0-99999999,</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CAPITMENS</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8.2</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NUM</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CAPITAL MENSUAL DE LA HIPOTECA DE LA VIVIENDA PRINCIPAL (EN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Número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REGTEN</w:t>
            </w:r>
            <w:r w:rsidRPr="00596C8A">
              <w:rPr>
                <w:rFonts w:asciiTheme="minorHAnsi" w:eastAsiaTheme="minorHAnsi" w:hAnsiTheme="minorHAnsi" w:cstheme="minorHAnsi"/>
                <w:bCs/>
                <w:color w:val="000000" w:themeColor="text1"/>
                <w:szCs w:val="22"/>
                <w:lang w:eastAsia="en-US"/>
              </w:rPr>
              <w:t>≠2</w:t>
            </w:r>
            <w:r w:rsidRPr="00596C8A">
              <w:rPr>
                <w:rFonts w:asciiTheme="minorHAnsi" w:eastAsiaTheme="minorHAnsi" w:hAnsiTheme="minorHAnsi" w:cstheme="minorBidi"/>
                <w:bCs/>
                <w:color w:val="000000" w:themeColor="text1"/>
                <w:szCs w:val="22"/>
                <w:lang w:eastAsia="en-US"/>
              </w:rPr>
              <w:t>)</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0-99999.99,</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596C8A" w:rsidRPr="00596C8A" w:rsidRDefault="00596C8A" w:rsidP="00596C8A">
            <w:pPr>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INTERESMENS</w:t>
            </w:r>
          </w:p>
        </w:tc>
        <w:tc>
          <w:tcPr>
            <w:tcW w:w="850" w:type="dxa"/>
            <w:shd w:val="clear" w:color="auto" w:fill="auto"/>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8.2</w:t>
            </w:r>
          </w:p>
        </w:tc>
        <w:tc>
          <w:tcPr>
            <w:tcW w:w="851"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NUM</w:t>
            </w:r>
          </w:p>
        </w:tc>
        <w:tc>
          <w:tcPr>
            <w:tcW w:w="6379"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HAnsi"/>
                <w:b/>
                <w:color w:val="000000" w:themeColor="text1"/>
                <w:szCs w:val="22"/>
                <w:lang w:eastAsia="en-US"/>
              </w:rPr>
              <w:t>INTERÉS MENSUAL DE LA HIPOTECA DE LA VIVIENDA PRINCIPAL (EN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Número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color w:val="000000" w:themeColor="text1"/>
                <w:szCs w:val="22"/>
                <w:lang w:eastAsia="en-US"/>
              </w:rPr>
            </w:pPr>
            <w:r w:rsidRPr="00596C8A">
              <w:rPr>
                <w:rFonts w:asciiTheme="minorHAnsi" w:eastAsiaTheme="minorHAnsi" w:hAnsiTheme="minorHAnsi" w:cstheme="minorBidi"/>
                <w:bCs/>
                <w:color w:val="000000" w:themeColor="text1"/>
                <w:szCs w:val="22"/>
                <w:lang w:eastAsia="en-US"/>
              </w:rPr>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color w:val="000000" w:themeColor="text1"/>
                <w:szCs w:val="22"/>
                <w:lang w:eastAsia="en-US"/>
              </w:rPr>
            </w:pPr>
            <w:r w:rsidRPr="00596C8A">
              <w:rPr>
                <w:rFonts w:asciiTheme="minorHAnsi" w:eastAsiaTheme="minorHAnsi" w:hAnsiTheme="minorHAnsi" w:cstheme="minorBidi"/>
                <w:bCs/>
                <w:color w:val="000000" w:themeColor="text1"/>
                <w:szCs w:val="22"/>
                <w:lang w:eastAsia="en-US"/>
              </w:rPr>
              <w:t>b (Si REGTEN</w:t>
            </w:r>
            <w:r w:rsidRPr="00596C8A">
              <w:rPr>
                <w:rFonts w:asciiTheme="minorHAnsi" w:eastAsiaTheme="minorHAnsi" w:hAnsiTheme="minorHAnsi" w:cstheme="minorHAnsi"/>
                <w:bCs/>
                <w:color w:val="000000" w:themeColor="text1"/>
                <w:szCs w:val="22"/>
                <w:lang w:eastAsia="en-US"/>
              </w:rPr>
              <w:t>≠2</w:t>
            </w:r>
            <w:r w:rsidRPr="00596C8A">
              <w:rPr>
                <w:rFonts w:asciiTheme="minorHAnsi" w:eastAsiaTheme="minorHAnsi" w:hAnsiTheme="minorHAnsi" w:cstheme="minorBidi"/>
                <w:bCs/>
                <w:color w:val="000000" w:themeColor="text1"/>
                <w:szCs w:val="22"/>
                <w:lang w:eastAsia="en-US"/>
              </w:rPr>
              <w:t>)</w:t>
            </w:r>
          </w:p>
        </w:tc>
        <w:tc>
          <w:tcPr>
            <w:tcW w:w="2976" w:type="dxa"/>
            <w:shd w:val="clear" w:color="auto" w:fill="auto"/>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0-99999.99,</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color w:val="000000" w:themeColor="text1"/>
                <w:szCs w:val="22"/>
                <w:lang w:eastAsia="en-US"/>
              </w:rPr>
            </w:pPr>
            <w:r w:rsidRPr="00596C8A">
              <w:rPr>
                <w:rFonts w:asciiTheme="minorHAnsi" w:eastAsiaTheme="minorHAnsi" w:hAnsiTheme="minorHAnsi" w:cstheme="minorHAnsi"/>
                <w:color w:val="000000" w:themeColor="text1"/>
                <w:szCs w:val="22"/>
                <w:lang w:eastAsia="en-US"/>
              </w:rPr>
              <w:t>-9,b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DISPOSIOV</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DISPOSICIÓN DE OTRA U OTRAS VIVIENDAS EN LOS ÚLTIMOS 12 MESES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NUMOVD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OTRAS VIVIENDAS A DISPOSICIÓN DEL HOGAR</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Número (1-6)</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Bidi"/>
                <w:bCs/>
                <w:szCs w:val="22"/>
                <w:lang w:eastAsia="en-US"/>
              </w:rPr>
              <w:t>b (Si DISPOSIOV=6)</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1-6,b</w:t>
            </w:r>
          </w:p>
        </w:tc>
      </w:tr>
    </w:tbl>
    <w:p w:rsidR="00596C8A" w:rsidRPr="00596C8A" w:rsidRDefault="00596C8A" w:rsidP="00596C8A">
      <w:pPr>
        <w:spacing w:after="160" w:line="259" w:lineRule="auto"/>
        <w:jc w:val="center"/>
        <w:rPr>
          <w:rFonts w:asciiTheme="minorHAnsi" w:eastAsiaTheme="minorHAnsi" w:hAnsiTheme="minorHAnsi" w:cstheme="minorBidi"/>
          <w:szCs w:val="22"/>
          <w:highlight w:val="yellow"/>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highlight w:val="yellow"/>
          <w:u w:val="single"/>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GASTOS DE CONSUMO DEL HOGAR</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
      <w:tr w:rsidR="00596C8A"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596C8A">
              <w:rPr>
                <w:rFonts w:asciiTheme="minorHAnsi" w:eastAsiaTheme="minorHAnsi" w:hAnsiTheme="minorHAnsi" w:cstheme="minorHAnsi"/>
                <w:bCs/>
                <w:szCs w:val="22"/>
                <w:lang w:eastAsia="en-US"/>
              </w:rPr>
              <w:t xml:space="preserve">Importe </w:t>
            </w:r>
          </w:p>
        </w:tc>
        <w:tc>
          <w:tcPr>
            <w:tcW w:w="2976" w:type="dxa"/>
          </w:tcPr>
          <w:p w:rsidR="00596C8A" w:rsidRPr="00596C8A" w:rsidRDefault="00A1444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w:t>
            </w:r>
            <w:r w:rsidR="00596C8A" w:rsidRPr="00596C8A">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00596C8A" w:rsidRPr="00596C8A">
              <w:rPr>
                <w:rFonts w:asciiTheme="minorHAnsi" w:eastAsiaTheme="minorHAnsi" w:hAnsiTheme="minorHAnsi" w:cstheme="minorHAnsi"/>
                <w:szCs w:val="22"/>
                <w:lang w:eastAsia="en-US"/>
              </w:rPr>
              <w:t>99</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IMPUTGAS</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PORCENTAJE DE IMPUTACIÓN DEL GASTO TOTAL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Porcentaje (2 decimales</w:t>
            </w:r>
            <w:r w:rsidRPr="00596C8A">
              <w:rPr>
                <w:rFonts w:asciiTheme="minorHAnsi" w:eastAsiaTheme="minorHAnsi" w:hAnsiTheme="minorHAnsi" w:cstheme="minorHAnsi"/>
                <w:b/>
                <w:szCs w:val="22"/>
                <w:lang w:eastAsia="en-US"/>
              </w:rPr>
              <w:t xml:space="preserve">) </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0-100.00</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GASTMON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w:t>
            </w:r>
            <w:r w:rsidRPr="00596C8A">
              <w:rPr>
                <w:rFonts w:asciiTheme="minorHAnsi" w:eastAsiaTheme="minorHAnsi" w:hAnsiTheme="minorHAnsi" w:cstheme="minorHAnsi"/>
                <w:b/>
                <w:szCs w:val="22"/>
                <w:u w:val="single"/>
                <w:lang w:eastAsia="en-US"/>
              </w:rPr>
              <w:t>GASTO MONETARIO</w:t>
            </w:r>
            <w:r w:rsidRPr="00596C8A">
              <w:rPr>
                <w:rFonts w:asciiTheme="minorHAnsi" w:eastAsiaTheme="minorHAnsi" w:hAnsiTheme="minorHAnsi" w:cstheme="minorHAnsi"/>
                <w:b/>
                <w:szCs w:val="22"/>
                <w:lang w:eastAsia="en-US"/>
              </w:rPr>
              <w:t xml:space="preserve"> ANUAL DEL HOGAR, ELEVADO TEMPORAL Y POBLACIONALMENTE</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(Para el salario en especie se contabiliza solo el importe del pago realizado por el hogar)</w:t>
            </w:r>
          </w:p>
          <w:p w:rsidR="00596C8A" w:rsidRPr="000D7313"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 xml:space="preserve">Importe </w:t>
            </w:r>
          </w:p>
          <w:p w:rsidR="00A1444A" w:rsidRPr="00596C8A" w:rsidRDefault="00A1444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Pr>
                <w:rFonts w:asciiTheme="minorHAnsi" w:eastAsiaTheme="minorHAnsi" w:hAnsiTheme="minorHAnsi" w:cstheme="minorHAnsi"/>
                <w:bCs/>
                <w:szCs w:val="22"/>
                <w:lang w:eastAsia="en-US"/>
              </w:rPr>
              <w:t>0 si el hogar no presenta gasto</w:t>
            </w:r>
          </w:p>
        </w:tc>
        <w:tc>
          <w:tcPr>
            <w:tcW w:w="2976" w:type="dxa"/>
          </w:tcPr>
          <w:p w:rsidR="00596C8A" w:rsidRPr="00596C8A" w:rsidRDefault="00A1444A"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w:t>
            </w:r>
            <w:r w:rsidR="008F2633">
              <w:rPr>
                <w:rFonts w:asciiTheme="minorHAnsi" w:eastAsiaTheme="minorHAnsi" w:hAnsiTheme="minorHAnsi" w:cstheme="minorHAnsi"/>
                <w:szCs w:val="22"/>
                <w:lang w:eastAsia="en-US"/>
              </w:rPr>
              <w:t>9</w:t>
            </w:r>
            <w:r>
              <w:rPr>
                <w:rFonts w:asciiTheme="minorHAnsi" w:eastAsiaTheme="minorHAnsi" w:hAnsiTheme="minorHAnsi" w:cstheme="minorHAnsi"/>
                <w:szCs w:val="22"/>
                <w:lang w:eastAsia="en-US"/>
              </w:rPr>
              <w:t>9999999999999</w:t>
            </w:r>
            <w:r w:rsidR="003224D8">
              <w:rPr>
                <w:rFonts w:asciiTheme="minorHAnsi" w:eastAsiaTheme="minorHAnsi" w:hAnsiTheme="minorHAnsi" w:cstheme="minorHAnsi"/>
                <w:szCs w:val="22"/>
                <w:lang w:eastAsia="en-US"/>
              </w:rPr>
              <w:t>.</w:t>
            </w:r>
            <w:r w:rsidR="00596C8A"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shd w:val="clear" w:color="auto" w:fill="auto"/>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GASTNOM1</w:t>
            </w:r>
          </w:p>
        </w:tc>
        <w:tc>
          <w:tcPr>
            <w:tcW w:w="850" w:type="dxa"/>
            <w:shd w:val="clear" w:color="auto" w:fill="auto"/>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shd w:val="clear" w:color="auto" w:fill="auto"/>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shd w:val="clear" w:color="auto" w:fill="auto"/>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Bidi"/>
                <w:b/>
                <w:bCs/>
                <w:szCs w:val="22"/>
                <w:lang w:eastAsia="en-US"/>
              </w:rPr>
              <w:t xml:space="preserve">IMPORTE TOTAL DEL GASTO ANUAL DEL HOGAR </w:t>
            </w:r>
            <w:r w:rsidRPr="00596C8A">
              <w:rPr>
                <w:rFonts w:asciiTheme="minorHAnsi" w:eastAsiaTheme="minorHAnsi" w:hAnsiTheme="minorHAnsi" w:cstheme="minorBidi"/>
                <w:b/>
                <w:bCs/>
                <w:szCs w:val="22"/>
                <w:u w:val="single"/>
                <w:lang w:eastAsia="en-US"/>
              </w:rPr>
              <w:t>NO MONETARIO PROCEDENTE DEL AUTOCONSUMO,</w:t>
            </w:r>
            <w:r w:rsidRPr="00596C8A">
              <w:rPr>
                <w:rFonts w:asciiTheme="minorHAnsi" w:eastAsiaTheme="minorHAnsi" w:hAnsiTheme="minorHAnsi" w:cstheme="minorBidi"/>
                <w:b/>
                <w:bCs/>
                <w:szCs w:val="22"/>
                <w:lang w:eastAsia="en-US"/>
              </w:rPr>
              <w:t xml:space="preserve">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Bidi"/>
                <w:b/>
                <w:bCs/>
                <w:szCs w:val="22"/>
                <w:lang w:eastAsia="en-US"/>
              </w:rPr>
              <w:t>(Incluye el valor de las comidas gratuitas en el establecimiento de hostelería propiedad de algún miembro del hogar)</w:t>
            </w:r>
          </w:p>
          <w:p w:rsidR="008F2633" w:rsidRPr="000D7313"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Pr>
                <w:rFonts w:asciiTheme="minorHAnsi" w:eastAsiaTheme="minorHAnsi" w:hAnsiTheme="minorHAnsi" w:cstheme="minorHAnsi"/>
                <w:bCs/>
                <w:szCs w:val="22"/>
                <w:lang w:eastAsia="en-US"/>
              </w:rPr>
              <w:t>0 si el hogar no presenta gasto</w:t>
            </w:r>
          </w:p>
        </w:tc>
        <w:tc>
          <w:tcPr>
            <w:tcW w:w="2976" w:type="dxa"/>
            <w:shd w:val="clear" w:color="auto" w:fill="auto"/>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 w:val="18"/>
                <w:szCs w:val="18"/>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GASTNOM2</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Bidi"/>
                <w:b/>
                <w:bCs/>
                <w:szCs w:val="22"/>
                <w:lang w:eastAsia="en-US"/>
              </w:rPr>
              <w:t xml:space="preserve">IMPORTE TOTAL DEL GASTO ANUAL DEL HOGAR </w:t>
            </w:r>
            <w:r w:rsidRPr="00596C8A">
              <w:rPr>
                <w:rFonts w:asciiTheme="minorHAnsi" w:eastAsiaTheme="minorHAnsi" w:hAnsiTheme="minorHAnsi" w:cstheme="minorBidi"/>
                <w:b/>
                <w:bCs/>
                <w:szCs w:val="22"/>
                <w:u w:val="single"/>
                <w:lang w:eastAsia="en-US"/>
              </w:rPr>
              <w:t>NO MONETARIO PROCEDENTE DEL AUTOSUMINISTRO</w:t>
            </w:r>
            <w:r w:rsidRPr="00596C8A">
              <w:rPr>
                <w:rFonts w:asciiTheme="minorHAnsi" w:eastAsiaTheme="minorHAnsi" w:hAnsiTheme="minorHAnsi" w:cstheme="minorBidi"/>
                <w:b/>
                <w:bCs/>
                <w:szCs w:val="22"/>
                <w:lang w:eastAsia="en-US"/>
              </w:rPr>
              <w:t>, ELEVADO TEMPORAL Y POBLACIONALMENTE</w:t>
            </w:r>
          </w:p>
          <w:p w:rsidR="008F2633" w:rsidRPr="000D7313"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Pr>
                <w:rFonts w:asciiTheme="minorHAnsi" w:eastAsiaTheme="minorHAnsi" w:hAnsiTheme="minorHAnsi" w:cstheme="minorHAnsi"/>
                <w:bCs/>
                <w:szCs w:val="22"/>
                <w:lang w:eastAsia="en-US"/>
              </w:rPr>
              <w:t>0 si el hogar no presenta gasto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GASTNOM3</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Bidi"/>
                <w:b/>
                <w:bCs/>
                <w:szCs w:val="22"/>
                <w:lang w:eastAsia="en-US"/>
              </w:rPr>
              <w:t xml:space="preserve">IMPORTE TOTAL DEL GASTO ANUAL DEL HOGAR </w:t>
            </w:r>
            <w:r w:rsidRPr="00596C8A">
              <w:rPr>
                <w:rFonts w:asciiTheme="minorHAnsi" w:eastAsiaTheme="minorHAnsi" w:hAnsiTheme="minorHAnsi" w:cstheme="minorBidi"/>
                <w:b/>
                <w:bCs/>
                <w:szCs w:val="22"/>
                <w:u w:val="single"/>
                <w:lang w:eastAsia="en-US"/>
              </w:rPr>
              <w:t>NO MONETARIO PROCEDENTE DEL SALARIO EN ESPECIE</w:t>
            </w:r>
            <w:r w:rsidRPr="00596C8A">
              <w:rPr>
                <w:rFonts w:asciiTheme="minorHAnsi" w:eastAsiaTheme="minorHAnsi" w:hAnsiTheme="minorHAnsi" w:cstheme="minorBidi"/>
                <w:b/>
                <w:bCs/>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Bidi"/>
                <w:b/>
                <w:bCs/>
                <w:szCs w:val="22"/>
                <w:lang w:eastAsia="en-US"/>
              </w:rPr>
              <w:t>(Incluye alquiler imputado a la vivienda cedida por razón de trabajo y valor de las comidas gratuitas o bonificadas en el lugar de trabajo de algún miembro del hogar que trabaja como asalariado)</w:t>
            </w:r>
          </w:p>
          <w:p w:rsidR="008F2633" w:rsidRPr="000D7313"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Pr>
                <w:rFonts w:asciiTheme="minorHAnsi" w:eastAsiaTheme="minorHAnsi" w:hAnsiTheme="minorHAnsi" w:cstheme="minorHAnsi"/>
                <w:bCs/>
                <w:szCs w:val="22"/>
                <w:lang w:eastAsia="en-US"/>
              </w:rPr>
              <w:t>0 si el hogar no presenta gasto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GASTNOM4</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Bidi"/>
                <w:b/>
                <w:bCs/>
                <w:szCs w:val="22"/>
                <w:lang w:eastAsia="en-US"/>
              </w:rPr>
              <w:t xml:space="preserve">IMPORTE TOTAL DEL GASTO ANUAL </w:t>
            </w:r>
            <w:r w:rsidRPr="00596C8A">
              <w:rPr>
                <w:rFonts w:asciiTheme="minorHAnsi" w:eastAsiaTheme="minorHAnsi" w:hAnsiTheme="minorHAnsi" w:cstheme="minorBidi"/>
                <w:b/>
                <w:bCs/>
                <w:szCs w:val="22"/>
                <w:u w:val="single"/>
                <w:lang w:eastAsia="en-US"/>
              </w:rPr>
              <w:t>NO MONETARIO DEL HOGAR PROCEDENTE DEL ALQUILER IMPUTADO A LA VIVIENDA, PRINCIPAL Y A OTRAS VIVIENDAS A DISPOSICIÓN DEL HOGAR, EN PROPIEDAD DEL HOGAR O CEDIDAS GRATUITA O SEMIGRATUITAMENTE POR RAZÓN DISTINTA A TRABAJO</w:t>
            </w:r>
            <w:r w:rsidRPr="00596C8A">
              <w:rPr>
                <w:rFonts w:asciiTheme="minorHAnsi" w:eastAsiaTheme="minorHAnsi" w:hAnsiTheme="minorHAnsi" w:cstheme="minorBidi"/>
                <w:b/>
                <w:bCs/>
                <w:szCs w:val="22"/>
                <w:lang w:eastAsia="en-US"/>
              </w:rPr>
              <w:t>, ELEVADO TEMPORAL Y POBLACIONALMENTE</w:t>
            </w:r>
          </w:p>
          <w:p w:rsidR="008F2633" w:rsidRPr="000D7313"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si el hogar no presenta gasto</w:t>
            </w:r>
          </w:p>
          <w:p w:rsidR="008F2633" w:rsidRPr="00596C8A" w:rsidRDefault="008F2633"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GASTOTGR01</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01,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GASTOTGR02</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02,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GASTOTGR03</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03,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lastRenderedPageBreak/>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lastRenderedPageBreak/>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GASTOTGR04</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04,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GASTOTGR05</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05,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GASTOTGR06</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06,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GASTOTGR07</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07,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GASTOTGR08</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08,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GASTOTGR09</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09,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GASTOTGR10</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10,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GASTOTGR11</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11,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GASTOTGR12</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12,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lastRenderedPageBreak/>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lastRenderedPageBreak/>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r w:rsidR="008F2633"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8F2633" w:rsidRPr="00596C8A" w:rsidRDefault="008F2633" w:rsidP="008F2633">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GASTOTGR13</w:t>
            </w:r>
          </w:p>
        </w:tc>
        <w:tc>
          <w:tcPr>
            <w:tcW w:w="850" w:type="dxa"/>
          </w:tcPr>
          <w:p w:rsidR="008F2633" w:rsidRPr="00596C8A" w:rsidRDefault="008F2633" w:rsidP="008F2633">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16.2</w:t>
            </w:r>
          </w:p>
        </w:tc>
        <w:tc>
          <w:tcPr>
            <w:tcW w:w="851"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IMPORTE TOTAL DEL GASTO ANUAL DEL HOGAR EN BIENES Y SERVICIOS DEL GRUPO 13, </w:t>
            </w:r>
            <w:r w:rsidRPr="00596C8A">
              <w:rPr>
                <w:rFonts w:asciiTheme="minorHAnsi" w:eastAsiaTheme="minorHAnsi" w:hAnsiTheme="minorHAnsi" w:cstheme="minorHAnsi"/>
                <w:b/>
                <w:szCs w:val="22"/>
                <w:u w:val="single"/>
                <w:lang w:eastAsia="en-US"/>
              </w:rPr>
              <w:t>MONETARIO Y NO MONETARIO</w:t>
            </w:r>
            <w:r w:rsidRPr="00596C8A">
              <w:rPr>
                <w:rFonts w:asciiTheme="minorHAnsi" w:eastAsiaTheme="minorHAnsi" w:hAnsiTheme="minorHAnsi" w:cstheme="minorHAnsi"/>
                <w:b/>
                <w:szCs w:val="22"/>
                <w:lang w:eastAsia="en-US"/>
              </w:rPr>
              <w:t>, ELEVADO TEMPORAL Y POBLACIONALMENTE</w:t>
            </w:r>
          </w:p>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 xml:space="preserve">(Para el salario en especie se contabiliza tanto el importe del pago realizado como la bonificación recibida)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sidRPr="00596C8A">
              <w:rPr>
                <w:rFonts w:asciiTheme="minorHAnsi" w:eastAsiaTheme="minorHAnsi" w:hAnsiTheme="minorHAnsi" w:cstheme="minorHAnsi"/>
                <w:bCs/>
                <w:szCs w:val="22"/>
                <w:lang w:eastAsia="en-US"/>
              </w:rPr>
              <w:t xml:space="preserve">Importe </w:t>
            </w:r>
          </w:p>
          <w:p w:rsidR="008F2633" w:rsidRPr="00596C8A" w:rsidRDefault="008F2633"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bCs/>
                <w:szCs w:val="22"/>
                <w:lang w:eastAsia="en-US"/>
              </w:rPr>
            </w:pPr>
            <w:r>
              <w:rPr>
                <w:rFonts w:asciiTheme="minorHAnsi" w:eastAsiaTheme="minorHAnsi" w:hAnsiTheme="minorHAnsi" w:cstheme="minorHAnsi"/>
                <w:bCs/>
                <w:szCs w:val="22"/>
                <w:lang w:eastAsia="en-US"/>
              </w:rPr>
              <w:t>0 s</w:t>
            </w:r>
            <w:r w:rsidRPr="00596C8A">
              <w:rPr>
                <w:rFonts w:asciiTheme="minorHAnsi" w:eastAsiaTheme="minorHAnsi" w:hAnsiTheme="minorHAnsi" w:cstheme="minorHAnsi"/>
                <w:bCs/>
                <w:szCs w:val="22"/>
                <w:lang w:eastAsia="en-US"/>
              </w:rPr>
              <w:t>i el hogar no tiene gasto en este grupo</w:t>
            </w:r>
          </w:p>
        </w:tc>
        <w:tc>
          <w:tcPr>
            <w:tcW w:w="2976" w:type="dxa"/>
          </w:tcPr>
          <w:p w:rsidR="008F2633" w:rsidRPr="00596C8A" w:rsidRDefault="008F2633" w:rsidP="008F263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0-99999999999999</w:t>
            </w:r>
            <w:r w:rsidR="003224D8">
              <w:rPr>
                <w:rFonts w:asciiTheme="minorHAnsi" w:eastAsiaTheme="minorHAnsi" w:hAnsiTheme="minorHAnsi" w:cstheme="minorHAnsi"/>
                <w:szCs w:val="22"/>
                <w:lang w:eastAsia="en-US"/>
              </w:rPr>
              <w:t>.</w:t>
            </w:r>
            <w:r w:rsidRPr="00596C8A">
              <w:rPr>
                <w:rFonts w:asciiTheme="minorHAnsi" w:eastAsiaTheme="minorHAnsi" w:hAnsiTheme="minorHAnsi" w:cstheme="minorHAnsi"/>
                <w:szCs w:val="22"/>
                <w:lang w:eastAsia="en-US"/>
              </w:rPr>
              <w:t>99</w:t>
            </w:r>
          </w:p>
        </w:tc>
      </w:tr>
    </w:tbl>
    <w:p w:rsidR="00596C8A" w:rsidRPr="00596C8A" w:rsidRDefault="00596C8A" w:rsidP="00596C8A">
      <w:pPr>
        <w:spacing w:after="160" w:line="259" w:lineRule="auto"/>
        <w:jc w:val="both"/>
        <w:rPr>
          <w:rFonts w:asciiTheme="minorHAnsi" w:eastAsiaTheme="minorHAnsi" w:hAnsiTheme="minorHAnsi" w:cstheme="minorBidi"/>
          <w:szCs w:val="22"/>
          <w:lang w:eastAsia="en-US"/>
        </w:rPr>
      </w:pPr>
    </w:p>
    <w:p w:rsidR="00596C8A" w:rsidRPr="00596C8A" w:rsidRDefault="00596C8A" w:rsidP="00596C8A">
      <w:pPr>
        <w:spacing w:after="160" w:line="259" w:lineRule="auto"/>
        <w:jc w:val="both"/>
        <w:rPr>
          <w:rFonts w:asciiTheme="minorHAnsi" w:eastAsiaTheme="minorHAnsi" w:hAnsiTheme="minorHAnsi" w:cstheme="minorHAnsi"/>
          <w:b/>
          <w:sz w:val="24"/>
          <w:szCs w:val="24"/>
          <w:u w:val="single"/>
          <w:lang w:eastAsia="en-US"/>
        </w:rPr>
      </w:pPr>
      <w:r w:rsidRPr="00596C8A">
        <w:rPr>
          <w:rFonts w:asciiTheme="minorHAnsi" w:eastAsiaTheme="minorHAnsi" w:hAnsiTheme="minorHAnsi" w:cstheme="minorHAnsi"/>
          <w:b/>
          <w:sz w:val="24"/>
          <w:szCs w:val="24"/>
          <w:u w:val="single"/>
          <w:lang w:eastAsia="en-US"/>
        </w:rPr>
        <w:t>INGRESOS REGULARES MENSUALES DEL HOGAR</w:t>
      </w:r>
    </w:p>
    <w:tbl>
      <w:tblPr>
        <w:tblStyle w:val="Tabladecuadrcula1clara"/>
        <w:tblW w:w="13036" w:type="dxa"/>
        <w:tblLayout w:type="fixed"/>
        <w:tblLook w:val="04A0" w:firstRow="1" w:lastRow="0" w:firstColumn="1" w:lastColumn="0" w:noHBand="0" w:noVBand="1"/>
      </w:tblPr>
      <w:tblGrid>
        <w:gridCol w:w="1980"/>
        <w:gridCol w:w="850"/>
        <w:gridCol w:w="851"/>
        <w:gridCol w:w="6379"/>
        <w:gridCol w:w="2976"/>
      </w:tblGrid>
      <w:tr w:rsidR="00596C8A" w:rsidRPr="00596C8A"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596C8A" w:rsidRPr="00596C8A" w:rsidRDefault="00596C8A" w:rsidP="00596C8A">
            <w:pPr>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TIPO</w:t>
            </w:r>
          </w:p>
        </w:tc>
        <w:tc>
          <w:tcPr>
            <w:tcW w:w="6379"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DESCRIPCIÓN</w:t>
            </w:r>
          </w:p>
        </w:tc>
        <w:tc>
          <w:tcPr>
            <w:tcW w:w="2976" w:type="dxa"/>
            <w:shd w:val="clear" w:color="auto" w:fill="BFBFBF" w:themeFill="background1" w:themeFillShade="BF"/>
          </w:tcPr>
          <w:p w:rsidR="00596C8A" w:rsidRPr="00596C8A" w:rsidRDefault="00596C8A" w:rsidP="00596C8A">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596C8A">
              <w:rPr>
                <w:rFonts w:asciiTheme="minorHAnsi" w:eastAsiaTheme="minorHAnsi" w:hAnsiTheme="minorHAnsi" w:cstheme="minorBidi"/>
                <w:sz w:val="24"/>
                <w:szCs w:val="24"/>
                <w:lang w:eastAsia="en-US"/>
              </w:rPr>
              <w:t>VALORES</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CAPROP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DEL TRABAJO POR CUENTA PROPIA?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CAJENA</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DEL TRABAJO POR CUENTA AJENA?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PENSIOJUB</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PENSIONES DE JUBILACIÓN?</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PENSIOINCAP</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PENSIONES DE INCAPACIDAD PERMANENTE?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PENSIOTR</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OTRAS PENSIONES CONTRIBUTIVAS Y NO CONTRIBUTIVAS?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DESEM</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SUBSIDIOS Y PRESTACIONES DE DESEMPLEO?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OTRSUB</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OTROS SUBSIDIOS Y PRESTACIONES SOCIALES REGULARES?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RENTAS</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INGRESOS DE RENTAS DE LA PROPIEDAD Y EL CAPITAL?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OTROIN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¿ALGUNO DE LOS MIEMBROS DEL HOGAR PERCIBE OTROS INGRESOS REGULARES?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Sí</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No</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1,6</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FUENPRIN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PRINCIPAL FUENTE DE INGRESOS DEL HOGAR</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Trabajo por cuenta propia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2: Trabajo por cuenta ajena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3: Pensiones de jubilación</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4: Pensiones de incapacidad permanente</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5: Otras pensiones contributivas y no contributivas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6: Subsidios y prestaciones de desempleo</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7: Otros subsidios y prestaciones sociales regulares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8: Rentas de la propiedad y del capital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9: Otros ingresos regulares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b (Si SUMA(CAPROP=CAJENA=…=OTROIN)=54)</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1-9,-9,b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FUENPRINRED</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PRINCIPAL FUENTE DE INGRESOS DEL HOGAR (REDUCIDA)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 Trabajo por cuenta propia y rentas de la propiedad y del capital</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2: Trabajo por cuenta ajena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3: Pensiones, subsidios y otras prestaciones e ingresos regulares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lastRenderedPageBreak/>
              <w:t>-9: No consta</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b (Si SUMA(CAPROP=CAJENA=…=OTROIN)=54)</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lastRenderedPageBreak/>
              <w:t>1-3,-9,b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IMPEXAC</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5</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IMPORTE EXACTO DE LOS INGRESOS MENSUALES NETOS TOTALES DEL HOGAR</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Importe</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0-99999; b</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INTERIN</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CHAR</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INTERVALO DE LOS INGRESOS MENSUALES NETOS TOTALES DEL HOGAR</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01: Menos de 500€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02: De 500 a menos de 1000€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03: De 1000 a menos de 1500€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04: De 1500 a menos de 2000€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05: De 2000 a menos de 2500€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06: De 2500 a menos de 3000€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07: De 3000 a menos de 5000€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08: De 5000 a menos de 7000€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09: De 7000 a menos de 9000€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10: 9000€ y más</w:t>
            </w:r>
          </w:p>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 (Si SUMA(CAPROP=CAJENA=…=OTROIN)=54)</w:t>
            </w:r>
          </w:p>
          <w:p w:rsidR="00A3538C" w:rsidRDefault="00A3538C"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p w:rsidR="00A613AB" w:rsidRPr="000D7313" w:rsidRDefault="00A613AB" w:rsidP="000D7313">
            <w:pPr>
              <w:shd w:val="clear" w:color="auto" w:fill="FFFFFF"/>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2"/>
              </w:rPr>
            </w:pPr>
            <w:r w:rsidRPr="000D7313">
              <w:rPr>
                <w:rFonts w:asciiTheme="minorHAnsi" w:hAnsiTheme="minorHAnsi" w:cstheme="minorHAnsi"/>
                <w:b/>
                <w:color w:val="000000"/>
                <w:szCs w:val="22"/>
              </w:rPr>
              <w:t>NOTA:</w:t>
            </w:r>
            <w:r w:rsidRPr="000D7313">
              <w:rPr>
                <w:rFonts w:asciiTheme="minorHAnsi" w:hAnsiTheme="minorHAnsi" w:cstheme="minorHAnsi"/>
                <w:color w:val="000000"/>
                <w:szCs w:val="22"/>
              </w:rPr>
              <w:t xml:space="preserve"> En los casos en los que el hogar no ha declarado intervalo de ingresos, en 2024 se ha imputado un intervalo pero no se han imputado valores puntu</w:t>
            </w:r>
            <w:r w:rsidR="000151FA" w:rsidRPr="000D7313">
              <w:rPr>
                <w:rFonts w:asciiTheme="minorHAnsi" w:hAnsiTheme="minorHAnsi" w:cstheme="minorHAnsi"/>
                <w:color w:val="000000"/>
                <w:szCs w:val="22"/>
              </w:rPr>
              <w:t xml:space="preserve">ales, por lo que en estos casos </w:t>
            </w:r>
            <w:r w:rsidRPr="000D7313">
              <w:rPr>
                <w:rFonts w:asciiTheme="minorHAnsi" w:hAnsiTheme="minorHAnsi" w:cstheme="minorHAnsi"/>
                <w:color w:val="000000"/>
                <w:szCs w:val="22"/>
              </w:rPr>
              <w:t>IMPEXAC=b</w:t>
            </w:r>
          </w:p>
          <w:p w:rsidR="00A613AB" w:rsidRPr="00596C8A" w:rsidRDefault="00A613AB"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0,01-10</w:t>
            </w:r>
          </w:p>
        </w:tc>
      </w:tr>
      <w:tr w:rsidR="00596C8A" w:rsidRPr="00596C8A" w:rsidTr="000D7313">
        <w:tc>
          <w:tcPr>
            <w:cnfStyle w:val="001000000000" w:firstRow="0" w:lastRow="0" w:firstColumn="1" w:lastColumn="0" w:oddVBand="0" w:evenVBand="0" w:oddHBand="0" w:evenHBand="0" w:firstRowFirstColumn="0" w:firstRowLastColumn="0" w:lastRowFirstColumn="0" w:lastRowLastColumn="0"/>
            <w:tcW w:w="1980" w:type="dxa"/>
          </w:tcPr>
          <w:p w:rsidR="00596C8A" w:rsidRPr="00596C8A" w:rsidRDefault="00596C8A" w:rsidP="00596C8A">
            <w:pPr>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NUMPERI</w:t>
            </w:r>
          </w:p>
        </w:tc>
        <w:tc>
          <w:tcPr>
            <w:tcW w:w="850" w:type="dxa"/>
          </w:tcPr>
          <w:p w:rsidR="00596C8A" w:rsidRPr="00596C8A" w:rsidRDefault="00596C8A" w:rsidP="00596C8A">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2</w:t>
            </w:r>
          </w:p>
        </w:tc>
        <w:tc>
          <w:tcPr>
            <w:tcW w:w="851"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NUM</w:t>
            </w:r>
          </w:p>
        </w:tc>
        <w:tc>
          <w:tcPr>
            <w:tcW w:w="6379"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596C8A">
              <w:rPr>
                <w:rFonts w:asciiTheme="minorHAnsi" w:eastAsiaTheme="minorHAnsi" w:hAnsiTheme="minorHAnsi" w:cstheme="minorHAnsi"/>
                <w:b/>
                <w:szCs w:val="22"/>
                <w:lang w:eastAsia="en-US"/>
              </w:rPr>
              <w:t>NÚMERO DE MIEMBROS DEL HOGAR PERCEPTORES DE INGRESOS</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Número (1-20)</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0 (Si SUMA(CAPROP=CAJENA=…=OTROIN)=54)</w:t>
            </w:r>
          </w:p>
          <w:p w:rsidR="00596C8A" w:rsidRPr="00596C8A" w:rsidRDefault="00596C8A"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596C8A">
              <w:rPr>
                <w:rFonts w:asciiTheme="minorHAnsi" w:eastAsiaTheme="minorHAnsi" w:hAnsiTheme="minorHAnsi" w:cstheme="minorBidi"/>
                <w:bCs/>
                <w:szCs w:val="22"/>
                <w:lang w:eastAsia="en-US"/>
              </w:rPr>
              <w:t>-9: No consta</w:t>
            </w:r>
          </w:p>
        </w:tc>
        <w:tc>
          <w:tcPr>
            <w:tcW w:w="2976" w:type="dxa"/>
          </w:tcPr>
          <w:p w:rsidR="00596C8A" w:rsidRPr="00596C8A" w:rsidRDefault="00596C8A" w:rsidP="00596C8A">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596C8A">
              <w:rPr>
                <w:rFonts w:asciiTheme="minorHAnsi" w:eastAsiaTheme="minorHAnsi" w:hAnsiTheme="minorHAnsi" w:cstheme="minorHAnsi"/>
                <w:szCs w:val="22"/>
                <w:lang w:eastAsia="en-US"/>
              </w:rPr>
              <w:t>0-20,-9</w:t>
            </w:r>
          </w:p>
        </w:tc>
      </w:tr>
    </w:tbl>
    <w:p w:rsidR="000E3EBC" w:rsidRDefault="000E3EBC" w:rsidP="006148BE">
      <w:pPr>
        <w:pStyle w:val="Textoindependiente2"/>
        <w:jc w:val="both"/>
        <w:rPr>
          <w:b/>
          <w:bCs/>
        </w:rPr>
      </w:pPr>
    </w:p>
    <w:p w:rsidR="000E3EBC" w:rsidRDefault="000E3EBC">
      <w:pPr>
        <w:spacing w:after="160" w:line="259" w:lineRule="auto"/>
        <w:rPr>
          <w:b/>
          <w:bCs/>
          <w:sz w:val="24"/>
        </w:rPr>
      </w:pPr>
      <w:r>
        <w:rPr>
          <w:b/>
          <w:bCs/>
        </w:rPr>
        <w:br w:type="page"/>
      </w:r>
    </w:p>
    <w:p w:rsidR="00EE2B3C" w:rsidRPr="000D7313" w:rsidRDefault="006148BE" w:rsidP="006148BE">
      <w:pPr>
        <w:rPr>
          <w:b/>
          <w:sz w:val="28"/>
        </w:rPr>
      </w:pPr>
      <w:r w:rsidRPr="000D7313">
        <w:rPr>
          <w:b/>
          <w:sz w:val="28"/>
        </w:rPr>
        <w:lastRenderedPageBreak/>
        <w:t>Fichero de gasto</w:t>
      </w:r>
      <w:r w:rsidR="00EE2B3C" w:rsidRPr="000D7313">
        <w:rPr>
          <w:b/>
          <w:sz w:val="28"/>
        </w:rPr>
        <w:t>s</w:t>
      </w:r>
    </w:p>
    <w:p w:rsidR="00D00B05" w:rsidRDefault="00D00B05" w:rsidP="006148BE">
      <w:pPr>
        <w:rPr>
          <w:sz w:val="28"/>
        </w:rPr>
      </w:pPr>
    </w:p>
    <w:tbl>
      <w:tblPr>
        <w:tblStyle w:val="Tabladecuadrcula1clara"/>
        <w:tblW w:w="13745" w:type="dxa"/>
        <w:tblLayout w:type="fixed"/>
        <w:tblLook w:val="04A0" w:firstRow="1" w:lastRow="0" w:firstColumn="1" w:lastColumn="0" w:noHBand="0" w:noVBand="1"/>
      </w:tblPr>
      <w:tblGrid>
        <w:gridCol w:w="1838"/>
        <w:gridCol w:w="992"/>
        <w:gridCol w:w="851"/>
        <w:gridCol w:w="6520"/>
        <w:gridCol w:w="3544"/>
      </w:tblGrid>
      <w:tr w:rsidR="009C599C" w:rsidRPr="00D00B05" w:rsidTr="000D7313">
        <w:trPr>
          <w:cnfStyle w:val="100000000000" w:firstRow="1" w:lastRow="0" w:firstColumn="0" w:lastColumn="0" w:oddVBand="0" w:evenVBand="0" w:oddHBand="0"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1838" w:type="dxa"/>
            <w:shd w:val="clear" w:color="auto" w:fill="BFBFBF" w:themeFill="background1" w:themeFillShade="BF"/>
          </w:tcPr>
          <w:p w:rsidR="00D00B05" w:rsidRPr="00D00B05" w:rsidRDefault="00D00B05" w:rsidP="00D00B05">
            <w:pPr>
              <w:rPr>
                <w:rFonts w:ascii="Times New Roman" w:eastAsiaTheme="minorHAnsi" w:hAnsi="Times New Roman"/>
                <w:szCs w:val="22"/>
                <w:lang w:eastAsia="en-US"/>
              </w:rPr>
            </w:pPr>
            <w:r w:rsidRPr="00D00B05">
              <w:rPr>
                <w:rFonts w:asciiTheme="minorHAnsi" w:eastAsiaTheme="minorHAnsi" w:hAnsiTheme="minorHAnsi" w:cstheme="minorBidi"/>
                <w:sz w:val="24"/>
                <w:szCs w:val="24"/>
                <w:lang w:eastAsia="en-US"/>
              </w:rPr>
              <w:t>VARIABLE</w:t>
            </w:r>
          </w:p>
        </w:tc>
        <w:tc>
          <w:tcPr>
            <w:tcW w:w="992" w:type="dxa"/>
            <w:shd w:val="clear" w:color="auto" w:fill="BFBFBF" w:themeFill="background1" w:themeFillShade="BF"/>
          </w:tcPr>
          <w:p w:rsidR="00D00B05" w:rsidRDefault="00D00B05" w:rsidP="00D00B05">
            <w:pPr>
              <w:cnfStyle w:val="100000000000" w:firstRow="1" w:lastRow="0" w:firstColumn="0" w:lastColumn="0" w:oddVBand="0" w:evenVBand="0" w:oddHBand="0" w:evenHBand="0" w:firstRowFirstColumn="0" w:firstRowLastColumn="0" w:lastRowFirstColumn="0" w:lastRowLastColumn="0"/>
              <w:rPr>
                <w:rFonts w:asciiTheme="minorHAnsi" w:eastAsiaTheme="minorHAnsi" w:hAnsiTheme="minorHAnsi" w:cstheme="minorBidi"/>
                <w:sz w:val="24"/>
                <w:szCs w:val="24"/>
                <w:lang w:eastAsia="en-US"/>
              </w:rPr>
            </w:pPr>
            <w:r w:rsidRPr="00D00B05">
              <w:rPr>
                <w:rFonts w:asciiTheme="minorHAnsi" w:eastAsiaTheme="minorHAnsi" w:hAnsiTheme="minorHAnsi" w:cstheme="minorBidi"/>
                <w:sz w:val="24"/>
                <w:szCs w:val="24"/>
                <w:lang w:eastAsia="en-US"/>
              </w:rPr>
              <w:t>NPOS</w:t>
            </w:r>
          </w:p>
          <w:p w:rsidR="00EE2B3C" w:rsidRPr="00D00B05" w:rsidRDefault="00EE2B3C" w:rsidP="00D00B0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p>
        </w:tc>
        <w:tc>
          <w:tcPr>
            <w:tcW w:w="851" w:type="dxa"/>
            <w:shd w:val="clear" w:color="auto" w:fill="BFBFBF" w:themeFill="background1" w:themeFillShade="BF"/>
          </w:tcPr>
          <w:p w:rsidR="00D00B05" w:rsidRPr="00D00B05" w:rsidRDefault="00D00B05" w:rsidP="00D00B0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D00B05">
              <w:rPr>
                <w:rFonts w:asciiTheme="minorHAnsi" w:eastAsiaTheme="minorHAnsi" w:hAnsiTheme="minorHAnsi" w:cstheme="minorBidi"/>
                <w:sz w:val="24"/>
                <w:szCs w:val="24"/>
                <w:lang w:eastAsia="en-US"/>
              </w:rPr>
              <w:t>TIPO</w:t>
            </w:r>
          </w:p>
        </w:tc>
        <w:tc>
          <w:tcPr>
            <w:tcW w:w="6520" w:type="dxa"/>
            <w:shd w:val="clear" w:color="auto" w:fill="BFBFBF" w:themeFill="background1" w:themeFillShade="BF"/>
          </w:tcPr>
          <w:p w:rsidR="00D00B05" w:rsidRPr="00D00B05" w:rsidRDefault="00D00B05" w:rsidP="00D00B0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D00B05">
              <w:rPr>
                <w:rFonts w:asciiTheme="minorHAnsi" w:eastAsiaTheme="minorHAnsi" w:hAnsiTheme="minorHAnsi" w:cstheme="minorBidi"/>
                <w:sz w:val="24"/>
                <w:szCs w:val="24"/>
                <w:lang w:eastAsia="en-US"/>
              </w:rPr>
              <w:t>DESCRIPCIÓN</w:t>
            </w:r>
          </w:p>
        </w:tc>
        <w:tc>
          <w:tcPr>
            <w:tcW w:w="3544" w:type="dxa"/>
            <w:shd w:val="clear" w:color="auto" w:fill="BFBFBF" w:themeFill="background1" w:themeFillShade="BF"/>
          </w:tcPr>
          <w:p w:rsidR="00D00B05" w:rsidRPr="00D00B05" w:rsidRDefault="00D00B05" w:rsidP="00D00B05">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D00B05">
              <w:rPr>
                <w:rFonts w:asciiTheme="minorHAnsi" w:eastAsiaTheme="minorHAnsi" w:hAnsiTheme="minorHAnsi" w:cstheme="minorBidi"/>
                <w:sz w:val="24"/>
                <w:szCs w:val="24"/>
                <w:lang w:eastAsia="en-US"/>
              </w:rPr>
              <w:t>VALORES</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ANOENC</w:t>
            </w:r>
          </w:p>
        </w:tc>
        <w:tc>
          <w:tcPr>
            <w:tcW w:w="992" w:type="dxa"/>
          </w:tcPr>
          <w:p w:rsidR="00D00B05" w:rsidRPr="00D00B05" w:rsidRDefault="00D00B05"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4</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CHAR</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D00B05">
              <w:rPr>
                <w:rFonts w:asciiTheme="minorHAnsi" w:eastAsiaTheme="minorHAnsi" w:hAnsiTheme="minorHAnsi" w:cstheme="minorBidi"/>
                <w:b/>
                <w:szCs w:val="22"/>
                <w:lang w:eastAsia="en-US"/>
              </w:rPr>
              <w:t>AÑO DE LA ENCUESTA</w:t>
            </w:r>
          </w:p>
        </w:tc>
        <w:tc>
          <w:tcPr>
            <w:tcW w:w="3544"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D00B05">
              <w:rPr>
                <w:rFonts w:asciiTheme="minorHAnsi" w:eastAsiaTheme="minorHAnsi" w:hAnsiTheme="minorHAnsi" w:cstheme="minorBidi"/>
                <w:szCs w:val="22"/>
                <w:lang w:eastAsia="en-US"/>
              </w:rPr>
              <w:t>&gt;=2024</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bookmarkStart w:id="2" w:name="_Hlk193972596"/>
            <w:r w:rsidRPr="00D00B05">
              <w:rPr>
                <w:rFonts w:asciiTheme="minorHAnsi" w:eastAsiaTheme="minorHAnsi" w:hAnsiTheme="minorHAnsi" w:cstheme="minorHAnsi"/>
                <w:szCs w:val="22"/>
                <w:lang w:eastAsia="en-US"/>
              </w:rPr>
              <w:t>NUMERO</w:t>
            </w:r>
          </w:p>
        </w:tc>
        <w:tc>
          <w:tcPr>
            <w:tcW w:w="992" w:type="dxa"/>
          </w:tcPr>
          <w:p w:rsidR="00D00B05" w:rsidRPr="00D00B05" w:rsidRDefault="00D00B05"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5</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CHAR</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D00B05">
              <w:rPr>
                <w:rFonts w:asciiTheme="minorHAnsi" w:eastAsiaTheme="minorHAnsi" w:hAnsiTheme="minorHAnsi" w:cstheme="minorBidi"/>
                <w:b/>
                <w:szCs w:val="22"/>
                <w:lang w:eastAsia="en-US"/>
              </w:rPr>
              <w:t>NÚMERO SECUENCIAL DEL HOGAR EN EL FICHERO DE USUARIO</w:t>
            </w:r>
          </w:p>
        </w:tc>
        <w:tc>
          <w:tcPr>
            <w:tcW w:w="3544"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D00B05">
              <w:rPr>
                <w:rFonts w:asciiTheme="minorHAnsi" w:eastAsiaTheme="minorHAnsi" w:hAnsiTheme="minorHAnsi" w:cstheme="minorBidi"/>
                <w:szCs w:val="22"/>
                <w:lang w:eastAsia="en-US"/>
              </w:rPr>
              <w:t>00001-25000</w:t>
            </w:r>
          </w:p>
        </w:tc>
      </w:tr>
      <w:bookmarkEnd w:id="2"/>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CODIGO</w:t>
            </w:r>
          </w:p>
        </w:tc>
        <w:tc>
          <w:tcPr>
            <w:tcW w:w="992" w:type="dxa"/>
          </w:tcPr>
          <w:p w:rsidR="00D00B05" w:rsidRPr="00D00B05" w:rsidRDefault="00D00B05"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5</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CHAR</w:t>
            </w:r>
          </w:p>
        </w:tc>
        <w:tc>
          <w:tcPr>
            <w:tcW w:w="6520" w:type="dxa"/>
          </w:tcPr>
          <w:p w:rsidR="00D00B05" w:rsidRPr="00D00B05" w:rsidRDefault="000151FA"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Pr>
                <w:rFonts w:asciiTheme="minorHAnsi" w:eastAsiaTheme="minorHAnsi" w:hAnsiTheme="minorHAnsi" w:cstheme="minorHAnsi"/>
                <w:b/>
                <w:szCs w:val="22"/>
                <w:lang w:eastAsia="en-US"/>
              </w:rPr>
              <w:t>CÓDIGOS DE COICOP 2018/RECO</w:t>
            </w:r>
            <w:r w:rsidR="00D00B05" w:rsidRPr="00D00B05">
              <w:rPr>
                <w:rFonts w:asciiTheme="minorHAnsi" w:eastAsiaTheme="minorHAnsi" w:hAnsiTheme="minorHAnsi" w:cstheme="minorHAnsi"/>
                <w:b/>
                <w:szCs w:val="22"/>
                <w:lang w:eastAsia="en-US"/>
              </w:rPr>
              <w:t>IDA</w:t>
            </w:r>
          </w:p>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(5 dígitos)</w:t>
            </w:r>
          </w:p>
        </w:tc>
        <w:tc>
          <w:tcPr>
            <w:tcW w:w="3544"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COICOP 2018/Recogida</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GASTO</w:t>
            </w:r>
          </w:p>
        </w:tc>
        <w:tc>
          <w:tcPr>
            <w:tcW w:w="992" w:type="dxa"/>
          </w:tcPr>
          <w:p w:rsidR="00D00B05" w:rsidRPr="00D00B05" w:rsidRDefault="00C977D9"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15.2</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Cs/>
                <w:szCs w:val="22"/>
                <w:lang w:eastAsia="en-US"/>
              </w:rPr>
            </w:pPr>
            <w:r w:rsidRPr="00D00B05">
              <w:rPr>
                <w:rFonts w:asciiTheme="minorHAnsi" w:eastAsiaTheme="minorHAnsi" w:hAnsiTheme="minorHAnsi" w:cstheme="minorHAnsi"/>
                <w:b/>
                <w:szCs w:val="22"/>
                <w:lang w:eastAsia="en-US"/>
              </w:rPr>
              <w:t xml:space="preserve">IMPORTE TOTAL DEL GASTO MONETARIO Y NO MONETARIO </w:t>
            </w:r>
            <w:r w:rsidRPr="00D00B05">
              <w:rPr>
                <w:rFonts w:asciiTheme="minorHAnsi" w:eastAsiaTheme="minorHAnsi" w:hAnsiTheme="minorHAnsi" w:cstheme="minorHAnsi"/>
                <w:bCs/>
                <w:szCs w:val="22"/>
                <w:lang w:eastAsia="en-US"/>
              </w:rPr>
              <w:t>elevado temporal y poblacionalmente</w:t>
            </w:r>
          </w:p>
          <w:p w:rsidR="00D00B05" w:rsidRPr="00D00B05" w:rsidRDefault="00D00B05" w:rsidP="00041247">
            <w:pPr>
              <w:numPr>
                <w:ilvl w:val="0"/>
                <w:numId w:val="7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Importe</w:t>
            </w:r>
          </w:p>
        </w:tc>
        <w:tc>
          <w:tcPr>
            <w:tcW w:w="3544" w:type="dxa"/>
          </w:tcPr>
          <w:p w:rsidR="00D00B05" w:rsidRPr="00D00B05" w:rsidRDefault="00EE2B3C"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0D7313">
              <w:rPr>
                <w:rFonts w:asciiTheme="minorHAnsi" w:eastAsiaTheme="minorHAnsi" w:hAnsiTheme="minorHAnsi" w:cstheme="minorHAnsi"/>
                <w:szCs w:val="22"/>
                <w:lang w:eastAsia="en-US"/>
              </w:rPr>
              <w:t>PORCENDES</w:t>
            </w:r>
          </w:p>
        </w:tc>
        <w:tc>
          <w:tcPr>
            <w:tcW w:w="992" w:type="dxa"/>
          </w:tcPr>
          <w:p w:rsidR="00D00B05" w:rsidRPr="00D00B05" w:rsidRDefault="00C977D9"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5.2</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D00B05">
              <w:rPr>
                <w:rFonts w:asciiTheme="minorHAnsi" w:eastAsiaTheme="minorHAnsi" w:hAnsiTheme="minorHAnsi" w:cstheme="minorHAnsi"/>
                <w:b/>
                <w:szCs w:val="22"/>
                <w:lang w:eastAsia="en-US"/>
              </w:rPr>
              <w:t>PORCENTAJE D</w:t>
            </w:r>
            <w:r w:rsidR="006255DE">
              <w:rPr>
                <w:rFonts w:asciiTheme="minorHAnsi" w:eastAsiaTheme="minorHAnsi" w:hAnsiTheme="minorHAnsi" w:cstheme="minorHAnsi"/>
                <w:b/>
                <w:szCs w:val="22"/>
                <w:lang w:eastAsia="en-US"/>
              </w:rPr>
              <w:t>E GASTO PROCEDENTE DEL DESGLOSE</w:t>
            </w:r>
          </w:p>
          <w:p w:rsidR="00D00B05" w:rsidRPr="00D00B05" w:rsidRDefault="00D00B05" w:rsidP="00041247">
            <w:pPr>
              <w:numPr>
                <w:ilvl w:val="0"/>
                <w:numId w:val="7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Porcentaje</w:t>
            </w:r>
          </w:p>
        </w:tc>
        <w:tc>
          <w:tcPr>
            <w:tcW w:w="3544" w:type="dxa"/>
          </w:tcPr>
          <w:p w:rsidR="00D00B05" w:rsidRPr="00D00B05" w:rsidRDefault="006255DE"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0-100</w:t>
            </w:r>
            <w:r w:rsidR="00976E69">
              <w:rPr>
                <w:rFonts w:asciiTheme="minorHAnsi" w:eastAsiaTheme="minorHAnsi" w:hAnsiTheme="minorHAnsi" w:cstheme="minorHAnsi"/>
                <w:szCs w:val="22"/>
                <w:lang w:eastAsia="en-US"/>
              </w:rPr>
              <w:t>.</w:t>
            </w:r>
            <w:r w:rsidR="00EE2B3C">
              <w:rPr>
                <w:rFonts w:asciiTheme="minorHAnsi" w:eastAsiaTheme="minorHAnsi" w:hAnsiTheme="minorHAnsi" w:cstheme="minorHAnsi"/>
                <w:szCs w:val="22"/>
                <w:lang w:eastAsia="en-US"/>
              </w:rPr>
              <w:t>00</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PORCENIMP</w:t>
            </w:r>
          </w:p>
        </w:tc>
        <w:tc>
          <w:tcPr>
            <w:tcW w:w="992" w:type="dxa"/>
          </w:tcPr>
          <w:p w:rsidR="00D00B05" w:rsidRPr="00D00B05" w:rsidRDefault="00C977D9"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5,2</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D00B05">
              <w:rPr>
                <w:rFonts w:asciiTheme="minorHAnsi" w:eastAsiaTheme="minorHAnsi" w:hAnsiTheme="minorHAnsi" w:cstheme="minorHAnsi"/>
                <w:b/>
                <w:szCs w:val="22"/>
                <w:lang w:eastAsia="en-US"/>
              </w:rPr>
              <w:t>PORCENTAJE DE IMPUTACIÓN DEL GASTO TOTAL</w:t>
            </w:r>
          </w:p>
          <w:p w:rsidR="00D00B05" w:rsidRPr="00D00B05" w:rsidRDefault="00D00B05" w:rsidP="00041247">
            <w:pPr>
              <w:numPr>
                <w:ilvl w:val="0"/>
                <w:numId w:val="7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D00B05">
              <w:rPr>
                <w:rFonts w:asciiTheme="minorHAnsi" w:eastAsiaTheme="minorHAnsi" w:hAnsiTheme="minorHAnsi" w:cstheme="minorHAnsi"/>
                <w:szCs w:val="22"/>
                <w:lang w:eastAsia="en-US"/>
              </w:rPr>
              <w:t>Porcentaje</w:t>
            </w:r>
          </w:p>
        </w:tc>
        <w:tc>
          <w:tcPr>
            <w:tcW w:w="3544" w:type="dxa"/>
          </w:tcPr>
          <w:p w:rsidR="00D00B05" w:rsidRPr="00D00B05" w:rsidRDefault="006255DE"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0-100</w:t>
            </w:r>
            <w:r w:rsidR="00976E69">
              <w:rPr>
                <w:rFonts w:asciiTheme="minorHAnsi" w:eastAsiaTheme="minorHAnsi" w:hAnsiTheme="minorHAnsi" w:cstheme="minorHAnsi"/>
                <w:szCs w:val="22"/>
                <w:lang w:eastAsia="en-US"/>
              </w:rPr>
              <w:t>.</w:t>
            </w:r>
            <w:r w:rsidR="00EE2B3C">
              <w:rPr>
                <w:rFonts w:asciiTheme="minorHAnsi" w:eastAsiaTheme="minorHAnsi" w:hAnsiTheme="minorHAnsi" w:cstheme="minorHAnsi"/>
                <w:szCs w:val="22"/>
                <w:lang w:eastAsia="en-US"/>
              </w:rPr>
              <w:t>00</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CANTIDAD</w:t>
            </w:r>
          </w:p>
        </w:tc>
        <w:tc>
          <w:tcPr>
            <w:tcW w:w="992" w:type="dxa"/>
          </w:tcPr>
          <w:p w:rsidR="00D00B05" w:rsidRPr="00D00B05" w:rsidRDefault="00C977D9"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12.2</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CANTIDAD </w:t>
            </w:r>
            <w:r w:rsidRPr="00D00B05">
              <w:rPr>
                <w:rFonts w:asciiTheme="minorHAnsi" w:eastAsiaTheme="minorHAnsi" w:hAnsiTheme="minorHAnsi" w:cstheme="minorHAnsi"/>
                <w:szCs w:val="22"/>
                <w:lang w:eastAsia="en-US"/>
              </w:rPr>
              <w:t>Solo para los códigos que requieren cantidad física, elevada temporal y poblacionalmente</w:t>
            </w:r>
          </w:p>
          <w:p w:rsidR="00D00B05" w:rsidRDefault="00D00B05" w:rsidP="00041247">
            <w:pPr>
              <w:numPr>
                <w:ilvl w:val="0"/>
                <w:numId w:val="73"/>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Cantidad</w:t>
            </w:r>
          </w:p>
          <w:p w:rsidR="00EE2B3C" w:rsidRPr="000D7313" w:rsidRDefault="00EE2B3C" w:rsidP="000D7313">
            <w:p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NOTA:</w:t>
            </w:r>
            <w:r>
              <w:rPr>
                <w:rFonts w:asciiTheme="minorHAnsi" w:eastAsiaTheme="minorHAnsi" w:hAnsiTheme="minorHAnsi" w:cstheme="minorHAnsi"/>
                <w:b/>
                <w:szCs w:val="22"/>
                <w:lang w:eastAsia="en-US"/>
              </w:rPr>
              <w:t xml:space="preserve"> </w:t>
            </w:r>
            <w:r w:rsidRPr="000D7313">
              <w:rPr>
                <w:rFonts w:asciiTheme="minorHAnsi" w:eastAsiaTheme="minorHAnsi" w:hAnsiTheme="minorHAnsi" w:cstheme="minorHAnsi"/>
                <w:szCs w:val="22"/>
                <w:lang w:eastAsia="en-US"/>
              </w:rPr>
              <w:t xml:space="preserve">En los </w:t>
            </w:r>
            <w:proofErr w:type="spellStart"/>
            <w:r w:rsidRPr="000D7313">
              <w:rPr>
                <w:rFonts w:asciiTheme="minorHAnsi" w:eastAsiaTheme="minorHAnsi" w:hAnsiTheme="minorHAnsi" w:cstheme="minorHAnsi"/>
                <w:szCs w:val="22"/>
                <w:lang w:eastAsia="en-US"/>
              </w:rPr>
              <w:t>microdatos</w:t>
            </w:r>
            <w:proofErr w:type="spellEnd"/>
            <w:r w:rsidRPr="000D7313">
              <w:rPr>
                <w:rFonts w:asciiTheme="minorHAnsi" w:eastAsiaTheme="minorHAnsi" w:hAnsiTheme="minorHAnsi" w:cstheme="minorHAnsi"/>
                <w:szCs w:val="22"/>
                <w:lang w:eastAsia="en-US"/>
              </w:rPr>
              <w:t xml:space="preserve"> de junio de 2025 esta variable va en blanco, se incluirán valores al revisar la serie</w:t>
            </w:r>
          </w:p>
        </w:tc>
        <w:tc>
          <w:tcPr>
            <w:tcW w:w="3544" w:type="dxa"/>
          </w:tcPr>
          <w:p w:rsidR="00EE2B3C" w:rsidRDefault="00EE2B3C"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99;b</w:t>
            </w:r>
          </w:p>
          <w:p w:rsidR="00D00B05" w:rsidRPr="000D7313" w:rsidRDefault="006255DE"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D7313">
              <w:rPr>
                <w:rFonts w:asciiTheme="minorHAnsi" w:eastAsiaTheme="minorHAnsi" w:hAnsiTheme="minorHAnsi" w:cstheme="minorHAnsi"/>
                <w:b/>
                <w:szCs w:val="22"/>
                <w:lang w:eastAsia="en-US"/>
              </w:rPr>
              <w:t>Blanco en la publicación de junio de 2025 (se incluirán al revisar la serie)</w:t>
            </w:r>
          </w:p>
        </w:tc>
      </w:tr>
      <w:tr w:rsidR="00D00B05"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D00B05" w:rsidRPr="00D00B05" w:rsidRDefault="00D00B05" w:rsidP="00D00B05">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GASTMON</w:t>
            </w:r>
          </w:p>
        </w:tc>
        <w:tc>
          <w:tcPr>
            <w:tcW w:w="992" w:type="dxa"/>
          </w:tcPr>
          <w:p w:rsidR="00D00B05" w:rsidRPr="00D00B05" w:rsidRDefault="00C977D9" w:rsidP="00D00B05">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15.2</w:t>
            </w:r>
          </w:p>
        </w:tc>
        <w:tc>
          <w:tcPr>
            <w:tcW w:w="851" w:type="dxa"/>
          </w:tcPr>
          <w:p w:rsidR="00D00B05" w:rsidRP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D00B05" w:rsidRDefault="00D00B05"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IMPORTE TOTAL DEL GASTO MONETARIO </w:t>
            </w:r>
            <w:r w:rsidRPr="00D00B05">
              <w:rPr>
                <w:rFonts w:asciiTheme="minorHAnsi" w:eastAsiaTheme="minorHAnsi" w:hAnsiTheme="minorHAnsi" w:cstheme="minorHAnsi"/>
                <w:szCs w:val="22"/>
                <w:lang w:eastAsia="en-US"/>
              </w:rPr>
              <w:t>elevado temporal y poblacionalmente.</w:t>
            </w:r>
          </w:p>
          <w:p w:rsidR="008212B7" w:rsidRDefault="008212B7"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D00B0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D00B05" w:rsidRPr="00D00B05" w:rsidRDefault="008212B7"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w:t>
            </w:r>
            <w:r w:rsidR="00EE2B3C">
              <w:rPr>
                <w:rFonts w:asciiTheme="minorHAnsi" w:eastAsiaTheme="minorHAnsi" w:hAnsiTheme="minorHAnsi" w:cstheme="minorHAnsi"/>
                <w:szCs w:val="22"/>
                <w:lang w:eastAsia="en-US"/>
              </w:rPr>
              <w:t>0-9999999999999</w:t>
            </w:r>
            <w:r w:rsidR="00976E69">
              <w:rPr>
                <w:rFonts w:asciiTheme="minorHAnsi" w:eastAsiaTheme="minorHAnsi" w:hAnsiTheme="minorHAnsi" w:cstheme="minorHAnsi"/>
                <w:szCs w:val="22"/>
                <w:lang w:eastAsia="en-US"/>
              </w:rPr>
              <w:t>.</w:t>
            </w:r>
            <w:r w:rsidR="00EE2B3C">
              <w:rPr>
                <w:rFonts w:asciiTheme="minorHAnsi" w:eastAsiaTheme="minorHAnsi" w:hAnsiTheme="minorHAnsi" w:cstheme="minorHAnsi"/>
                <w:szCs w:val="22"/>
                <w:lang w:eastAsia="en-US"/>
              </w:rPr>
              <w:t>99</w:t>
            </w:r>
            <w:r>
              <w:rPr>
                <w:rFonts w:asciiTheme="minorHAnsi" w:eastAsiaTheme="minorHAnsi" w:hAnsiTheme="minorHAnsi" w:cstheme="minorHAnsi"/>
                <w:szCs w:val="22"/>
                <w:lang w:eastAsia="en-US"/>
              </w:rPr>
              <w:t>;</w:t>
            </w:r>
            <w:r w:rsidR="00D00B05" w:rsidRPr="00D00B05">
              <w:rPr>
                <w:rFonts w:asciiTheme="minorHAnsi" w:eastAsiaTheme="minorHAnsi" w:hAnsiTheme="minorHAnsi" w:cstheme="minorHAnsi"/>
                <w:szCs w:val="22"/>
                <w:lang w:eastAsia="en-US"/>
              </w:rPr>
              <w:t>b</w:t>
            </w:r>
            <w:r w:rsidR="006255DE">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GASTNOM1</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13.2</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IMPORTE TOTAL DEL GASTO NO MONETARIO PROCEDENTE DEL AUTOCONSUMO </w:t>
            </w:r>
            <w:r w:rsidRPr="00D00B05">
              <w:rPr>
                <w:rFonts w:asciiTheme="minorHAnsi" w:eastAsiaTheme="minorHAnsi" w:hAnsiTheme="minorHAnsi" w:cstheme="minorHAnsi"/>
                <w:szCs w:val="22"/>
                <w:lang w:eastAsia="en-US"/>
              </w:rPr>
              <w:t>elevado temporal y poblacionalmente.</w:t>
            </w:r>
          </w:p>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r w:rsidRPr="00D00B05">
              <w:rPr>
                <w:rFonts w:asciiTheme="minorHAnsi" w:eastAsiaTheme="minorHAnsi" w:hAnsiTheme="minorHAnsi" w:cstheme="minorHAnsi"/>
                <w:szCs w:val="22"/>
                <w:lang w:eastAsia="en-US"/>
              </w:rPr>
              <w:t>b</w:t>
            </w:r>
            <w:r>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GASTNOM2</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13.2</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IMPORTE TOTAL DEL GASTO NO MONETARIO PROCEDENTE DEL AUTOSUMINISTRO </w:t>
            </w:r>
            <w:r w:rsidRPr="00D00B05">
              <w:rPr>
                <w:rFonts w:asciiTheme="minorHAnsi" w:eastAsiaTheme="minorHAnsi" w:hAnsiTheme="minorHAnsi" w:cstheme="minorHAnsi"/>
                <w:szCs w:val="22"/>
                <w:lang w:eastAsia="en-US"/>
              </w:rPr>
              <w:t xml:space="preserve">elevado temporal y poblacionalmente. </w:t>
            </w:r>
          </w:p>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r w:rsidRPr="00D00B05">
              <w:rPr>
                <w:rFonts w:asciiTheme="minorHAnsi" w:eastAsiaTheme="minorHAnsi" w:hAnsiTheme="minorHAnsi" w:cstheme="minorHAnsi"/>
                <w:szCs w:val="22"/>
                <w:lang w:eastAsia="en-US"/>
              </w:rPr>
              <w:t>b</w:t>
            </w:r>
            <w:r>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lastRenderedPageBreak/>
              <w:t>GASTNOM3</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13.2</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IMPORTE TOTAL DEL GASTO NO MONETARIO PROCEDENTE DEL SALARIO EN ESPECIE </w:t>
            </w:r>
            <w:r w:rsidRPr="00D00B05">
              <w:rPr>
                <w:rFonts w:asciiTheme="minorHAnsi" w:eastAsiaTheme="minorHAnsi" w:hAnsiTheme="minorHAnsi" w:cstheme="minorHAnsi"/>
                <w:szCs w:val="22"/>
                <w:lang w:eastAsia="en-US"/>
              </w:rPr>
              <w:t xml:space="preserve">(No se incluye alquiler imputado a la vivienda cedida por razón de trabajo), elevado temporal y poblacionalmente. </w:t>
            </w:r>
          </w:p>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r w:rsidRPr="00D00B05">
              <w:rPr>
                <w:rFonts w:asciiTheme="minorHAnsi" w:eastAsiaTheme="minorHAnsi" w:hAnsiTheme="minorHAnsi" w:cstheme="minorHAnsi"/>
                <w:szCs w:val="22"/>
                <w:lang w:eastAsia="en-US"/>
              </w:rPr>
              <w:t>b</w:t>
            </w:r>
            <w:r>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GASTNOM4</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13.2</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IMPORTE TOTAL DEL GASTO NO MONETARIO PROCEDENTE DEL ALQUILER IMPUTADO A LA VIVIENDA, PRINCIPAL Y OTRAS VIVIENDAS A DISPOSICIÓN DEL HOGAR, EN PROPIEDAD O CEDIDA GRATUITA O SEMIGRATUITAMENTE POR RAZÓN DISTINTA A TRABAJO</w:t>
            </w:r>
            <w:r w:rsidRPr="00D00B05">
              <w:rPr>
                <w:rFonts w:asciiTheme="minorHAnsi" w:eastAsiaTheme="minorHAnsi" w:hAnsiTheme="minorHAnsi" w:cstheme="minorHAnsi"/>
                <w:szCs w:val="22"/>
                <w:lang w:eastAsia="en-US"/>
              </w:rPr>
              <w:t xml:space="preserve">, elevado temporal y poblacionalmente. </w:t>
            </w:r>
          </w:p>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8212B7" w:rsidRPr="00D00B05" w:rsidRDefault="008212B7" w:rsidP="000D7313">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r w:rsidRPr="00D00B05">
              <w:rPr>
                <w:rFonts w:asciiTheme="minorHAnsi" w:eastAsiaTheme="minorHAnsi" w:hAnsiTheme="minorHAnsi" w:cstheme="minorHAnsi"/>
                <w:szCs w:val="22"/>
                <w:lang w:eastAsia="en-US"/>
              </w:rPr>
              <w:t>b</w:t>
            </w:r>
            <w:r>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GASTNOM5</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13.2</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b/>
                <w:szCs w:val="22"/>
                <w:lang w:eastAsia="en-US"/>
              </w:rPr>
              <w:t xml:space="preserve">IMPORTE TOTAL DEL GASTO NO MONETARIO PROCEDENTE DEL ALQUILER IMPUTADO A LA VIVIENDA, PRINCIPAL Y OTRAS VIVIENDAS A DISPOSICIÓN DEL HOGAR, CEDIDA GRATUITA O SEMIGRATUITAMENTE POR RAZÓN DE TRABAJO, </w:t>
            </w:r>
            <w:r w:rsidRPr="00D00B05">
              <w:rPr>
                <w:rFonts w:asciiTheme="minorHAnsi" w:eastAsiaTheme="minorHAnsi" w:hAnsiTheme="minorHAnsi" w:cstheme="minorHAnsi"/>
                <w:szCs w:val="22"/>
                <w:lang w:eastAsia="en-US"/>
              </w:rPr>
              <w:t>elevado temporal y poblacionalmente.</w:t>
            </w:r>
          </w:p>
          <w:p w:rsidR="008212B7"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p>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 Toma valor b si el hogar no tiene gasto en esta variable.</w:t>
            </w:r>
          </w:p>
        </w:tc>
        <w:tc>
          <w:tcPr>
            <w:tcW w:w="3544"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&gt;0-99999999999</w:t>
            </w:r>
            <w:r w:rsidR="00976E69">
              <w:rPr>
                <w:rFonts w:asciiTheme="minorHAnsi" w:eastAsiaTheme="minorHAnsi" w:hAnsiTheme="minorHAnsi" w:cstheme="minorHAnsi"/>
                <w:szCs w:val="22"/>
                <w:lang w:eastAsia="en-US"/>
              </w:rPr>
              <w:t>.</w:t>
            </w:r>
            <w:r>
              <w:rPr>
                <w:rFonts w:asciiTheme="minorHAnsi" w:eastAsiaTheme="minorHAnsi" w:hAnsiTheme="minorHAnsi" w:cstheme="minorHAnsi"/>
                <w:szCs w:val="22"/>
                <w:lang w:eastAsia="en-US"/>
              </w:rPr>
              <w:t>99;</w:t>
            </w:r>
            <w:r w:rsidRPr="00D00B05">
              <w:rPr>
                <w:rFonts w:asciiTheme="minorHAnsi" w:eastAsiaTheme="minorHAnsi" w:hAnsiTheme="minorHAnsi" w:cstheme="minorHAnsi"/>
                <w:szCs w:val="22"/>
                <w:lang w:eastAsia="en-US"/>
              </w:rPr>
              <w:t>b</w:t>
            </w:r>
            <w:r>
              <w:rPr>
                <w:rFonts w:asciiTheme="minorHAnsi" w:eastAsiaTheme="minorHAnsi" w:hAnsiTheme="minorHAnsi" w:cstheme="minorHAnsi"/>
                <w:szCs w:val="22"/>
                <w:lang w:eastAsia="en-US"/>
              </w:rPr>
              <w:t xml:space="preserve"> </w:t>
            </w:r>
          </w:p>
        </w:tc>
      </w:tr>
      <w:tr w:rsidR="008212B7" w:rsidRPr="00D00B05" w:rsidTr="000D7313">
        <w:tc>
          <w:tcPr>
            <w:cnfStyle w:val="001000000000" w:firstRow="0" w:lastRow="0" w:firstColumn="1" w:lastColumn="0" w:oddVBand="0" w:evenVBand="0" w:oddHBand="0" w:evenHBand="0" w:firstRowFirstColumn="0" w:firstRowLastColumn="0" w:lastRowFirstColumn="0" w:lastRowLastColumn="0"/>
            <w:tcW w:w="1838" w:type="dxa"/>
          </w:tcPr>
          <w:p w:rsidR="008212B7" w:rsidRPr="00D00B05" w:rsidRDefault="008212B7" w:rsidP="008212B7">
            <w:pPr>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FACTOR</w:t>
            </w:r>
          </w:p>
        </w:tc>
        <w:tc>
          <w:tcPr>
            <w:tcW w:w="992" w:type="dxa"/>
          </w:tcPr>
          <w:p w:rsidR="008212B7" w:rsidRPr="00D00B05" w:rsidRDefault="008212B7" w:rsidP="008212B7">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11.6</w:t>
            </w:r>
          </w:p>
        </w:tc>
        <w:tc>
          <w:tcPr>
            <w:tcW w:w="851"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D00B05">
              <w:rPr>
                <w:rFonts w:asciiTheme="minorHAnsi" w:eastAsiaTheme="minorHAnsi" w:hAnsiTheme="minorHAnsi" w:cstheme="minorHAnsi"/>
                <w:szCs w:val="22"/>
                <w:lang w:eastAsia="en-US"/>
              </w:rPr>
              <w:t>NUM</w:t>
            </w:r>
          </w:p>
        </w:tc>
        <w:tc>
          <w:tcPr>
            <w:tcW w:w="6520"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D00B05">
              <w:rPr>
                <w:rFonts w:asciiTheme="minorHAnsi" w:eastAsiaTheme="minorHAnsi" w:hAnsiTheme="minorHAnsi" w:cstheme="minorHAnsi"/>
                <w:b/>
                <w:szCs w:val="22"/>
                <w:lang w:eastAsia="en-US"/>
              </w:rPr>
              <w:t xml:space="preserve">FACTOR DE ELEVACIÓN ESPACIAL </w:t>
            </w:r>
          </w:p>
        </w:tc>
        <w:tc>
          <w:tcPr>
            <w:tcW w:w="3544" w:type="dxa"/>
          </w:tcPr>
          <w:p w:rsidR="008212B7" w:rsidRPr="00D00B05" w:rsidRDefault="008212B7" w:rsidP="008212B7">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Número</w:t>
            </w:r>
            <w:r w:rsidRPr="00D00B05">
              <w:rPr>
                <w:rFonts w:asciiTheme="minorHAnsi" w:eastAsiaTheme="minorHAnsi" w:hAnsiTheme="minorHAnsi" w:cstheme="minorHAnsi"/>
                <w:szCs w:val="22"/>
                <w:lang w:eastAsia="en-US"/>
              </w:rPr>
              <w:t xml:space="preserve"> </w:t>
            </w:r>
            <w:r w:rsidRPr="00D00B05">
              <w:rPr>
                <w:rFonts w:ascii="Arial" w:eastAsiaTheme="minorHAnsi" w:hAnsi="Arial" w:cs="Arial"/>
                <w:szCs w:val="22"/>
                <w:lang w:eastAsia="en-US"/>
              </w:rPr>
              <w:sym w:font="Symbol" w:char="F0B9"/>
            </w:r>
            <w:r w:rsidRPr="00D00B05">
              <w:rPr>
                <w:rFonts w:ascii="Arial" w:eastAsiaTheme="minorHAnsi" w:hAnsi="Arial" w:cs="Arial"/>
                <w:szCs w:val="22"/>
                <w:lang w:eastAsia="en-US"/>
              </w:rPr>
              <w:t xml:space="preserve"> 0,b</w:t>
            </w:r>
          </w:p>
        </w:tc>
      </w:tr>
    </w:tbl>
    <w:p w:rsidR="00D00B05" w:rsidRDefault="00D00B05" w:rsidP="006148BE">
      <w:pPr>
        <w:rPr>
          <w:sz w:val="28"/>
        </w:rPr>
      </w:pPr>
    </w:p>
    <w:p w:rsidR="000E3EBC" w:rsidRDefault="000E3EBC">
      <w:pPr>
        <w:spacing w:after="160" w:line="259" w:lineRule="auto"/>
        <w:rPr>
          <w:sz w:val="28"/>
        </w:rPr>
      </w:pPr>
      <w:r>
        <w:rPr>
          <w:sz w:val="28"/>
        </w:rPr>
        <w:br w:type="page"/>
      </w:r>
    </w:p>
    <w:p w:rsidR="006148BE" w:rsidRDefault="006148BE" w:rsidP="006148BE">
      <w:pPr>
        <w:rPr>
          <w:b/>
          <w:bCs/>
          <w:sz w:val="28"/>
        </w:rPr>
      </w:pPr>
      <w:r w:rsidRPr="00201CDB">
        <w:rPr>
          <w:b/>
          <w:bCs/>
          <w:sz w:val="28"/>
        </w:rPr>
        <w:lastRenderedPageBreak/>
        <w:t>Fichero de miembros del hogar</w:t>
      </w:r>
    </w:p>
    <w:p w:rsidR="00F35A69" w:rsidRPr="00B00DD9" w:rsidRDefault="00F35A69" w:rsidP="00F35A69">
      <w:pPr>
        <w:rPr>
          <w:rFonts w:ascii="Arial" w:hAnsi="Arial" w:cs="Arial"/>
          <w:b/>
          <w:sz w:val="24"/>
          <w:szCs w:val="24"/>
        </w:rPr>
      </w:pPr>
    </w:p>
    <w:tbl>
      <w:tblPr>
        <w:tblStyle w:val="Tabladecuadrcula1clara"/>
        <w:tblW w:w="13745" w:type="dxa"/>
        <w:tblLayout w:type="fixed"/>
        <w:tblLook w:val="04A0" w:firstRow="1" w:lastRow="0" w:firstColumn="1" w:lastColumn="0" w:noHBand="0" w:noVBand="1"/>
      </w:tblPr>
      <w:tblGrid>
        <w:gridCol w:w="1838"/>
        <w:gridCol w:w="992"/>
        <w:gridCol w:w="851"/>
        <w:gridCol w:w="6520"/>
        <w:gridCol w:w="3544"/>
        <w:tblGridChange w:id="3">
          <w:tblGrid>
            <w:gridCol w:w="1838"/>
            <w:gridCol w:w="992"/>
            <w:gridCol w:w="851"/>
            <w:gridCol w:w="6520"/>
            <w:gridCol w:w="3544"/>
          </w:tblGrid>
        </w:tblGridChange>
      </w:tblGrid>
      <w:tr w:rsidR="00F35A69"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838" w:type="dxa"/>
            <w:shd w:val="clear" w:color="auto" w:fill="BFBFBF" w:themeFill="background1" w:themeFillShade="BF"/>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szCs w:val="22"/>
              </w:rPr>
              <w:t>VARIABLE</w:t>
            </w:r>
          </w:p>
        </w:tc>
        <w:tc>
          <w:tcPr>
            <w:tcW w:w="992" w:type="dxa"/>
            <w:shd w:val="clear" w:color="auto" w:fill="BFBFBF" w:themeFill="background1" w:themeFillShade="BF"/>
          </w:tcPr>
          <w:p w:rsidR="00F35A69" w:rsidRPr="000D7313" w:rsidRDefault="00F35A69" w:rsidP="00F35A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0D7313">
              <w:rPr>
                <w:rFonts w:asciiTheme="minorHAnsi" w:hAnsiTheme="minorHAnsi" w:cstheme="minorHAnsi"/>
                <w:szCs w:val="22"/>
              </w:rPr>
              <w:t>NPOS</w:t>
            </w:r>
          </w:p>
        </w:tc>
        <w:tc>
          <w:tcPr>
            <w:tcW w:w="851" w:type="dxa"/>
            <w:shd w:val="clear" w:color="auto" w:fill="BFBFBF" w:themeFill="background1" w:themeFillShade="BF"/>
          </w:tcPr>
          <w:p w:rsidR="00F35A69" w:rsidRPr="000D7313" w:rsidRDefault="00F35A69" w:rsidP="00F35A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0D7313">
              <w:rPr>
                <w:rFonts w:asciiTheme="minorHAnsi" w:hAnsiTheme="minorHAnsi" w:cstheme="minorHAnsi"/>
                <w:szCs w:val="22"/>
              </w:rPr>
              <w:t>TIPO</w:t>
            </w:r>
          </w:p>
        </w:tc>
        <w:tc>
          <w:tcPr>
            <w:tcW w:w="6520" w:type="dxa"/>
            <w:shd w:val="clear" w:color="auto" w:fill="BFBFBF" w:themeFill="background1" w:themeFillShade="BF"/>
          </w:tcPr>
          <w:p w:rsidR="00F35A69" w:rsidRPr="000D7313" w:rsidRDefault="00F35A69" w:rsidP="00F35A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0D7313">
              <w:rPr>
                <w:rFonts w:asciiTheme="minorHAnsi" w:hAnsiTheme="minorHAnsi" w:cstheme="minorHAnsi"/>
                <w:szCs w:val="22"/>
              </w:rPr>
              <w:t>DESCRIPCIÓN</w:t>
            </w:r>
          </w:p>
        </w:tc>
        <w:tc>
          <w:tcPr>
            <w:tcW w:w="3544" w:type="dxa"/>
            <w:shd w:val="clear" w:color="auto" w:fill="BFBFBF" w:themeFill="background1" w:themeFillShade="BF"/>
          </w:tcPr>
          <w:p w:rsidR="00F35A69" w:rsidRPr="000D7313" w:rsidRDefault="00F35A69" w:rsidP="00F35A69">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Cs w:val="22"/>
              </w:rPr>
            </w:pPr>
            <w:r w:rsidRPr="000D7313">
              <w:rPr>
                <w:rFonts w:asciiTheme="minorHAnsi" w:hAnsiTheme="minorHAnsi" w:cstheme="minorHAnsi"/>
                <w:szCs w:val="22"/>
              </w:rPr>
              <w:t>VALORES</w:t>
            </w:r>
          </w:p>
        </w:tc>
      </w:tr>
      <w:tr w:rsidR="00F35A69" w:rsidRPr="007F50D6"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ANOENC</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4</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AÑO DE LA ENCUESTA</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&gt;=2024</w:t>
            </w:r>
          </w:p>
        </w:tc>
      </w:tr>
      <w:tr w:rsidR="00F35A69" w:rsidRPr="007F50D6"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bCs w:val="0"/>
                <w:szCs w:val="22"/>
              </w:rPr>
            </w:pPr>
            <w:r w:rsidRPr="000D7313">
              <w:rPr>
                <w:rFonts w:asciiTheme="minorHAnsi" w:hAnsiTheme="minorHAnsi" w:cstheme="minorHAnsi"/>
                <w:b w:val="0"/>
                <w:bCs w:val="0"/>
                <w:szCs w:val="22"/>
              </w:rPr>
              <w:t>NUMERO</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5</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NÚMERO SECUENCIAL DEL HOGAR EN EL FICHERO DE USUARIO</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00001-25000</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NORDEN</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NÚMERO DE ORDEN DEL MIEMBRO DEL HOGAR</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01-20</w:t>
            </w:r>
          </w:p>
        </w:tc>
      </w:tr>
      <w:tr w:rsidR="00F35A69" w:rsidRPr="00EA7A30" w:rsidTr="000D7313">
        <w:tc>
          <w:tcPr>
            <w:cnfStyle w:val="001000000000" w:firstRow="0" w:lastRow="0" w:firstColumn="1" w:lastColumn="0" w:oddVBand="0" w:evenVBand="0" w:oddHBand="0" w:evenHBand="0" w:firstRowFirstColumn="0" w:firstRowLastColumn="0" w:lastRowFirstColumn="0" w:lastRowLastColumn="0"/>
            <w:tcW w:w="1838" w:type="dxa"/>
            <w:shd w:val="clear" w:color="auto" w:fill="auto"/>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SEXO</w:t>
            </w:r>
          </w:p>
        </w:tc>
        <w:tc>
          <w:tcPr>
            <w:tcW w:w="992" w:type="dxa"/>
            <w:shd w:val="clear" w:color="auto" w:fill="auto"/>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shd w:val="clear" w:color="auto" w:fill="auto"/>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shd w:val="clear" w:color="auto" w:fill="auto"/>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SEXO DEL MIEMBRO DEL HOGAR</w:t>
            </w:r>
          </w:p>
          <w:p w:rsidR="00F35A69" w:rsidRPr="000D7313" w:rsidRDefault="00F35A69" w:rsidP="00041247">
            <w:pPr>
              <w:pStyle w:val="Prrafodelista"/>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1: Hombre</w:t>
            </w:r>
          </w:p>
          <w:p w:rsidR="00F35A69" w:rsidRPr="000D7313" w:rsidRDefault="00F35A69" w:rsidP="00041247">
            <w:pPr>
              <w:pStyle w:val="Prrafodelista"/>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6: Mujer</w:t>
            </w:r>
          </w:p>
        </w:tc>
        <w:tc>
          <w:tcPr>
            <w:tcW w:w="3544" w:type="dxa"/>
            <w:shd w:val="clear" w:color="auto" w:fill="auto"/>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EDAD</w:t>
            </w:r>
          </w:p>
        </w:tc>
        <w:tc>
          <w:tcPr>
            <w:tcW w:w="992" w:type="dxa"/>
          </w:tcPr>
          <w:p w:rsidR="00F35A69" w:rsidRPr="000D7313" w:rsidRDefault="000E3EBC"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NUM</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 xml:space="preserve">EDAD DEL MIEMBRO DEL HOGAR </w:t>
            </w:r>
          </w:p>
          <w:p w:rsidR="00F35A69" w:rsidRPr="000D7313" w:rsidRDefault="00F35A69" w:rsidP="00041247">
            <w:pPr>
              <w:pStyle w:val="Prrafodelista"/>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85: para personas de 85 o más años</w:t>
            </w:r>
          </w:p>
          <w:p w:rsidR="00F35A69" w:rsidRPr="000D7313" w:rsidRDefault="00F35A69" w:rsidP="00041247">
            <w:pPr>
              <w:pStyle w:val="Prrafodelista"/>
              <w:numPr>
                <w:ilvl w:val="0"/>
                <w:numId w:val="8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0-84: para el resto de personas</w:t>
            </w:r>
          </w:p>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szCs w:val="22"/>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0-85</w:t>
            </w:r>
          </w:p>
        </w:tc>
      </w:tr>
      <w:tr w:rsidR="00F35A69" w:rsidRPr="00D1750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SITURES</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EL MIEMBRO DEL HOGAR ES</w:t>
            </w:r>
          </w:p>
          <w:p w:rsidR="00F35A69" w:rsidRPr="000D7313" w:rsidRDefault="00F35A69" w:rsidP="00041247">
            <w:pPr>
              <w:pStyle w:val="Prrafodelista"/>
              <w:numPr>
                <w:ilvl w:val="0"/>
                <w:numId w:val="9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1: Presente</w:t>
            </w:r>
          </w:p>
          <w:p w:rsidR="00F35A69" w:rsidRPr="000D7313" w:rsidRDefault="00F35A69" w:rsidP="00041247">
            <w:pPr>
              <w:pStyle w:val="Prrafodelista"/>
              <w:numPr>
                <w:ilvl w:val="0"/>
                <w:numId w:val="81"/>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 Ausente</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CATEGMH</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TIPO DE MIEMBRO DEL HOGAR</w:t>
            </w:r>
          </w:p>
          <w:p w:rsidR="00F35A69" w:rsidRPr="000D7313" w:rsidRDefault="00F35A69" w:rsidP="00041247">
            <w:pPr>
              <w:pStyle w:val="Prrafodelista"/>
              <w:numPr>
                <w:ilvl w:val="0"/>
                <w:numId w:val="9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Miembro del hogar (no SD, ni Huésped ni Invitado)</w:t>
            </w:r>
          </w:p>
          <w:p w:rsidR="00F35A69" w:rsidRPr="000D7313" w:rsidRDefault="00F35A69" w:rsidP="00041247">
            <w:pPr>
              <w:pStyle w:val="Prrafodelista"/>
              <w:numPr>
                <w:ilvl w:val="0"/>
                <w:numId w:val="9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Servicio doméstico</w:t>
            </w:r>
          </w:p>
          <w:p w:rsidR="00F35A69" w:rsidRPr="000D7313" w:rsidRDefault="00F35A69" w:rsidP="00041247">
            <w:pPr>
              <w:pStyle w:val="Prrafodelista"/>
              <w:numPr>
                <w:ilvl w:val="0"/>
                <w:numId w:val="9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 Huésped</w:t>
            </w:r>
          </w:p>
          <w:p w:rsidR="00F35A69" w:rsidRPr="000D7313" w:rsidRDefault="00F35A69" w:rsidP="00041247">
            <w:pPr>
              <w:pStyle w:val="Prrafodelista"/>
              <w:numPr>
                <w:ilvl w:val="0"/>
                <w:numId w:val="9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4: Invitado</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1-4</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SUSPRIN</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 xml:space="preserve">SUSTENTADOR PRINCIPAL </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Si</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6: No</w:t>
            </w:r>
          </w:p>
          <w:p w:rsidR="00F35A69" w:rsidRPr="000D7313" w:rsidRDefault="00F35A69" w:rsidP="00041247">
            <w:pPr>
              <w:pStyle w:val="Prrafodelista"/>
              <w:numPr>
                <w:ilvl w:val="0"/>
                <w:numId w:val="9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b: Si EDAD&lt;16 o CATEGMH ≠ ‘1’</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RELACION_01</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01</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10: Cónyuge o pareja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20: Hijo/a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30: Yerno/Nuera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40: Nieto/a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50: Padre/Madre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60: Suegro/a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lastRenderedPageBreak/>
              <w:t>70: Abuelo/a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80: Hermano/a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90: Otro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95: Otro no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99: No sabe/No contesta</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 xml:space="preserve">b: si </w:t>
            </w:r>
            <w:r w:rsidRPr="000D7313">
              <w:rPr>
                <w:rFonts w:asciiTheme="minorHAnsi" w:hAnsiTheme="minorHAnsi" w:cstheme="minorHAnsi"/>
                <w:bCs/>
              </w:rPr>
              <w:t>NORDEN=01</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lastRenderedPageBreak/>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RELACION_02</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02</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10: Cónyuge o pareja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20: Hijo/a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30: Yerno/Nuera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40: Nieto/a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50: Padre/Madre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60: Suegro/a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70: Abuelo/a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80: Hermano/a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90: Otro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95: Otro no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99: No sabe/No contesta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 xml:space="preserve">b: si </w:t>
            </w:r>
            <w:r w:rsidRPr="000D7313">
              <w:rPr>
                <w:rFonts w:asciiTheme="minorHAnsi" w:hAnsiTheme="minorHAnsi" w:cstheme="minorHAnsi"/>
                <w:bCs/>
              </w:rPr>
              <w:t>NORDEN &lt;= 02</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RELACION_03</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03</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RELACION_04</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04</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RELACION_05</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05</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RELACION_06</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RELACION_07</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07</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RELACION_08</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08</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RELACION_09</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09</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lastRenderedPageBreak/>
              <w:t>RELACION_10</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10</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RELACION_11</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11</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RELACION_12</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12</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RELACION_13</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13</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RELACION_14</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14</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RELACION_15</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15</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RELACION_16</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RELACION_17</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17</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RELACION_18</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18</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RELACION_19</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RELACIÓN DE PARENTESCO CON EL MIEMBRO DEL HOGAR CON NÚMERO DE ORDEN 19</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10: Cónyuge o pareja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20: Hijo/a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30: Yerno/Nuera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40: Nieto/a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50: Padre/Madre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60: Suegro/a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70: Abuelo/a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80: Hermano/a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90: Otro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95: Otro no pariente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99: No sabe/No contesta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 xml:space="preserve">b: si </w:t>
            </w:r>
            <w:r w:rsidRPr="000D7313">
              <w:rPr>
                <w:rFonts w:asciiTheme="minorHAnsi" w:hAnsiTheme="minorHAnsi" w:cstheme="minorHAnsi"/>
                <w:bCs/>
              </w:rPr>
              <w:t>NORDEN&lt;=19</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10-20-30-40-50-60-70-80-90-95-99;b</w:t>
            </w:r>
          </w:p>
        </w:tc>
      </w:tr>
      <w:tr w:rsidR="00F35A69" w:rsidRPr="00EA1726"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bCs w:val="0"/>
                <w:szCs w:val="22"/>
              </w:rPr>
            </w:pPr>
            <w:r w:rsidRPr="000D7313">
              <w:rPr>
                <w:rFonts w:asciiTheme="minorHAnsi" w:hAnsiTheme="minorHAnsi" w:cstheme="minorHAnsi"/>
                <w:b w:val="0"/>
                <w:bCs w:val="0"/>
                <w:szCs w:val="22"/>
              </w:rPr>
              <w:t>NORDENCO</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NÚMERO DE ORDEN DEL CÓNYUGE O PAREJA</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Número de orden (01-20)</w:t>
            </w:r>
          </w:p>
          <w:p w:rsidR="003F496B"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lastRenderedPageBreak/>
              <w:t>99: Si no tiene cónyuge o pareja en el hogar</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lastRenderedPageBreak/>
              <w:t>01-20,99</w:t>
            </w:r>
          </w:p>
        </w:tc>
      </w:tr>
      <w:tr w:rsidR="00F35A69" w:rsidRPr="00A056C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bCs w:val="0"/>
                <w:szCs w:val="22"/>
              </w:rPr>
            </w:pPr>
            <w:r w:rsidRPr="000D7313">
              <w:rPr>
                <w:rFonts w:asciiTheme="minorHAnsi" w:hAnsiTheme="minorHAnsi" w:cstheme="minorHAnsi"/>
                <w:b w:val="0"/>
                <w:bCs w:val="0"/>
                <w:szCs w:val="22"/>
              </w:rPr>
              <w:t>NORDENP1</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NÚMERO DE ORDEN DEL PRIMER PROGENITOR (PADRE O MADRE)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Número de orden (01-20)</w:t>
            </w:r>
          </w:p>
          <w:p w:rsidR="003F496B"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99: Si no tiene padre o madre en el hogar</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01-20,99</w:t>
            </w:r>
          </w:p>
        </w:tc>
      </w:tr>
      <w:tr w:rsidR="00F35A69" w:rsidRPr="00A056C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bCs w:val="0"/>
                <w:szCs w:val="22"/>
              </w:rPr>
            </w:pPr>
            <w:r w:rsidRPr="000D7313">
              <w:rPr>
                <w:rFonts w:asciiTheme="minorHAnsi" w:hAnsiTheme="minorHAnsi" w:cstheme="minorHAnsi"/>
                <w:b w:val="0"/>
                <w:bCs w:val="0"/>
                <w:szCs w:val="22"/>
              </w:rPr>
              <w:t>NORDENP2</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NÚMERO DE ORDEN DEL SEGUNDO PROGENITOR (PADRE O MADRE)</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Número de orden (01-20)</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99: Si no tiene padre o madre en el hogar o solo tiene un progenitor en el hogar</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01-20,99</w:t>
            </w:r>
          </w:p>
        </w:tc>
      </w:tr>
      <w:tr w:rsidR="00F35A69" w:rsidRPr="00A056C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UNION</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TIPO DE UNIÓN CON EL CÓNYUGE O PAREJA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Cónyuge</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Pareja de hecho registrada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 Pareja de hecho sin registrar</w:t>
            </w:r>
          </w:p>
          <w:p w:rsidR="00F35A69" w:rsidRPr="000D7313" w:rsidRDefault="00F35A69" w:rsidP="00041247">
            <w:pPr>
              <w:pStyle w:val="Prrafodelista"/>
              <w:numPr>
                <w:ilvl w:val="0"/>
                <w:numId w:val="85"/>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 xml:space="preserve">b: Si RELACIÓN_XX </w:t>
            </w:r>
            <w:bookmarkStart w:id="4" w:name="_Hlk193447475"/>
            <w:r w:rsidRPr="000D7313">
              <w:rPr>
                <w:rFonts w:asciiTheme="minorHAnsi" w:hAnsiTheme="minorHAnsi" w:cstheme="minorHAnsi"/>
              </w:rPr>
              <w:t>≠</w:t>
            </w:r>
            <w:bookmarkEnd w:id="4"/>
            <w:r w:rsidRPr="000D7313">
              <w:rPr>
                <w:rFonts w:asciiTheme="minorHAnsi" w:hAnsiTheme="minorHAnsi" w:cstheme="minorHAnsi"/>
              </w:rPr>
              <w:t xml:space="preserve"> 10 para XX = 01 a 19 (es decir, no tiene cónyuge o pareja en el hogar) o EDAD &lt; 16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1-3;b</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ESTADOCIVIL</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 xml:space="preserve">ESTADO CIVIL DEL MIEMBRO DEL HOGAR  </w:t>
            </w:r>
          </w:p>
          <w:p w:rsidR="00C33F7E" w:rsidRDefault="00C33F7E"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p w:rsidR="00C33F7E" w:rsidRDefault="00C33F7E" w:rsidP="00C33F7E">
            <w:pPr>
              <w:jc w:val="both"/>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9C4F14">
              <w:rPr>
                <w:rFonts w:asciiTheme="minorHAnsi" w:hAnsiTheme="minorHAnsi" w:cstheme="minorHAnsi"/>
                <w:b/>
                <w:bCs/>
                <w:szCs w:val="22"/>
              </w:rPr>
              <w:t>Nota</w:t>
            </w:r>
            <w:r w:rsidRPr="009C4F14">
              <w:rPr>
                <w:rFonts w:asciiTheme="minorHAnsi" w:hAnsiTheme="minorHAnsi" w:cstheme="minorHAnsi"/>
                <w:szCs w:val="22"/>
              </w:rPr>
              <w:t>:</w:t>
            </w:r>
            <w:r w:rsidRPr="009C4F14">
              <w:rPr>
                <w:rFonts w:asciiTheme="minorHAnsi" w:eastAsiaTheme="minorHAnsi" w:hAnsiTheme="minorHAnsi" w:cstheme="minorHAnsi"/>
                <w:b/>
                <w:szCs w:val="22"/>
                <w:lang w:eastAsia="en-US"/>
              </w:rPr>
              <w:t xml:space="preserve"> Esta variable</w:t>
            </w:r>
            <w:r>
              <w:rPr>
                <w:rFonts w:asciiTheme="minorHAnsi" w:eastAsiaTheme="minorHAnsi" w:hAnsiTheme="minorHAnsi" w:cstheme="minorHAnsi"/>
                <w:b/>
                <w:szCs w:val="22"/>
                <w:lang w:eastAsia="en-US"/>
              </w:rPr>
              <w:t>, debido a problemas durante el comienzo de la recogida en 2024, toma valor -9 (no consta) en ocasiones en las que debería estar cumplimentada</w:t>
            </w:r>
          </w:p>
          <w:p w:rsidR="00C33F7E" w:rsidRPr="000D7313" w:rsidRDefault="00C33F7E"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Soltero/a o con pareja de hecho no registrada</w:t>
            </w: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Casado/a con pareja de hecho registrada</w:t>
            </w: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3: Viudo/a o con pareja de hecho registrada que falleció</w:t>
            </w: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4: Divorciado/a con pareja de hecho disuelta legalmente</w:t>
            </w: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 Separado/a no legalmente o con pareja de hecho disuelta no legalmente</w:t>
            </w:r>
          </w:p>
          <w:p w:rsidR="00F35A69" w:rsidRPr="000D7313" w:rsidRDefault="00F35A69" w:rsidP="00041247">
            <w:pPr>
              <w:pStyle w:val="Prrafodelista"/>
              <w:numPr>
                <w:ilvl w:val="0"/>
                <w:numId w:val="8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 No consta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b: no aplicable (si EDAD &lt;16)</w:t>
            </w:r>
          </w:p>
          <w:p w:rsidR="00F35A69" w:rsidRPr="000D7313" w:rsidRDefault="00F35A69" w:rsidP="000D7313">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1-5,-9,b</w:t>
            </w:r>
          </w:p>
        </w:tc>
      </w:tr>
      <w:tr w:rsidR="00F35A69" w:rsidRPr="00D1750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PAISNACIM</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PAÍS DE NACIMIENTO</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1: España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2: Resto de la Unión Europea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3: Resto de Europa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4: Resto del mundo</w:t>
            </w:r>
          </w:p>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lastRenderedPageBreak/>
              <w:t>1-4</w:t>
            </w:r>
          </w:p>
        </w:tc>
      </w:tr>
      <w:tr w:rsidR="00F35A69" w:rsidRPr="00785AA7"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NACIONA</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 xml:space="preserve">NACIONALIDAD </w:t>
            </w:r>
          </w:p>
          <w:p w:rsidR="00F35A69" w:rsidRPr="000D7313" w:rsidRDefault="00F35A69" w:rsidP="00041247">
            <w:pPr>
              <w:pStyle w:val="Prrafodelista"/>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Sólo española</w:t>
            </w:r>
          </w:p>
          <w:p w:rsidR="00F35A69" w:rsidRPr="000D7313" w:rsidRDefault="00F35A69" w:rsidP="00041247">
            <w:pPr>
              <w:pStyle w:val="Prrafodelista"/>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Sólo extranjera</w:t>
            </w:r>
          </w:p>
          <w:p w:rsidR="00F35A69" w:rsidRPr="000D7313" w:rsidRDefault="00F35A69" w:rsidP="00041247">
            <w:pPr>
              <w:pStyle w:val="Prrafodelista"/>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3: Española y extranjera</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1-3</w:t>
            </w:r>
          </w:p>
        </w:tc>
      </w:tr>
      <w:tr w:rsidR="00F35A69" w:rsidRPr="00665A7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PAISNACION</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PAÍS DEL QUE TIENE NACIONALIDAD EXTRANJERA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 xml:space="preserve">1: Resto de la Unión Europea </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2: Resto de Europa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bCs/>
              </w:rPr>
              <w:t>3: Resto del mundo</w:t>
            </w:r>
          </w:p>
          <w:p w:rsidR="00F35A69" w:rsidRPr="000D7313" w:rsidRDefault="00F35A69" w:rsidP="00041247">
            <w:pPr>
              <w:pStyle w:val="Prrafodelista"/>
              <w:numPr>
                <w:ilvl w:val="0"/>
                <w:numId w:val="8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b: si NACIONA=1</w:t>
            </w:r>
          </w:p>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1-3, b</w:t>
            </w:r>
          </w:p>
        </w:tc>
      </w:tr>
      <w:tr w:rsidR="00F35A69" w:rsidRPr="00A056CA"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PAISPADRE</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PAÍS DE NACIMIENTO DEL PADRE</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1: España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2: Resto de la Unión Europea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3: Resto de Europa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4: Resto del mundo</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-9: No consta</w:t>
            </w:r>
          </w:p>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1-4, -9</w:t>
            </w:r>
          </w:p>
        </w:tc>
      </w:tr>
      <w:tr w:rsidR="00F35A69" w:rsidRPr="006F188F"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PAISMADRE</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PAÍS DE NACIMIENTO DE LA MADRE</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1: España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2: Resto de la Unión Europea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3: Resto de Europa</w:t>
            </w:r>
          </w:p>
          <w:p w:rsidR="00F35A69" w:rsidRPr="000D7313"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4: Resto del mundo</w:t>
            </w:r>
          </w:p>
          <w:p w:rsidR="00F35A69" w:rsidRDefault="00F35A69"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r w:rsidRPr="000D7313">
              <w:rPr>
                <w:rFonts w:asciiTheme="minorHAnsi" w:hAnsiTheme="minorHAnsi" w:cstheme="minorHAnsi"/>
                <w:bCs/>
              </w:rPr>
              <w:t>-9: No consta</w:t>
            </w:r>
          </w:p>
          <w:p w:rsidR="00C33F7E" w:rsidRPr="000D7313" w:rsidRDefault="00C33F7E" w:rsidP="00041247">
            <w:pPr>
              <w:pStyle w:val="Prrafodelista"/>
              <w:numPr>
                <w:ilvl w:val="0"/>
                <w:numId w:val="83"/>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1-4, -9</w:t>
            </w:r>
          </w:p>
        </w:tc>
      </w:tr>
      <w:tr w:rsidR="00F35A69" w:rsidRPr="006F188F"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ESTUDIOS</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bCs/>
                <w:szCs w:val="22"/>
              </w:rPr>
              <w:t>NIVEL DE FORMACIÓN</w:t>
            </w:r>
            <w:r w:rsidRPr="000D7313">
              <w:rPr>
                <w:rFonts w:asciiTheme="minorHAnsi" w:hAnsiTheme="minorHAnsi" w:cstheme="minorHAnsi"/>
                <w:b/>
                <w:szCs w:val="22"/>
              </w:rPr>
              <w:t xml:space="preserve"> </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1: No sabe leer o escribir o fue menos de 5 años a la escuela. </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Educación primaria completa o fue a la escuela al menos 5 años.</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3: ESO, EGB o Bachiller elemental (con título o cursados, al menos, 3º, 8º o 4º respectivamente); certificados de estudios primarios, escolaridad (anterior a 1999), o profesionalidad (niveles 1 o 2) y similares </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lastRenderedPageBreak/>
              <w:t>4: Bachiller, BUP, COU, Bachiller superior, FP de grado medio, FP básica y otros estudios de grado medio; certificado de profesionalidad de nivel 3 y similares.</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 FP de grado superior, FPII y similares.</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 Grado de 240 ECTS, diplomatura, arquitectura e ingeniería técnicas y equivalentes.</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7: Grado de más de 240 ECTS, licenciatura, arquitectura, ingeniería, másteres, especialidad en ciencias de la salud y equivalentes.</w:t>
            </w:r>
          </w:p>
          <w:p w:rsidR="00F35A69" w:rsidRPr="000D7313" w:rsidRDefault="00F35A69" w:rsidP="00041247">
            <w:pPr>
              <w:pStyle w:val="Prrafodelista"/>
              <w:numPr>
                <w:ilvl w:val="0"/>
                <w:numId w:val="8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8: Doctorado universitario.</w:t>
            </w:r>
          </w:p>
          <w:p w:rsidR="00F35A69" w:rsidRPr="000D7313" w:rsidRDefault="00F35A69" w:rsidP="000D7313">
            <w:pPr>
              <w:pStyle w:val="Prrafodelista"/>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lastRenderedPageBreak/>
              <w:t>1-8</w:t>
            </w:r>
          </w:p>
        </w:tc>
      </w:tr>
      <w:tr w:rsidR="00F35A69" w:rsidRPr="006F188F"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ESTUDRED</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bCs/>
                <w:szCs w:val="22"/>
              </w:rPr>
              <w:t>NIVEL DE FORMACIÓN</w:t>
            </w:r>
            <w:r w:rsidRPr="000D7313">
              <w:rPr>
                <w:rFonts w:asciiTheme="minorHAnsi" w:hAnsiTheme="minorHAnsi" w:cstheme="minorHAnsi"/>
                <w:b/>
                <w:szCs w:val="22"/>
              </w:rPr>
              <w:t xml:space="preserve"> (REDUCIDA)</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1: Inferior a la primera etapa de Educación Secundaria</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2: Primera etapa de Educación Secundaria</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3: Segunda etapa de Educación Secundaria</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4: Educación Superior</w:t>
            </w:r>
          </w:p>
          <w:p w:rsidR="00C33F7E" w:rsidRPr="000D7313" w:rsidRDefault="00C33F7E"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1-4</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SITUACT</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PRINCIPAL SITUACIÓN EN LA ACTIVIDAD (AUTOPERCIBIDA)</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Trabajando o con trabajo del que está ausente (por enfermedad, vacaciones, maternidad…)</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2: Parado/a </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3: Jubilado/a </w:t>
            </w:r>
            <w:proofErr w:type="spellStart"/>
            <w:r w:rsidRPr="000D7313">
              <w:rPr>
                <w:rFonts w:asciiTheme="minorHAnsi" w:hAnsiTheme="minorHAnsi" w:cstheme="minorHAnsi"/>
              </w:rPr>
              <w:t>retidado</w:t>
            </w:r>
            <w:proofErr w:type="spellEnd"/>
            <w:r w:rsidRPr="000D7313">
              <w:rPr>
                <w:rFonts w:asciiTheme="minorHAnsi" w:hAnsiTheme="minorHAnsi" w:cstheme="minorHAnsi"/>
              </w:rPr>
              <w:t>/a anticipadamente</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4: Con incapacidad laboral permanente </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5: Estudiante</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 Dedicado/a las tareas del hogar</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7: Otra situación de inactividad económica</w:t>
            </w:r>
          </w:p>
          <w:p w:rsidR="00F35A69" w:rsidRPr="000D7313" w:rsidRDefault="00F35A69" w:rsidP="00041247">
            <w:pPr>
              <w:pStyle w:val="Prrafodelista"/>
              <w:numPr>
                <w:ilvl w:val="0"/>
                <w:numId w:val="8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b: Si EDAD&lt;16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1-7; b</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SITURED</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PRINCIPAL SITUACIÓN EN LA ACTIVIDAD (REDUCIDA)</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Activo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Inactivo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b: si EDAD&lt;16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 2; b</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JORNADA</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TIPO DE JORNADA EN EL TRABAJO</w:t>
            </w:r>
          </w:p>
          <w:p w:rsidR="00F35A69" w:rsidRPr="000D7313" w:rsidRDefault="00F35A69" w:rsidP="00041247">
            <w:pPr>
              <w:pStyle w:val="Prrafodelista"/>
              <w:numPr>
                <w:ilvl w:val="0"/>
                <w:numId w:val="8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1: Completa</w:t>
            </w:r>
          </w:p>
          <w:p w:rsidR="00F35A69" w:rsidRPr="000D7313" w:rsidRDefault="00F35A69" w:rsidP="00041247">
            <w:pPr>
              <w:pStyle w:val="Prrafodelista"/>
              <w:numPr>
                <w:ilvl w:val="0"/>
                <w:numId w:val="84"/>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2: Parcial</w:t>
            </w:r>
          </w:p>
          <w:p w:rsidR="00F35A69" w:rsidRPr="000D7313" w:rsidRDefault="00F35A69" w:rsidP="00041247">
            <w:pPr>
              <w:pStyle w:val="Prrafodelista"/>
              <w:numPr>
                <w:ilvl w:val="0"/>
                <w:numId w:val="96"/>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lastRenderedPageBreak/>
              <w:t>b: SITUACIÓN_ACTIVIDAD ≠1</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lastRenderedPageBreak/>
              <w:t>1; 2; b</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OCU</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OCUPADO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Ocupado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No ocupado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b: si EDAD&lt;16</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 2; b</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PERCEP</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¿ES PERCEPTOR DE INGRESOS MONETARIOS REGULARES DURANTE EL MES ANTERIOR AL DE LA ENTREVISTA?</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Si</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 No</w:t>
            </w:r>
          </w:p>
          <w:p w:rsidR="00F35A69" w:rsidRPr="000D7313" w:rsidRDefault="00F35A69" w:rsidP="00041247">
            <w:pPr>
              <w:pStyle w:val="Prrafodelista"/>
              <w:numPr>
                <w:ilvl w:val="0"/>
                <w:numId w:val="98"/>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 No consta</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1;6;-9</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IMPEXACP</w:t>
            </w:r>
          </w:p>
        </w:tc>
        <w:tc>
          <w:tcPr>
            <w:tcW w:w="992" w:type="dxa"/>
          </w:tcPr>
          <w:p w:rsidR="00F35A69" w:rsidRPr="000D7313" w:rsidRDefault="00C33F7E"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5</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NUM</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IMPORTE EXACTO DE LOS INGRESOS MENSUALES NETOS TOTALES DEL MIEMBRO DEL HOGAR</w:t>
            </w:r>
          </w:p>
          <w:p w:rsidR="00F35A69" w:rsidRPr="000D7313" w:rsidRDefault="00F35A69" w:rsidP="00041247">
            <w:pPr>
              <w:pStyle w:val="Prrafodelista"/>
              <w:numPr>
                <w:ilvl w:val="0"/>
                <w:numId w:val="91"/>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 xml:space="preserve">Importe: si PERCEP=1 e </w:t>
            </w:r>
            <w:proofErr w:type="spellStart"/>
            <w:r w:rsidRPr="000D7313">
              <w:rPr>
                <w:rFonts w:asciiTheme="minorHAnsi" w:hAnsiTheme="minorHAnsi" w:cstheme="minorHAnsi"/>
              </w:rPr>
              <w:t>importe≠b</w:t>
            </w:r>
            <w:proofErr w:type="spellEnd"/>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b: si PERCEP=6</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 No consta (si PERCEP=1 e importe=b o si PERCEP=-9)</w:t>
            </w:r>
          </w:p>
        </w:tc>
        <w:tc>
          <w:tcPr>
            <w:tcW w:w="3544" w:type="dxa"/>
          </w:tcPr>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0-99999;</w:t>
            </w:r>
            <w:r w:rsidR="00C33F7E">
              <w:rPr>
                <w:rFonts w:asciiTheme="minorHAnsi" w:hAnsiTheme="minorHAnsi" w:cstheme="minorHAnsi"/>
                <w:szCs w:val="22"/>
              </w:rPr>
              <w:t xml:space="preserve"> </w:t>
            </w:r>
            <w:r w:rsidRPr="000D7313">
              <w:rPr>
                <w:rFonts w:asciiTheme="minorHAnsi" w:hAnsiTheme="minorHAnsi" w:cstheme="minorHAnsi"/>
                <w:szCs w:val="22"/>
              </w:rPr>
              <w:t>b;</w:t>
            </w:r>
            <w:r w:rsidR="00C33F7E">
              <w:rPr>
                <w:rFonts w:asciiTheme="minorHAnsi" w:hAnsiTheme="minorHAnsi" w:cstheme="minorHAnsi"/>
                <w:szCs w:val="22"/>
              </w:rPr>
              <w:t xml:space="preserve"> </w:t>
            </w:r>
            <w:r w:rsidRPr="000D7313">
              <w:rPr>
                <w:rFonts w:asciiTheme="minorHAnsi" w:hAnsiTheme="minorHAnsi" w:cstheme="minorHAnsi"/>
                <w:szCs w:val="22"/>
              </w:rPr>
              <w:t>-9</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INTERINP</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2</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INTERVALO DE INGRESOS MENSUALES NETOS TOTALES DEL MIEMBRO DEL HOGAR</w:t>
            </w:r>
          </w:p>
          <w:p w:rsidR="00F35A69" w:rsidRPr="000D7313" w:rsidRDefault="00F35A69" w:rsidP="00F35A69">
            <w:pPr>
              <w:ind w:left="34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Cs/>
                <w:szCs w:val="22"/>
              </w:rPr>
              <w:t>01 a 07 (si PERCEP=1 e</w:t>
            </w:r>
            <w:r w:rsidRPr="000D7313">
              <w:rPr>
                <w:rFonts w:asciiTheme="minorHAnsi" w:hAnsiTheme="minorHAnsi" w:cstheme="minorHAnsi"/>
                <w:b/>
                <w:szCs w:val="22"/>
              </w:rPr>
              <w:t xml:space="preserve"> </w:t>
            </w:r>
            <w:proofErr w:type="spellStart"/>
            <w:r w:rsidRPr="000D7313">
              <w:rPr>
                <w:rFonts w:asciiTheme="minorHAnsi" w:hAnsiTheme="minorHAnsi" w:cstheme="minorHAnsi"/>
                <w:szCs w:val="22"/>
              </w:rPr>
              <w:t>intervalo≠b</w:t>
            </w:r>
            <w:proofErr w:type="spellEnd"/>
            <w:r w:rsidRPr="000D7313">
              <w:rPr>
                <w:rFonts w:asciiTheme="minorHAnsi" w:hAnsiTheme="minorHAnsi" w:cstheme="minorHAnsi"/>
                <w:szCs w:val="22"/>
              </w:rPr>
              <w:t>), siendo:</w:t>
            </w:r>
          </w:p>
          <w:p w:rsidR="00F35A69" w:rsidRPr="000D7313" w:rsidRDefault="00F35A69" w:rsidP="00041247">
            <w:pPr>
              <w:pStyle w:val="Prrafodelista"/>
              <w:numPr>
                <w:ilvl w:val="0"/>
                <w:numId w:val="90"/>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01: Menos de 500€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02: De 500 a menos de 1000€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03: De 1000 a menos de 1500€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04: De 1500 a menos de 2000€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05: De 2000 a menos de 2500€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06: De 2500 a menos de 3000€</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07: 3000 y más €</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rPr>
            </w:pPr>
            <w:r w:rsidRPr="000D7313">
              <w:rPr>
                <w:rFonts w:asciiTheme="minorHAnsi" w:hAnsiTheme="minorHAnsi" w:cstheme="minorHAnsi"/>
              </w:rPr>
              <w:t>b: Si PERCEP=6</w:t>
            </w:r>
          </w:p>
          <w:p w:rsidR="00F35A69" w:rsidRPr="000D7313" w:rsidRDefault="00F35A69" w:rsidP="00041247">
            <w:pPr>
              <w:pStyle w:val="Prrafodelista"/>
              <w:numPr>
                <w:ilvl w:val="0"/>
                <w:numId w:val="92"/>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-9 No consta (si PERCEP=1 e intervalo=b o si PERCEP=-9)</w:t>
            </w:r>
          </w:p>
          <w:p w:rsidR="00F35A69" w:rsidRPr="000D7313" w:rsidRDefault="00F35A69" w:rsidP="000D7313">
            <w:pPr>
              <w:ind w:left="36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rPr>
            </w:pP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01-07;b;-9</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NINODEP</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¿ES NIÑO DEPENDIENTE?</w:t>
            </w:r>
          </w:p>
          <w:p w:rsidR="00F35A69" w:rsidRPr="000D7313" w:rsidRDefault="00F35A69" w:rsidP="00041247">
            <w:pPr>
              <w:pStyle w:val="Prrafodelista"/>
              <w:numPr>
                <w:ilvl w:val="0"/>
                <w:numId w:val="9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Si</w:t>
            </w:r>
          </w:p>
          <w:p w:rsidR="00F35A69" w:rsidRPr="000D7313" w:rsidRDefault="00F35A69" w:rsidP="00041247">
            <w:pPr>
              <w:pStyle w:val="Prrafodelista"/>
              <w:numPr>
                <w:ilvl w:val="0"/>
                <w:numId w:val="9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 xml:space="preserve">6: No </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szCs w:val="22"/>
              </w:rPr>
            </w:pPr>
            <w:r w:rsidRPr="000D7313">
              <w:rPr>
                <w:rFonts w:asciiTheme="minorHAnsi" w:hAnsiTheme="minorHAnsi" w:cstheme="minorHAnsi"/>
                <w:b w:val="0"/>
                <w:szCs w:val="22"/>
              </w:rPr>
              <w:t>HIJODEP</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¿ES HIJO DEPENDIENTE?</w:t>
            </w:r>
          </w:p>
          <w:p w:rsidR="00F35A69" w:rsidRPr="000D7313" w:rsidRDefault="00F35A69" w:rsidP="00041247">
            <w:pPr>
              <w:pStyle w:val="Prrafodelista"/>
              <w:numPr>
                <w:ilvl w:val="0"/>
                <w:numId w:val="9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Si</w:t>
            </w:r>
          </w:p>
          <w:p w:rsidR="00F35A69" w:rsidRPr="000D7313" w:rsidRDefault="00F35A69" w:rsidP="00041247">
            <w:pPr>
              <w:pStyle w:val="Prrafodelista"/>
              <w:numPr>
                <w:ilvl w:val="0"/>
                <w:numId w:val="89"/>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6: No</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w:t>
            </w:r>
          </w:p>
        </w:tc>
      </w:tr>
      <w:tr w:rsidR="00F35A69" w:rsidRPr="00EA7A30"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lastRenderedPageBreak/>
              <w:t>ADULTO</w:t>
            </w:r>
          </w:p>
        </w:tc>
        <w:tc>
          <w:tcPr>
            <w:tcW w:w="992" w:type="dxa"/>
          </w:tcPr>
          <w:p w:rsidR="00F35A69" w:rsidRPr="000D7313" w:rsidRDefault="00F35A69"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CHAR</w:t>
            </w:r>
          </w:p>
        </w:tc>
        <w:tc>
          <w:tcPr>
            <w:tcW w:w="6520" w:type="dxa"/>
          </w:tcPr>
          <w:p w:rsidR="00F35A69" w:rsidRPr="000D7313" w:rsidRDefault="00712B6A"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w:t>
            </w:r>
            <w:r w:rsidR="00F35A69" w:rsidRPr="000D7313">
              <w:rPr>
                <w:rFonts w:asciiTheme="minorHAnsi" w:hAnsiTheme="minorHAnsi" w:cstheme="minorHAnsi"/>
                <w:b/>
                <w:szCs w:val="22"/>
              </w:rPr>
              <w:t>ES ADULTO?</w:t>
            </w:r>
          </w:p>
          <w:p w:rsidR="00F35A69" w:rsidRPr="000D7313" w:rsidRDefault="00F35A69" w:rsidP="00041247">
            <w:pPr>
              <w:pStyle w:val="Prrafodelista"/>
              <w:numPr>
                <w:ilvl w:val="0"/>
                <w:numId w:val="9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1: Si</w:t>
            </w:r>
          </w:p>
          <w:p w:rsidR="00F35A69" w:rsidRPr="000D7313" w:rsidRDefault="00F35A69" w:rsidP="00041247">
            <w:pPr>
              <w:pStyle w:val="Prrafodelista"/>
              <w:numPr>
                <w:ilvl w:val="0"/>
                <w:numId w:val="9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0D7313">
              <w:rPr>
                <w:rFonts w:asciiTheme="minorHAnsi" w:hAnsiTheme="minorHAnsi" w:cstheme="minorHAnsi"/>
              </w:rPr>
              <w:t>2: No</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1;6</w:t>
            </w:r>
          </w:p>
        </w:tc>
      </w:tr>
      <w:tr w:rsidR="00F35A69" w:rsidTr="00F35A69">
        <w:tc>
          <w:tcPr>
            <w:cnfStyle w:val="001000000000" w:firstRow="0" w:lastRow="0" w:firstColumn="1" w:lastColumn="0" w:oddVBand="0" w:evenVBand="0" w:oddHBand="0" w:evenHBand="0" w:firstRowFirstColumn="0" w:firstRowLastColumn="0" w:lastRowFirstColumn="0" w:lastRowLastColumn="0"/>
            <w:tcW w:w="1838" w:type="dxa"/>
          </w:tcPr>
          <w:p w:rsidR="00F35A69" w:rsidRPr="000D7313" w:rsidRDefault="00F35A69" w:rsidP="00F35A69">
            <w:pPr>
              <w:rPr>
                <w:rFonts w:asciiTheme="minorHAnsi" w:hAnsiTheme="minorHAnsi" w:cstheme="minorHAnsi"/>
                <w:b w:val="0"/>
                <w:szCs w:val="22"/>
              </w:rPr>
            </w:pPr>
            <w:r w:rsidRPr="000D7313">
              <w:rPr>
                <w:rFonts w:asciiTheme="minorHAnsi" w:hAnsiTheme="minorHAnsi" w:cstheme="minorHAnsi"/>
                <w:b w:val="0"/>
                <w:szCs w:val="22"/>
              </w:rPr>
              <w:t>FACTOR</w:t>
            </w:r>
          </w:p>
        </w:tc>
        <w:tc>
          <w:tcPr>
            <w:tcW w:w="992" w:type="dxa"/>
          </w:tcPr>
          <w:p w:rsidR="00F35A69" w:rsidRPr="000D7313" w:rsidRDefault="00712B6A" w:rsidP="00F35A69">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Pr>
                <w:rFonts w:asciiTheme="minorHAnsi" w:hAnsiTheme="minorHAnsi" w:cstheme="minorHAnsi"/>
                <w:szCs w:val="22"/>
              </w:rPr>
              <w:t>11.6</w:t>
            </w:r>
          </w:p>
        </w:tc>
        <w:tc>
          <w:tcPr>
            <w:tcW w:w="851"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NUM</w:t>
            </w:r>
          </w:p>
        </w:tc>
        <w:tc>
          <w:tcPr>
            <w:tcW w:w="6520" w:type="dxa"/>
          </w:tcPr>
          <w:p w:rsidR="00F35A69" w:rsidRPr="000D7313" w:rsidRDefault="00F35A69" w:rsidP="000D7313">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Cs w:val="22"/>
              </w:rPr>
            </w:pPr>
            <w:r w:rsidRPr="000D7313">
              <w:rPr>
                <w:rFonts w:asciiTheme="minorHAnsi" w:hAnsiTheme="minorHAnsi" w:cstheme="minorHAnsi"/>
                <w:b/>
                <w:szCs w:val="22"/>
              </w:rPr>
              <w:t xml:space="preserve">FACTOR DE ELEVACIÓN ESPACIAL </w:t>
            </w:r>
          </w:p>
        </w:tc>
        <w:tc>
          <w:tcPr>
            <w:tcW w:w="3544" w:type="dxa"/>
          </w:tcPr>
          <w:p w:rsidR="00F35A69" w:rsidRPr="000D7313" w:rsidRDefault="00F35A69" w:rsidP="00F35A69">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2"/>
              </w:rPr>
            </w:pPr>
            <w:r w:rsidRPr="000D7313">
              <w:rPr>
                <w:rFonts w:asciiTheme="minorHAnsi" w:hAnsiTheme="minorHAnsi" w:cstheme="minorHAnsi"/>
                <w:szCs w:val="22"/>
              </w:rPr>
              <w:t>Valor ≠ 0, b</w:t>
            </w:r>
            <w:r w:rsidRPr="000D7313" w:rsidDel="00AF6EBA">
              <w:rPr>
                <w:rFonts w:asciiTheme="minorHAnsi" w:hAnsiTheme="minorHAnsi" w:cstheme="minorHAnsi"/>
                <w:szCs w:val="22"/>
              </w:rPr>
              <w:t xml:space="preserve"> </w:t>
            </w:r>
          </w:p>
        </w:tc>
      </w:tr>
    </w:tbl>
    <w:p w:rsidR="006148BE" w:rsidRPr="00201CDB" w:rsidRDefault="006148BE" w:rsidP="006148BE">
      <w:pPr>
        <w:ind w:left="4111"/>
        <w:jc w:val="both"/>
        <w:rPr>
          <w:b/>
          <w:bCs/>
          <w:sz w:val="24"/>
        </w:rPr>
      </w:pPr>
    </w:p>
    <w:p w:rsidR="00E63F7F" w:rsidRDefault="00E63F7F">
      <w:pPr>
        <w:spacing w:after="160" w:line="259" w:lineRule="auto"/>
        <w:rPr>
          <w:b/>
          <w:bCs/>
          <w:sz w:val="24"/>
        </w:rPr>
      </w:pPr>
      <w:r>
        <w:rPr>
          <w:b/>
          <w:bCs/>
          <w:sz w:val="24"/>
        </w:rPr>
        <w:br w:type="page"/>
      </w:r>
    </w:p>
    <w:p w:rsidR="00712B6A" w:rsidRDefault="00712B6A" w:rsidP="00712B6A">
      <w:pPr>
        <w:rPr>
          <w:b/>
          <w:bCs/>
          <w:sz w:val="28"/>
        </w:rPr>
      </w:pPr>
      <w:r>
        <w:rPr>
          <w:b/>
          <w:bCs/>
          <w:sz w:val="28"/>
        </w:rPr>
        <w:lastRenderedPageBreak/>
        <w:t>Fichero de otras viviendas a disposici</w:t>
      </w:r>
      <w:r w:rsidR="000E3EBC">
        <w:rPr>
          <w:b/>
          <w:bCs/>
          <w:sz w:val="28"/>
        </w:rPr>
        <w:t>ón del hogar</w:t>
      </w:r>
    </w:p>
    <w:p w:rsidR="000E3EBC" w:rsidRPr="000E3EBC" w:rsidRDefault="000E3EBC" w:rsidP="000D7313">
      <w:pPr>
        <w:spacing w:after="160" w:line="259" w:lineRule="auto"/>
        <w:rPr>
          <w:rFonts w:ascii="Arial" w:eastAsiaTheme="minorHAnsi" w:hAnsi="Arial" w:cs="Arial"/>
          <w:b/>
          <w:sz w:val="28"/>
          <w:szCs w:val="28"/>
          <w:lang w:eastAsia="en-US"/>
        </w:rPr>
      </w:pPr>
    </w:p>
    <w:tbl>
      <w:tblPr>
        <w:tblStyle w:val="Tabladecuadrcula1clara"/>
        <w:tblW w:w="13745" w:type="dxa"/>
        <w:tblLayout w:type="fixed"/>
        <w:tblLook w:val="04A0" w:firstRow="1" w:lastRow="0" w:firstColumn="1" w:lastColumn="0" w:noHBand="0" w:noVBand="1"/>
      </w:tblPr>
      <w:tblGrid>
        <w:gridCol w:w="1980"/>
        <w:gridCol w:w="850"/>
        <w:gridCol w:w="851"/>
        <w:gridCol w:w="6520"/>
        <w:gridCol w:w="3544"/>
      </w:tblGrid>
      <w:tr w:rsidR="000E3EBC" w:rsidRPr="000E3EBC" w:rsidTr="000D7313">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980" w:type="dxa"/>
            <w:shd w:val="clear" w:color="auto" w:fill="BFBFBF" w:themeFill="background1" w:themeFillShade="BF"/>
          </w:tcPr>
          <w:p w:rsidR="000E3EBC" w:rsidRPr="000E3EBC" w:rsidRDefault="000E3EBC" w:rsidP="000E3EBC">
            <w:pPr>
              <w:rPr>
                <w:rFonts w:ascii="Times New Roman" w:eastAsiaTheme="minorHAnsi" w:hAnsi="Times New Roman"/>
                <w:szCs w:val="22"/>
                <w:lang w:eastAsia="en-US"/>
              </w:rPr>
            </w:pPr>
            <w:r w:rsidRPr="000E3EBC">
              <w:rPr>
                <w:rFonts w:asciiTheme="minorHAnsi" w:eastAsiaTheme="minorHAnsi" w:hAnsiTheme="minorHAnsi" w:cstheme="minorBidi"/>
                <w:sz w:val="24"/>
                <w:szCs w:val="24"/>
                <w:lang w:eastAsia="en-US"/>
              </w:rPr>
              <w:t>VARIABLE</w:t>
            </w:r>
          </w:p>
        </w:tc>
        <w:tc>
          <w:tcPr>
            <w:tcW w:w="850" w:type="dxa"/>
            <w:shd w:val="clear" w:color="auto" w:fill="BFBFBF" w:themeFill="background1" w:themeFillShade="BF"/>
          </w:tcPr>
          <w:p w:rsidR="000E3EBC" w:rsidRPr="000E3EBC" w:rsidRDefault="000E3EBC" w:rsidP="000E3EBC">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0E3EBC">
              <w:rPr>
                <w:rFonts w:asciiTheme="minorHAnsi" w:eastAsiaTheme="minorHAnsi" w:hAnsiTheme="minorHAnsi" w:cstheme="minorBidi"/>
                <w:sz w:val="24"/>
                <w:szCs w:val="24"/>
                <w:lang w:eastAsia="en-US"/>
              </w:rPr>
              <w:t>NPOS</w:t>
            </w:r>
          </w:p>
        </w:tc>
        <w:tc>
          <w:tcPr>
            <w:tcW w:w="851" w:type="dxa"/>
            <w:shd w:val="clear" w:color="auto" w:fill="BFBFBF" w:themeFill="background1" w:themeFillShade="BF"/>
          </w:tcPr>
          <w:p w:rsidR="000E3EBC" w:rsidRPr="000E3EBC" w:rsidRDefault="000E3EBC" w:rsidP="000E3EBC">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0E3EBC">
              <w:rPr>
                <w:rFonts w:asciiTheme="minorHAnsi" w:eastAsiaTheme="minorHAnsi" w:hAnsiTheme="minorHAnsi" w:cstheme="minorBidi"/>
                <w:sz w:val="24"/>
                <w:szCs w:val="24"/>
                <w:lang w:eastAsia="en-US"/>
              </w:rPr>
              <w:t>TIPO</w:t>
            </w:r>
          </w:p>
        </w:tc>
        <w:tc>
          <w:tcPr>
            <w:tcW w:w="6520" w:type="dxa"/>
            <w:shd w:val="clear" w:color="auto" w:fill="BFBFBF" w:themeFill="background1" w:themeFillShade="BF"/>
          </w:tcPr>
          <w:p w:rsidR="000E3EBC" w:rsidRPr="000E3EBC" w:rsidRDefault="000E3EBC" w:rsidP="000E3EBC">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0E3EBC">
              <w:rPr>
                <w:rFonts w:asciiTheme="minorHAnsi" w:eastAsiaTheme="minorHAnsi" w:hAnsiTheme="minorHAnsi" w:cstheme="minorBidi"/>
                <w:sz w:val="24"/>
                <w:szCs w:val="24"/>
                <w:lang w:eastAsia="en-US"/>
              </w:rPr>
              <w:t>DESCRIPCIÓN</w:t>
            </w:r>
          </w:p>
        </w:tc>
        <w:tc>
          <w:tcPr>
            <w:tcW w:w="3544" w:type="dxa"/>
            <w:shd w:val="clear" w:color="auto" w:fill="BFBFBF" w:themeFill="background1" w:themeFillShade="BF"/>
          </w:tcPr>
          <w:p w:rsidR="000E3EBC" w:rsidRPr="000E3EBC" w:rsidRDefault="000E3EBC" w:rsidP="000E3EBC">
            <w:pPr>
              <w:cnfStyle w:val="100000000000" w:firstRow="1" w:lastRow="0" w:firstColumn="0" w:lastColumn="0" w:oddVBand="0" w:evenVBand="0" w:oddHBand="0" w:evenHBand="0" w:firstRowFirstColumn="0" w:firstRowLastColumn="0" w:lastRowFirstColumn="0" w:lastRowLastColumn="0"/>
              <w:rPr>
                <w:rFonts w:ascii="Times New Roman" w:eastAsiaTheme="minorHAnsi" w:hAnsi="Times New Roman"/>
                <w:szCs w:val="22"/>
                <w:lang w:eastAsia="en-US"/>
              </w:rPr>
            </w:pPr>
            <w:r w:rsidRPr="000E3EBC">
              <w:rPr>
                <w:rFonts w:asciiTheme="minorHAnsi" w:eastAsiaTheme="minorHAnsi" w:hAnsiTheme="minorHAnsi" w:cstheme="minorBidi"/>
                <w:sz w:val="24"/>
                <w:szCs w:val="24"/>
                <w:lang w:eastAsia="en-US"/>
              </w:rPr>
              <w:t>VALORES</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ANOENC</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4</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0E3EBC">
              <w:rPr>
                <w:rFonts w:asciiTheme="minorHAnsi" w:eastAsiaTheme="minorHAnsi" w:hAnsiTheme="minorHAnsi" w:cstheme="minorBidi"/>
                <w:b/>
                <w:szCs w:val="22"/>
                <w:lang w:eastAsia="en-US"/>
              </w:rPr>
              <w:t>AÑO DE LA ENCUESTA</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0E3EBC">
              <w:rPr>
                <w:rFonts w:asciiTheme="minorHAnsi" w:eastAsiaTheme="minorHAnsi" w:hAnsiTheme="minorHAnsi" w:cstheme="minorBidi"/>
                <w:szCs w:val="22"/>
                <w:lang w:eastAsia="en-US"/>
              </w:rPr>
              <w:t>&gt;=2024</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NUMERO</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5</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
                <w:szCs w:val="22"/>
                <w:lang w:eastAsia="en-US"/>
              </w:rPr>
            </w:pPr>
            <w:r w:rsidRPr="000E3EBC">
              <w:rPr>
                <w:rFonts w:asciiTheme="minorHAnsi" w:eastAsiaTheme="minorHAnsi" w:hAnsiTheme="minorHAnsi" w:cstheme="minorBidi"/>
                <w:b/>
                <w:szCs w:val="22"/>
                <w:lang w:eastAsia="en-US"/>
              </w:rPr>
              <w:t>NÚMERO SECUENCIAL QUE INDICA EL ORDEN DEL HOGAR EN EL FICHERO</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szCs w:val="22"/>
                <w:lang w:eastAsia="en-US"/>
              </w:rPr>
            </w:pPr>
            <w:r w:rsidRPr="000E3EBC">
              <w:rPr>
                <w:rFonts w:asciiTheme="minorHAnsi" w:eastAsiaTheme="minorHAnsi" w:hAnsiTheme="minorHAnsi" w:cstheme="minorBidi"/>
                <w:szCs w:val="22"/>
                <w:lang w:eastAsia="en-US"/>
              </w:rPr>
              <w:t>00001-25000</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FACTOR</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Pr>
                <w:rFonts w:asciiTheme="minorHAnsi" w:eastAsiaTheme="minorHAnsi" w:hAnsiTheme="minorHAnsi" w:cstheme="minorHAnsi"/>
                <w:szCs w:val="22"/>
                <w:lang w:eastAsia="en-US"/>
              </w:rPr>
              <w:t>11.6</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NUM</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FACTOR DE ELEVACIÓN ESPACIAL</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Valor ≠ 0,b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CCAA</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2</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COMUNIDAD AUTÓNOMA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01: Andalucía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02: Aragón</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03: Asturias, Principado de</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04: Baleares</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05: Canarias</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06: Cantabria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07: Castilla y León</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08: Castilla la Mancha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09: Cataluña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10: Comunidad Valenciana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11: Extremadura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12: Galicia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13: Madrid, Comunidad de</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14: Murcia, Región de</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15: Navarra, Comunidad foral de</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 País Vasco</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17: La, Rioja</w:t>
            </w:r>
          </w:p>
          <w:p w:rsidR="000E3EBC" w:rsidRPr="000E3EBC" w:rsidRDefault="000E3EBC" w:rsidP="00041247">
            <w:pPr>
              <w:numPr>
                <w:ilvl w:val="0"/>
                <w:numId w:val="77"/>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18: Ceuta</w:t>
            </w:r>
          </w:p>
          <w:p w:rsidR="000E3EBC" w:rsidRPr="000E3EBC" w:rsidRDefault="000E3EBC" w:rsidP="00041247">
            <w:pPr>
              <w:numPr>
                <w:ilvl w:val="0"/>
                <w:numId w:val="76"/>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19: Melilla</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01-19</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ORDENVS</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2</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ORDEN DE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02 a NUMOVD+1 del fichero de hogar (máximo 07): si el registro se corresponde con una vivienda secundaria a disposición del hogar </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lastRenderedPageBreak/>
              <w:t>b: si el registro se corresponde con gastos relativos a viviendas no a disposición o no ligados a una vivienda</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lastRenderedPageBreak/>
              <w:t xml:space="preserve">02-07 </w:t>
            </w:r>
            <w:proofErr w:type="spellStart"/>
            <w:r w:rsidRPr="000E3EBC">
              <w:rPr>
                <w:rFonts w:asciiTheme="minorHAnsi" w:eastAsiaTheme="minorHAnsi" w:hAnsiTheme="minorHAnsi" w:cstheme="minorHAnsi"/>
                <w:szCs w:val="22"/>
                <w:lang w:eastAsia="en-US"/>
              </w:rPr>
              <w:t>max,b</w:t>
            </w:r>
            <w:proofErr w:type="spellEnd"/>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REGTENV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RÉGIMEN DE TENENCIA DE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1: En propiedad sin préstamo o hipoteca en curso</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2: En propiedad con préstamo o hipoteca en curso</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3: Alquiler</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4: Alquiler reducido</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5: Cesión </w:t>
            </w:r>
            <w:proofErr w:type="spellStart"/>
            <w:r w:rsidRPr="000E3EBC">
              <w:rPr>
                <w:rFonts w:asciiTheme="minorHAnsi" w:eastAsiaTheme="minorHAnsi" w:hAnsiTheme="minorHAnsi" w:cstheme="minorBidi"/>
                <w:bCs/>
                <w:szCs w:val="22"/>
                <w:lang w:eastAsia="en-US"/>
              </w:rPr>
              <w:t>semigratuita</w:t>
            </w:r>
            <w:proofErr w:type="spellEnd"/>
          </w:p>
          <w:p w:rsidR="000E3EBC" w:rsidRPr="000D7313"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6: Cesión gratuita</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b (Si ORDENVS=b)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MESESV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2</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NÚMERO DE MESES A DISPOSICIÓN DEL HOGAR DE LA VIVIENDA DISTINTA DE LA PRINCIPAL</w:t>
            </w:r>
          </w:p>
          <w:p w:rsidR="000E3EBC" w:rsidRPr="000D7313"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Número (00-12) (puede ser b si ORDENVS&lt;&gt;b y </w:t>
            </w:r>
            <w:proofErr w:type="spellStart"/>
            <w:r w:rsidRPr="000E3EBC">
              <w:rPr>
                <w:rFonts w:asciiTheme="minorHAnsi" w:eastAsiaTheme="minorHAnsi" w:hAnsiTheme="minorHAnsi" w:cstheme="minorBidi"/>
                <w:bCs/>
                <w:szCs w:val="22"/>
                <w:lang w:eastAsia="en-US"/>
              </w:rPr>
              <w:t>DIASV</w:t>
            </w:r>
            <w:r w:rsidRPr="000E3EBC">
              <w:rPr>
                <w:rFonts w:asciiTheme="minorHAnsi" w:eastAsiaTheme="minorHAnsi" w:hAnsiTheme="minorHAnsi" w:cstheme="minorHAnsi"/>
                <w:bCs/>
                <w:szCs w:val="22"/>
                <w:lang w:eastAsia="en-US"/>
              </w:rPr>
              <w:t>≠</w:t>
            </w:r>
            <w:r w:rsidRPr="000E3EBC">
              <w:rPr>
                <w:rFonts w:asciiTheme="minorHAnsi" w:eastAsiaTheme="minorHAnsi" w:hAnsiTheme="minorHAnsi" w:cstheme="minorBidi"/>
                <w:bCs/>
                <w:szCs w:val="22"/>
                <w:lang w:eastAsia="en-US"/>
              </w:rPr>
              <w:t>b</w:t>
            </w:r>
            <w:proofErr w:type="spellEnd"/>
            <w:r w:rsidRPr="000E3EBC">
              <w:rPr>
                <w:rFonts w:asciiTheme="minorHAnsi" w:eastAsiaTheme="minorHAnsi" w:hAnsiTheme="minorHAnsi" w:cstheme="minorBidi"/>
                <w:bCs/>
                <w:szCs w:val="22"/>
                <w:lang w:eastAsia="en-US"/>
              </w:rPr>
              <w:t>)</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b (Si ORDENVS=b)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00-12,b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DIASV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2</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NÚMERO DE DÍAS A DISPOSICIÓN DEL HOGAR DE LA VIVIENDA DISTINTA DE LA PRINCIPAL</w:t>
            </w:r>
          </w:p>
          <w:p w:rsidR="000E3EBC" w:rsidRPr="000D7313"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Número (00-12) (puede ser b si ORDENVS&lt;&gt;b y </w:t>
            </w:r>
            <w:proofErr w:type="spellStart"/>
            <w:r w:rsidRPr="000E3EBC">
              <w:rPr>
                <w:rFonts w:asciiTheme="minorHAnsi" w:eastAsiaTheme="minorHAnsi" w:hAnsiTheme="minorHAnsi" w:cstheme="minorBidi"/>
                <w:bCs/>
                <w:szCs w:val="22"/>
                <w:lang w:eastAsia="en-US"/>
              </w:rPr>
              <w:t>MESESV</w:t>
            </w:r>
            <w:r w:rsidRPr="000E3EBC">
              <w:rPr>
                <w:rFonts w:asciiTheme="minorHAnsi" w:eastAsiaTheme="minorHAnsi" w:hAnsiTheme="minorHAnsi" w:cstheme="minorHAnsi"/>
                <w:bCs/>
                <w:szCs w:val="22"/>
                <w:lang w:eastAsia="en-US"/>
              </w:rPr>
              <w:t>≠</w:t>
            </w:r>
            <w:r w:rsidRPr="000E3EBC">
              <w:rPr>
                <w:rFonts w:asciiTheme="minorHAnsi" w:eastAsiaTheme="minorHAnsi" w:hAnsiTheme="minorHAnsi" w:cstheme="minorBidi"/>
                <w:bCs/>
                <w:szCs w:val="22"/>
                <w:lang w:eastAsia="en-US"/>
              </w:rPr>
              <w:t>b</w:t>
            </w:r>
            <w:proofErr w:type="spellEnd"/>
            <w:r w:rsidRPr="000E3EBC">
              <w:rPr>
                <w:rFonts w:asciiTheme="minorHAnsi" w:eastAsiaTheme="minorHAnsi" w:hAnsiTheme="minorHAnsi" w:cstheme="minorBidi"/>
                <w:bCs/>
                <w:szCs w:val="22"/>
                <w:lang w:eastAsia="en-US"/>
              </w:rPr>
              <w:t>)</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Bidi"/>
                <w:bCs/>
                <w:szCs w:val="22"/>
                <w:lang w:eastAsia="en-US"/>
              </w:rPr>
              <w:t>b (Si ORDENVS=b)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00-31,b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AGUACV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DISPOSICIÓN DE AGUA CALIENTE EN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1: Sí</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6: No </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 xml:space="preserve">b (Si </w:t>
            </w:r>
            <w:proofErr w:type="spellStart"/>
            <w:r w:rsidRPr="000E3EBC">
              <w:rPr>
                <w:rFonts w:asciiTheme="minorHAnsi" w:eastAsiaTheme="minorHAnsi" w:hAnsiTheme="minorHAnsi" w:cstheme="minorBidi"/>
                <w:bCs/>
                <w:szCs w:val="22"/>
                <w:lang w:eastAsia="en-US"/>
              </w:rPr>
              <w:t>ORDENVS</w:t>
            </w:r>
            <w:r w:rsidRPr="000E3EBC">
              <w:rPr>
                <w:rFonts w:asciiTheme="minorHAnsi" w:eastAsiaTheme="minorHAnsi" w:hAnsiTheme="minorHAnsi" w:cstheme="minorHAnsi"/>
                <w:bCs/>
                <w:szCs w:val="22"/>
                <w:lang w:eastAsia="en-US"/>
              </w:rPr>
              <w:t>≠</w:t>
            </w:r>
            <w:r w:rsidRPr="000E3EBC">
              <w:rPr>
                <w:rFonts w:asciiTheme="minorHAnsi" w:eastAsiaTheme="minorHAnsi" w:hAnsiTheme="minorHAnsi" w:cstheme="minorBidi"/>
                <w:bCs/>
                <w:szCs w:val="22"/>
                <w:lang w:eastAsia="en-US"/>
              </w:rPr>
              <w:t>b</w:t>
            </w:r>
            <w:proofErr w:type="spellEnd"/>
            <w:r w:rsidRPr="000E3EBC">
              <w:rPr>
                <w:rFonts w:asciiTheme="minorHAnsi" w:eastAsiaTheme="minorHAnsi" w:hAnsiTheme="minorHAnsi" w:cstheme="minorBidi"/>
                <w:bCs/>
                <w:szCs w:val="22"/>
                <w:lang w:eastAsia="en-US"/>
              </w:rPr>
              <w:t>, REGTENV IN (3,4,5) y MESESV&lt;03 o si ORDENVS=b)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FUENACV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FUENTE DE ENERGÍA PARA AGUA CALIENTE EN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1: Electricidad</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2: Gas natural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3: Gas licuado</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4: Otros combustibles líquidos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5: Combustibles sólidos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6: Otras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b (Si AGUACV IN (6,b))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lastRenderedPageBreak/>
              <w:t>CALEFV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2</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DISPOSICIÓN DE CALEFACCIÓN EN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1: Sí</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 xml:space="preserve">6: No </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 xml:space="preserve">b (Si </w:t>
            </w:r>
            <w:proofErr w:type="spellStart"/>
            <w:r w:rsidRPr="000E3EBC">
              <w:rPr>
                <w:rFonts w:asciiTheme="minorHAnsi" w:eastAsiaTheme="minorHAnsi" w:hAnsiTheme="minorHAnsi" w:cstheme="minorBidi"/>
                <w:bCs/>
                <w:szCs w:val="22"/>
                <w:lang w:eastAsia="en-US"/>
              </w:rPr>
              <w:t>ORDENVS</w:t>
            </w:r>
            <w:r w:rsidRPr="000E3EBC">
              <w:rPr>
                <w:rFonts w:asciiTheme="minorHAnsi" w:eastAsiaTheme="minorHAnsi" w:hAnsiTheme="minorHAnsi" w:cstheme="minorHAnsi"/>
                <w:bCs/>
                <w:szCs w:val="22"/>
                <w:lang w:eastAsia="en-US"/>
              </w:rPr>
              <w:t>≠</w:t>
            </w:r>
            <w:r w:rsidRPr="000E3EBC">
              <w:rPr>
                <w:rFonts w:asciiTheme="minorHAnsi" w:eastAsiaTheme="minorHAnsi" w:hAnsiTheme="minorHAnsi" w:cstheme="minorBidi"/>
                <w:bCs/>
                <w:szCs w:val="22"/>
                <w:lang w:eastAsia="en-US"/>
              </w:rPr>
              <w:t>b</w:t>
            </w:r>
            <w:proofErr w:type="spellEnd"/>
            <w:r w:rsidRPr="000E3EBC">
              <w:rPr>
                <w:rFonts w:asciiTheme="minorHAnsi" w:eastAsiaTheme="minorHAnsi" w:hAnsiTheme="minorHAnsi" w:cstheme="minorBidi"/>
                <w:bCs/>
                <w:szCs w:val="22"/>
                <w:lang w:eastAsia="en-US"/>
              </w:rPr>
              <w:t>, REGTENV IN (3,4,5) y MESESV&lt;03 o si ORDENVS=b)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1,6,b</w:t>
            </w:r>
          </w:p>
        </w:tc>
      </w:tr>
      <w:tr w:rsidR="000E3EBC" w:rsidRPr="000E3EBC" w:rsidTr="000D7313">
        <w:tc>
          <w:tcPr>
            <w:cnfStyle w:val="001000000000" w:firstRow="0" w:lastRow="0" w:firstColumn="1" w:lastColumn="0" w:oddVBand="0" w:evenVBand="0" w:oddHBand="0" w:evenHBand="0" w:firstRowFirstColumn="0" w:firstRowLastColumn="0" w:lastRowFirstColumn="0" w:lastRowLastColumn="0"/>
            <w:tcW w:w="1980" w:type="dxa"/>
          </w:tcPr>
          <w:p w:rsidR="000E3EBC" w:rsidRPr="000E3EBC" w:rsidRDefault="000E3EBC" w:rsidP="000E3EBC">
            <w:pPr>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FUENCAV</w:t>
            </w:r>
          </w:p>
        </w:tc>
        <w:tc>
          <w:tcPr>
            <w:tcW w:w="850" w:type="dxa"/>
          </w:tcPr>
          <w:p w:rsidR="000E3EBC" w:rsidRPr="000E3EBC" w:rsidRDefault="000E3EBC" w:rsidP="000E3EBC">
            <w:pPr>
              <w:jc w:val="cente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w:t>
            </w:r>
          </w:p>
        </w:tc>
        <w:tc>
          <w:tcPr>
            <w:tcW w:w="851"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CHAR</w:t>
            </w:r>
          </w:p>
        </w:tc>
        <w:tc>
          <w:tcPr>
            <w:tcW w:w="6520"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szCs w:val="22"/>
                <w:lang w:eastAsia="en-US"/>
              </w:rPr>
            </w:pPr>
            <w:r w:rsidRPr="000E3EBC">
              <w:rPr>
                <w:rFonts w:asciiTheme="minorHAnsi" w:eastAsiaTheme="minorHAnsi" w:hAnsiTheme="minorHAnsi" w:cstheme="minorHAnsi"/>
                <w:b/>
                <w:szCs w:val="22"/>
                <w:lang w:eastAsia="en-US"/>
              </w:rPr>
              <w:t>FUENTE DE ENERGÍA PARA CALEFACCIÓN EN LA VIVIENDA A DISPOSICIÓN DEL HOGAR DISTINTA DE LA PRINCIPAL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1: Electricidad</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2: Gas natural</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3: Gas licuado</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4: Otros combustibles líquidos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5: Combustibles sólidos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bCs/>
                <w:szCs w:val="22"/>
                <w:lang w:eastAsia="en-US"/>
              </w:rPr>
            </w:pPr>
            <w:r w:rsidRPr="000E3EBC">
              <w:rPr>
                <w:rFonts w:asciiTheme="minorHAnsi" w:eastAsiaTheme="minorHAnsi" w:hAnsiTheme="minorHAnsi" w:cstheme="minorBidi"/>
                <w:bCs/>
                <w:szCs w:val="22"/>
                <w:lang w:eastAsia="en-US"/>
              </w:rPr>
              <w:t>6: Otras</w:t>
            </w:r>
          </w:p>
          <w:p w:rsidR="000E3EBC" w:rsidRPr="000E3EBC" w:rsidRDefault="000E3EBC" w:rsidP="00041247">
            <w:pPr>
              <w:numPr>
                <w:ilvl w:val="0"/>
                <w:numId w:val="80"/>
              </w:numPr>
              <w:contextualSpacing/>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b/>
                <w:bCs/>
                <w:szCs w:val="22"/>
                <w:lang w:eastAsia="en-US"/>
              </w:rPr>
            </w:pPr>
            <w:r w:rsidRPr="000E3EBC">
              <w:rPr>
                <w:rFonts w:asciiTheme="minorHAnsi" w:eastAsiaTheme="minorHAnsi" w:hAnsiTheme="minorHAnsi" w:cstheme="minorBidi"/>
                <w:bCs/>
                <w:szCs w:val="22"/>
                <w:lang w:eastAsia="en-US"/>
              </w:rPr>
              <w:t>b (Si CALEFV IN (6,b))</w:t>
            </w:r>
          </w:p>
        </w:tc>
        <w:tc>
          <w:tcPr>
            <w:tcW w:w="3544" w:type="dxa"/>
          </w:tcPr>
          <w:p w:rsidR="000E3EBC" w:rsidRPr="000E3EBC" w:rsidRDefault="000E3EBC" w:rsidP="000E3EBC">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HAnsi"/>
                <w:szCs w:val="22"/>
                <w:lang w:eastAsia="en-US"/>
              </w:rPr>
            </w:pPr>
            <w:r w:rsidRPr="000E3EBC">
              <w:rPr>
                <w:rFonts w:asciiTheme="minorHAnsi" w:eastAsiaTheme="minorHAnsi" w:hAnsiTheme="minorHAnsi" w:cstheme="minorHAnsi"/>
                <w:szCs w:val="22"/>
                <w:lang w:eastAsia="en-US"/>
              </w:rPr>
              <w:t>1-6,b</w:t>
            </w:r>
          </w:p>
        </w:tc>
      </w:tr>
    </w:tbl>
    <w:p w:rsidR="000E3EBC" w:rsidRDefault="000E3EBC" w:rsidP="00712B6A">
      <w:pPr>
        <w:rPr>
          <w:b/>
          <w:bCs/>
          <w:sz w:val="28"/>
        </w:rPr>
      </w:pPr>
    </w:p>
    <w:p w:rsidR="00712B6A" w:rsidRDefault="00712B6A">
      <w:pPr>
        <w:spacing w:after="160" w:line="259" w:lineRule="auto"/>
        <w:rPr>
          <w:b/>
          <w:bCs/>
          <w:sz w:val="24"/>
        </w:rPr>
      </w:pPr>
      <w:r>
        <w:rPr>
          <w:b/>
          <w:bCs/>
          <w:sz w:val="24"/>
        </w:rPr>
        <w:br w:type="page"/>
      </w:r>
    </w:p>
    <w:p w:rsidR="006148BE" w:rsidRPr="00201CDB" w:rsidRDefault="006148BE" w:rsidP="006148BE"/>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Default="00251532" w:rsidP="006148BE">
      <w:pPr>
        <w:jc w:val="both"/>
        <w:rPr>
          <w:b/>
          <w:bCs/>
          <w:sz w:val="36"/>
        </w:rPr>
      </w:pPr>
    </w:p>
    <w:p w:rsidR="00251532" w:rsidRPr="00251532" w:rsidRDefault="00251532" w:rsidP="006148BE">
      <w:pPr>
        <w:jc w:val="both"/>
        <w:rPr>
          <w:b/>
          <w:bCs/>
          <w:sz w:val="44"/>
          <w:szCs w:val="44"/>
        </w:rPr>
      </w:pPr>
    </w:p>
    <w:p w:rsidR="00AE2DE5" w:rsidRDefault="006148BE" w:rsidP="000D7313">
      <w:pPr>
        <w:rPr>
          <w:i/>
        </w:rPr>
        <w:sectPr w:rsidR="00AE2DE5" w:rsidSect="000D7313">
          <w:footerReference w:type="default" r:id="rId16"/>
          <w:footerReference w:type="first" r:id="rId17"/>
          <w:endnotePr>
            <w:numFmt w:val="decimal"/>
          </w:endnotePr>
          <w:pgSz w:w="16840" w:h="11907" w:orient="landscape" w:code="9"/>
          <w:pgMar w:top="1418" w:right="1418" w:bottom="1134" w:left="1134" w:header="2552" w:footer="567" w:gutter="0"/>
          <w:pgNumType w:start="1"/>
          <w:cols w:space="720"/>
          <w:noEndnote/>
          <w:titlePg/>
          <w:docGrid w:linePitch="299"/>
        </w:sectPr>
      </w:pPr>
      <w:r w:rsidRPr="00251532">
        <w:rPr>
          <w:b/>
          <w:bCs/>
          <w:sz w:val="44"/>
          <w:szCs w:val="44"/>
        </w:rPr>
        <w:t>Anexo</w:t>
      </w:r>
      <w:r w:rsidR="001365F1">
        <w:rPr>
          <w:b/>
          <w:bCs/>
          <w:sz w:val="44"/>
          <w:szCs w:val="44"/>
        </w:rPr>
        <w:t xml:space="preserve"> de </w:t>
      </w:r>
      <w:r w:rsidRPr="00251532">
        <w:rPr>
          <w:b/>
          <w:bCs/>
          <w:sz w:val="44"/>
          <w:szCs w:val="44"/>
        </w:rPr>
        <w:t>Clasificaciones</w:t>
      </w:r>
      <w:bookmarkStart w:id="5" w:name="OLE_LINK1"/>
      <w:bookmarkStart w:id="6" w:name="OLE_LINK4"/>
    </w:p>
    <w:bookmarkEnd w:id="5"/>
    <w:bookmarkEnd w:id="6"/>
    <w:p w:rsidR="00D51574" w:rsidRPr="00D51574" w:rsidRDefault="00D51574" w:rsidP="00D51574">
      <w:pPr>
        <w:autoSpaceDE w:val="0"/>
        <w:autoSpaceDN w:val="0"/>
        <w:adjustRightInd w:val="0"/>
        <w:ind w:left="2127"/>
        <w:jc w:val="right"/>
        <w:rPr>
          <w:rFonts w:ascii="Arial" w:eastAsiaTheme="minorHAnsi" w:hAnsi="Arial" w:cs="Arial"/>
          <w:b/>
          <w:bCs/>
          <w:color w:val="000000" w:themeColor="text1"/>
          <w:szCs w:val="22"/>
          <w:lang w:eastAsia="en-US"/>
        </w:rPr>
      </w:pPr>
    </w:p>
    <w:p w:rsidR="00D51574" w:rsidRPr="00D51574" w:rsidRDefault="00D51574" w:rsidP="00D51574">
      <w:pPr>
        <w:autoSpaceDE w:val="0"/>
        <w:autoSpaceDN w:val="0"/>
        <w:adjustRightInd w:val="0"/>
        <w:ind w:left="2127"/>
        <w:jc w:val="right"/>
        <w:rPr>
          <w:rFonts w:ascii="Arial" w:eastAsiaTheme="minorHAnsi" w:hAnsi="Arial" w:cs="Arial"/>
          <w:b/>
          <w:bCs/>
          <w:color w:val="000000" w:themeColor="text1"/>
          <w:szCs w:val="22"/>
          <w:lang w:eastAsia="en-US"/>
        </w:rPr>
      </w:pPr>
    </w:p>
    <w:p w:rsidR="00D51574" w:rsidRPr="00D51574" w:rsidRDefault="00D51574" w:rsidP="00D51574">
      <w:pPr>
        <w:autoSpaceDE w:val="0"/>
        <w:autoSpaceDN w:val="0"/>
        <w:adjustRightInd w:val="0"/>
        <w:ind w:left="2127"/>
        <w:jc w:val="right"/>
        <w:rPr>
          <w:rFonts w:ascii="Arial" w:eastAsiaTheme="minorHAnsi" w:hAnsi="Arial" w:cs="Arial"/>
          <w:b/>
          <w:bCs/>
          <w:color w:val="000000" w:themeColor="text1"/>
          <w:szCs w:val="22"/>
          <w:lang w:eastAsia="en-US"/>
        </w:rPr>
      </w:pPr>
    </w:p>
    <w:p w:rsidR="00D51574" w:rsidRPr="00D51574" w:rsidRDefault="00D51574" w:rsidP="00D51574">
      <w:pPr>
        <w:autoSpaceDE w:val="0"/>
        <w:autoSpaceDN w:val="0"/>
        <w:adjustRightInd w:val="0"/>
        <w:ind w:left="2127"/>
        <w:jc w:val="right"/>
        <w:rPr>
          <w:rFonts w:ascii="Arial" w:eastAsiaTheme="minorHAnsi" w:hAnsi="Arial" w:cs="Arial"/>
          <w:b/>
          <w:bCs/>
          <w:color w:val="000000" w:themeColor="text1"/>
          <w:szCs w:val="22"/>
          <w:lang w:eastAsia="en-US"/>
        </w:rPr>
      </w:pPr>
    </w:p>
    <w:p w:rsidR="00D51574" w:rsidRPr="00D51574" w:rsidRDefault="00D51574" w:rsidP="00D51574">
      <w:pPr>
        <w:autoSpaceDE w:val="0"/>
        <w:autoSpaceDN w:val="0"/>
        <w:adjustRightInd w:val="0"/>
        <w:ind w:left="2127"/>
        <w:jc w:val="right"/>
        <w:rPr>
          <w:rFonts w:ascii="Arial" w:eastAsiaTheme="minorHAnsi" w:hAnsi="Arial" w:cs="Arial"/>
          <w:b/>
          <w:bCs/>
          <w:color w:val="000000" w:themeColor="text1"/>
          <w:szCs w:val="22"/>
          <w:lang w:eastAsia="en-US"/>
        </w:rPr>
      </w:pPr>
    </w:p>
    <w:p w:rsidR="00D51574" w:rsidRP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bookmarkStart w:id="7" w:name="Anexo1"/>
      <w:bookmarkEnd w:id="7"/>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p>
    <w:p w:rsidR="00D51574" w:rsidRPr="00D51574" w:rsidRDefault="00D51574" w:rsidP="00D51574">
      <w:pPr>
        <w:autoSpaceDE w:val="0"/>
        <w:autoSpaceDN w:val="0"/>
        <w:adjustRightInd w:val="0"/>
        <w:ind w:left="2127"/>
        <w:rPr>
          <w:rFonts w:ascii="Arial" w:eastAsiaTheme="minorHAnsi" w:hAnsi="Arial" w:cs="Arial"/>
          <w:b/>
          <w:bCs/>
          <w:color w:val="000000" w:themeColor="text1"/>
          <w:sz w:val="36"/>
          <w:szCs w:val="36"/>
          <w:lang w:eastAsia="en-US"/>
        </w:rPr>
      </w:pPr>
      <w:r w:rsidRPr="00D51574">
        <w:rPr>
          <w:rFonts w:ascii="Arial" w:eastAsiaTheme="minorHAnsi" w:hAnsi="Arial" w:cs="Arial"/>
          <w:b/>
          <w:bCs/>
          <w:color w:val="000000" w:themeColor="text1"/>
          <w:sz w:val="36"/>
          <w:szCs w:val="36"/>
          <w:lang w:eastAsia="en-US"/>
        </w:rPr>
        <w:t>Clasificación de bienes y servicios</w:t>
      </w:r>
    </w:p>
    <w:p w:rsidR="00D51574" w:rsidRPr="00D51574" w:rsidRDefault="00D51574" w:rsidP="00D51574">
      <w:pPr>
        <w:ind w:left="2127"/>
        <w:rPr>
          <w:rFonts w:ascii="Arial" w:eastAsiaTheme="minorHAnsi" w:hAnsi="Arial" w:cs="Arial"/>
          <w:b/>
          <w:bCs/>
          <w:color w:val="000000" w:themeColor="text1"/>
          <w:sz w:val="36"/>
          <w:szCs w:val="36"/>
          <w:lang w:eastAsia="en-US"/>
        </w:rPr>
      </w:pPr>
      <w:r w:rsidRPr="00D51574">
        <w:rPr>
          <w:rFonts w:ascii="Arial" w:eastAsiaTheme="minorHAnsi" w:hAnsi="Arial" w:cs="Arial"/>
          <w:b/>
          <w:bCs/>
          <w:color w:val="000000" w:themeColor="text1"/>
          <w:sz w:val="36"/>
          <w:szCs w:val="36"/>
          <w:lang w:eastAsia="en-US"/>
        </w:rPr>
        <w:t>(COICOP2018/Recogida)</w:t>
      </w:r>
    </w:p>
    <w:p w:rsidR="00D51574" w:rsidRPr="00D51574" w:rsidRDefault="00D51574" w:rsidP="00D51574">
      <w:pPr>
        <w:keepNext/>
        <w:keepLines/>
        <w:pageBreakBefore/>
        <w:ind w:left="2126" w:hanging="2126"/>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01.</w:t>
      </w:r>
      <w:r w:rsidRPr="00D51574">
        <w:rPr>
          <w:rFonts w:ascii="Arial" w:hAnsi="Arial" w:cs="Arial"/>
          <w:b/>
          <w:i/>
          <w:color w:val="000000"/>
          <w:spacing w:val="-2"/>
          <w:szCs w:val="22"/>
          <w:u w:val="single"/>
          <w:lang w:val="es-ES_tradnl"/>
        </w:rPr>
        <w:tab/>
      </w:r>
      <w:r w:rsidRPr="00D51574">
        <w:rPr>
          <w:rFonts w:ascii="Arial" w:hAnsi="Arial" w:cs="Arial"/>
          <w:b/>
          <w:color w:val="000000" w:themeColor="text1"/>
          <w:spacing w:val="-2"/>
          <w:szCs w:val="22"/>
          <w:u w:val="single"/>
        </w:rPr>
        <w:t>ALIMENTOS Y BEBIDAS NO ALCOHÓLICAS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Lines/>
        <w:widowControl w:val="0"/>
        <w:tabs>
          <w:tab w:val="left" w:pos="1757"/>
        </w:tabs>
        <w:suppressAutoHyphens/>
        <w:spacing w:after="120"/>
        <w:ind w:left="2126"/>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u w:val="single"/>
          <w:lang w:val="es-ES_tradnl"/>
        </w:rPr>
        <w:t>Nota:</w:t>
      </w:r>
    </w:p>
    <w:p w:rsidR="00D51574" w:rsidRPr="00D51574" w:rsidRDefault="00D51574" w:rsidP="00D51574">
      <w:pPr>
        <w:keepLines/>
        <w:widowControl w:val="0"/>
        <w:tabs>
          <w:tab w:val="left" w:pos="1757"/>
        </w:tabs>
        <w:suppressAutoHyphens/>
        <w:ind w:left="2127"/>
        <w:jc w:val="both"/>
        <w:rPr>
          <w:rFonts w:ascii="Arial" w:hAnsi="Arial" w:cs="Arial"/>
          <w:i/>
          <w:iCs/>
          <w:color w:val="000000" w:themeColor="text1"/>
          <w:spacing w:val="-2"/>
          <w:szCs w:val="22"/>
        </w:rPr>
      </w:pPr>
      <w:r w:rsidRPr="00D51574">
        <w:rPr>
          <w:rFonts w:ascii="Arial" w:hAnsi="Arial" w:cs="Arial"/>
          <w:i/>
          <w:iCs/>
          <w:color w:val="000000" w:themeColor="text1"/>
          <w:spacing w:val="-2"/>
          <w:szCs w:val="22"/>
        </w:rPr>
        <w:t>La letra K, L, U, m</w:t>
      </w:r>
      <w:r w:rsidRPr="00D51574">
        <w:rPr>
          <w:rFonts w:ascii="Arial" w:hAnsi="Arial" w:cs="Arial"/>
          <w:i/>
          <w:iCs/>
          <w:color w:val="000000" w:themeColor="text1"/>
          <w:spacing w:val="-2"/>
          <w:szCs w:val="22"/>
          <w:vertAlign w:val="superscript"/>
        </w:rPr>
        <w:t>3</w:t>
      </w:r>
      <w:r w:rsidRPr="00D51574">
        <w:rPr>
          <w:rFonts w:ascii="Arial" w:hAnsi="Arial" w:cs="Arial"/>
          <w:i/>
          <w:iCs/>
          <w:color w:val="000000" w:themeColor="text1"/>
          <w:spacing w:val="-2"/>
          <w:szCs w:val="22"/>
        </w:rPr>
        <w:t xml:space="preserve">, </w:t>
      </w:r>
      <w:proofErr w:type="spellStart"/>
      <w:r w:rsidRPr="00D51574">
        <w:rPr>
          <w:rFonts w:ascii="Arial" w:hAnsi="Arial" w:cs="Arial"/>
          <w:i/>
          <w:iCs/>
          <w:color w:val="000000" w:themeColor="text1"/>
          <w:spacing w:val="-2"/>
          <w:szCs w:val="22"/>
        </w:rPr>
        <w:t>Kwh</w:t>
      </w:r>
      <w:proofErr w:type="spellEnd"/>
      <w:r w:rsidRPr="00D51574">
        <w:rPr>
          <w:rFonts w:ascii="Arial" w:hAnsi="Arial" w:cs="Arial"/>
          <w:i/>
          <w:iCs/>
          <w:color w:val="000000" w:themeColor="text1"/>
          <w:spacing w:val="-2"/>
          <w:szCs w:val="22"/>
        </w:rPr>
        <w:t xml:space="preserve"> o Gr </w:t>
      </w:r>
      <w:proofErr w:type="gramStart"/>
      <w:r w:rsidRPr="00D51574">
        <w:rPr>
          <w:rFonts w:ascii="Arial" w:hAnsi="Arial" w:cs="Arial"/>
          <w:i/>
          <w:iCs/>
          <w:color w:val="000000" w:themeColor="text1"/>
          <w:spacing w:val="-2"/>
          <w:szCs w:val="22"/>
        </w:rPr>
        <w:t>situada</w:t>
      </w:r>
      <w:proofErr w:type="gramEnd"/>
      <w:r w:rsidRPr="00D51574">
        <w:rPr>
          <w:rFonts w:ascii="Arial" w:hAnsi="Arial" w:cs="Arial"/>
          <w:i/>
          <w:iCs/>
          <w:color w:val="000000" w:themeColor="text1"/>
          <w:spacing w:val="-2"/>
          <w:szCs w:val="22"/>
        </w:rPr>
        <w:t xml:space="preserve"> a la derecha de los códigos indica si el bien requiere o no cantidad física y las unidades en que se viene expresando dicha cantidad: </w:t>
      </w:r>
    </w:p>
    <w:p w:rsidR="00D51574" w:rsidRPr="00D51574" w:rsidRDefault="00D51574" w:rsidP="00D51574">
      <w:pPr>
        <w:keepLines/>
        <w:widowControl w:val="0"/>
        <w:tabs>
          <w:tab w:val="left" w:pos="1757"/>
        </w:tabs>
        <w:suppressAutoHyphen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K = KILOS</w:t>
      </w:r>
    </w:p>
    <w:p w:rsidR="00D51574" w:rsidRPr="00D51574" w:rsidRDefault="00D51574" w:rsidP="00D51574">
      <w:pPr>
        <w:keepLines/>
        <w:widowControl w:val="0"/>
        <w:tabs>
          <w:tab w:val="left" w:pos="1757"/>
        </w:tabs>
        <w:suppressAutoHyphen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L = LITROS</w:t>
      </w:r>
    </w:p>
    <w:p w:rsidR="00D51574" w:rsidRPr="00D51574" w:rsidRDefault="00D51574" w:rsidP="00D51574">
      <w:pPr>
        <w:keepLines/>
        <w:widowControl w:val="0"/>
        <w:tabs>
          <w:tab w:val="left" w:pos="1757"/>
        </w:tabs>
        <w:suppressAutoHyphen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U = UNIDADES</w:t>
      </w:r>
    </w:p>
    <w:p w:rsidR="00D51574" w:rsidRPr="00D51574" w:rsidRDefault="00D51574" w:rsidP="00D51574">
      <w:pPr>
        <w:keepLines/>
        <w:widowControl w:val="0"/>
        <w:tabs>
          <w:tab w:val="left" w:pos="1757"/>
        </w:tabs>
        <w:suppressAutoHyphen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m</w:t>
      </w:r>
      <w:r w:rsidRPr="00D51574">
        <w:rPr>
          <w:rFonts w:ascii="Arial" w:hAnsi="Arial" w:cs="Arial"/>
          <w:i/>
          <w:color w:val="000000" w:themeColor="text1"/>
          <w:spacing w:val="-2"/>
          <w:szCs w:val="22"/>
          <w:vertAlign w:val="superscript"/>
          <w:lang w:val="es-ES_tradnl"/>
        </w:rPr>
        <w:t>3</w:t>
      </w:r>
      <w:r w:rsidRPr="00D51574">
        <w:rPr>
          <w:rFonts w:ascii="Arial" w:hAnsi="Arial" w:cs="Arial"/>
          <w:i/>
          <w:color w:val="000000" w:themeColor="text1"/>
          <w:spacing w:val="-2"/>
          <w:szCs w:val="22"/>
          <w:lang w:val="es-ES_tradnl"/>
        </w:rPr>
        <w:t xml:space="preserve"> = METROS CÚBICOS</w:t>
      </w:r>
    </w:p>
    <w:p w:rsidR="00D51574" w:rsidRPr="00D51574" w:rsidRDefault="00D51574" w:rsidP="00D51574">
      <w:pPr>
        <w:keepLines/>
        <w:widowControl w:val="0"/>
        <w:tabs>
          <w:tab w:val="left" w:pos="1757"/>
        </w:tabs>
        <w:suppressAutoHyphens/>
        <w:ind w:left="2127"/>
        <w:jc w:val="both"/>
        <w:rPr>
          <w:rFonts w:ascii="Arial" w:hAnsi="Arial" w:cs="Arial"/>
          <w:i/>
          <w:iCs/>
          <w:color w:val="000000" w:themeColor="text1"/>
          <w:spacing w:val="-2"/>
          <w:szCs w:val="22"/>
        </w:rPr>
      </w:pPr>
      <w:proofErr w:type="spellStart"/>
      <w:r w:rsidRPr="00D51574">
        <w:rPr>
          <w:rFonts w:ascii="Arial" w:hAnsi="Arial" w:cs="Arial"/>
          <w:i/>
          <w:iCs/>
          <w:color w:val="000000" w:themeColor="text1"/>
          <w:spacing w:val="-2"/>
          <w:szCs w:val="22"/>
        </w:rPr>
        <w:t>Kwh</w:t>
      </w:r>
      <w:proofErr w:type="spellEnd"/>
      <w:r w:rsidRPr="00D51574">
        <w:rPr>
          <w:rFonts w:ascii="Arial" w:hAnsi="Arial" w:cs="Arial"/>
          <w:i/>
          <w:iCs/>
          <w:color w:val="000000" w:themeColor="text1"/>
          <w:spacing w:val="-2"/>
          <w:szCs w:val="22"/>
        </w:rPr>
        <w:t xml:space="preserve"> = KILOWATIO POR HORA</w:t>
      </w:r>
    </w:p>
    <w:p w:rsidR="00D51574" w:rsidRPr="00D51574" w:rsidRDefault="00D51574" w:rsidP="00D51574">
      <w:pPr>
        <w:keepLines/>
        <w:widowControl w:val="0"/>
        <w:tabs>
          <w:tab w:val="left" w:pos="1757"/>
        </w:tabs>
        <w:suppressAutoHyphen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Gr = GRAMOS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1758" w:hanging="1758"/>
        <w:jc w:val="both"/>
        <w:outlineLvl w:val="0"/>
        <w:rPr>
          <w:rFonts w:ascii="Arial" w:hAnsi="Arial" w:cs="Arial"/>
          <w:b/>
          <w:color w:val="000000"/>
          <w:spacing w:val="-2"/>
          <w:szCs w:val="22"/>
          <w:lang w:val="es-ES_tradnl"/>
        </w:rPr>
      </w:pPr>
      <w:r w:rsidRPr="00D51574">
        <w:rPr>
          <w:rFonts w:ascii="Arial" w:hAnsi="Arial" w:cs="Arial"/>
          <w:b/>
          <w:color w:val="000000"/>
          <w:spacing w:val="-2"/>
          <w:szCs w:val="22"/>
          <w:lang w:val="es-ES_tradnl"/>
        </w:rPr>
        <w:t>01.1</w:t>
      </w:r>
      <w:r w:rsidRPr="00D51574">
        <w:rPr>
          <w:rFonts w:ascii="Arial" w:hAnsi="Arial" w:cs="Arial"/>
          <w:b/>
          <w:color w:val="000000"/>
          <w:spacing w:val="-2"/>
          <w:szCs w:val="22"/>
          <w:lang w:val="es-ES_tradnl"/>
        </w:rPr>
        <w:tab/>
      </w:r>
      <w:r w:rsidRPr="00D51574">
        <w:rPr>
          <w:rFonts w:ascii="Arial" w:hAnsi="Arial" w:cs="Arial"/>
          <w:b/>
          <w:color w:val="000000"/>
          <w:spacing w:val="-2"/>
          <w:szCs w:val="22"/>
          <w:lang w:val="es-ES_tradnl"/>
        </w:rPr>
        <w:tab/>
        <w:t>PRODUCTOS ALIMENTICIOS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Productos alimenticios generalmente comprados para ser consumidos en el domicilio.</w:t>
      </w:r>
    </w:p>
    <w:p w:rsidR="00D51574" w:rsidRPr="00D51574" w:rsidRDefault="00D51574" w:rsidP="00D51574">
      <w:pPr>
        <w:keepNext/>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spacing w:after="120"/>
        <w:ind w:left="2127"/>
        <w:jc w:val="both"/>
        <w:rPr>
          <w:rFonts w:asciiTheme="minorHAnsi" w:eastAsiaTheme="minorEastAsia" w:hAnsiTheme="minorHAnsi" w:cs="Arial"/>
          <w:color w:val="000000" w:themeColor="text1"/>
          <w:szCs w:val="22"/>
          <w:u w:val="single"/>
        </w:rPr>
      </w:pPr>
      <w:r w:rsidRPr="00D51574">
        <w:rPr>
          <w:rFonts w:asciiTheme="minorHAnsi" w:eastAsiaTheme="minorEastAsia" w:hAnsiTheme="minorHAnsi" w:cs="Arial"/>
          <w:color w:val="000000" w:themeColor="text1"/>
          <w:szCs w:val="22"/>
          <w:u w:val="single"/>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alimenticios que se venden para su consumo inmediato fuera del hogar por los hoteles, restaurantes, cafeterías, bares, quioscos, vendedores ambulantes, distribuidores automáticos, etc.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en restaurantes para su consumo fuera del local (comidas para llevar) (11.1.1).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Platos preparados por contratistas de servicios de comedor independientemente de que los recoja el cliente o éstos sean enviados a la casa del cliente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que se venden específicamente como alimentos para animales domésticos (09.3.2.2).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Costes de envío de productos adquiridos (07.4.9.2).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PAN Y CEREALES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Empanadas con cualquier relleno listas para consumir, hojaldritos salados y bollos preñaos (01.1.9.1).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Maíz dulce (01.1.7.D</w:t>
      </w:r>
      <w:r w:rsidRPr="00D51574">
        <w:rPr>
          <w:rFonts w:ascii="Arial" w:eastAsiaTheme="minorEastAsia" w:hAnsi="Arial" w:cs="Arial"/>
          <w:szCs w:val="22"/>
          <w:lang w:val="es-ES_tradnl"/>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01.1.1.1   K</w:t>
      </w:r>
      <w:r w:rsidRPr="00D51574">
        <w:rPr>
          <w:rFonts w:ascii="Arial" w:hAnsi="Arial" w:cs="Arial"/>
          <w:i/>
          <w:color w:val="000000" w:themeColor="text1"/>
          <w:spacing w:val="-2"/>
          <w:szCs w:val="22"/>
          <w:lang w:val="es-ES_tradnl"/>
        </w:rPr>
        <w:tab/>
        <w:t>CEREALES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Todo tipo de cereales como trigo, arroz, cebada, maíz de grano duro, </w:t>
      </w:r>
      <w:proofErr w:type="spellStart"/>
      <w:r w:rsidRPr="00D51574">
        <w:rPr>
          <w:rFonts w:ascii="Arial" w:eastAsiaTheme="minorEastAsia" w:hAnsi="Arial" w:cs="Arial"/>
          <w:color w:val="000000" w:themeColor="text1"/>
          <w:szCs w:val="22"/>
        </w:rPr>
        <w:t>quinoa</w:t>
      </w:r>
      <w:proofErr w:type="spellEnd"/>
      <w:r w:rsidRPr="00D51574">
        <w:rPr>
          <w:rFonts w:ascii="Arial" w:eastAsiaTheme="minorEastAsia" w:hAnsi="Arial" w:cs="Arial"/>
          <w:color w:val="000000" w:themeColor="text1"/>
          <w:szCs w:val="22"/>
        </w:rPr>
        <w:t>, centeno, avena, trigo sarraceno, mijo,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Gofio (Canarias).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Mezclas de cereales en grano, que incluyan también otros ingredientes (solo si no está listo para consumir y los cereales representan la parte más importante).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Cereales precocinados.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Cuscús (01.1.1.6).</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Seitán</w:t>
      </w:r>
      <w:proofErr w:type="spellEnd"/>
      <w:r w:rsidRPr="00D51574">
        <w:rPr>
          <w:rFonts w:ascii="Arial" w:eastAsiaTheme="minorEastAsia" w:hAnsi="Arial" w:cs="Arial"/>
          <w:color w:val="000000" w:themeColor="text1"/>
          <w:szCs w:val="22"/>
        </w:rPr>
        <w:t xml:space="preserve"> y otros sucedáneos de carne elaborados a base de cereales. (01.1.1.9).</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El arroz con leche (01.1.4.7). </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Harinas de cereales (01.1.1.2). </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cereales preparados listos para consumir, como vasitos de arroz tipo brillante (01.1.9.1).</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Cereales para el desayuno (01.1.1.5).</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Las leches de cereales (01.1.4.4).</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Pastas hechas de cereales, fideos de cereales (01.1.1.6).</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Cereales para bebés (01.1.9.2).</w:t>
      </w:r>
    </w:p>
    <w:p w:rsidR="00D51574" w:rsidRPr="00D51574" w:rsidRDefault="00D51574" w:rsidP="00041247">
      <w:pPr>
        <w:keepLines/>
        <w:numPr>
          <w:ilvl w:val="0"/>
          <w:numId w:val="8"/>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Semillas para plantar (09.3.1.2).</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01.1.1.2   K</w:t>
      </w:r>
      <w:r w:rsidRPr="00D51574">
        <w:rPr>
          <w:rFonts w:ascii="Arial" w:hAnsi="Arial" w:cs="Arial"/>
          <w:i/>
          <w:color w:val="000000" w:themeColor="text1"/>
          <w:spacing w:val="-2"/>
          <w:szCs w:val="22"/>
          <w:lang w:val="es-ES_tradnl"/>
        </w:rPr>
        <w:tab/>
        <w:t>HARINAS DE CEREALES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Harinas de cereales mencionados en el código 01.1.1.1.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para rebozar.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Harinas de legumbres (01.1.7.D).</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Harinas de frutas y frutos secos (01.1.6.E).</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 malta (01.1.1.9)</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almidones y féculas (01.1.7.D).</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 levadura (01.1.9.9).</w:t>
      </w:r>
    </w:p>
    <w:p w:rsidR="00D51574" w:rsidRPr="00D51574" w:rsidRDefault="00D51574" w:rsidP="00041247">
      <w:pPr>
        <w:keepLines/>
        <w:numPr>
          <w:ilvl w:val="0"/>
          <w:numId w:val="9"/>
        </w:numPr>
        <w:tabs>
          <w:tab w:val="left" w:pos="1843"/>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Cereales para bebés (01.1.9.2).</w:t>
      </w:r>
    </w:p>
    <w:p w:rsidR="00D51574" w:rsidRPr="00D51574" w:rsidRDefault="00D51574" w:rsidP="00D51574">
      <w:pPr>
        <w:keepLines/>
        <w:tabs>
          <w:tab w:val="left" w:pos="1843"/>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01.1.1.3   K</w:t>
      </w:r>
      <w:r w:rsidRPr="00D51574">
        <w:rPr>
          <w:rFonts w:ascii="Arial" w:hAnsi="Arial" w:cs="Arial"/>
          <w:i/>
          <w:color w:val="000000" w:themeColor="text1"/>
          <w:spacing w:val="-2"/>
          <w:szCs w:val="22"/>
          <w:lang w:val="es-ES_tradnl"/>
        </w:rPr>
        <w:tab/>
        <w:t>PAN</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pan (integral o no) de trigo, centeno, maíz o cualquier otro cereal, rallado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pan de molde (integral o no) de trigo, centeno, maíz o cualquier otro cereal.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de hamburguesa, pan de perrito caliente.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de cualquier cereal, pan de especias.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de pita.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congelado.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dietético.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sin gluten.</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10"/>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Pan ácimo (01.1.1.4).</w:t>
      </w:r>
    </w:p>
    <w:p w:rsidR="00D51574" w:rsidRPr="00D51574" w:rsidRDefault="00D51574" w:rsidP="00041247">
      <w:pPr>
        <w:keepNext/>
        <w:keepLines/>
        <w:numPr>
          <w:ilvl w:val="0"/>
          <w:numId w:val="10"/>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Pan tostado tipo biscote (01.1.1.4).</w:t>
      </w:r>
    </w:p>
    <w:p w:rsidR="00D51574" w:rsidRPr="00D51574" w:rsidRDefault="00D51574" w:rsidP="00D51574">
      <w:pPr>
        <w:keepNext/>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01.1.1.4   K</w:t>
      </w:r>
      <w:r w:rsidRPr="00D51574">
        <w:rPr>
          <w:rFonts w:ascii="Arial" w:hAnsi="Arial" w:cs="Arial"/>
          <w:i/>
          <w:color w:val="000000" w:themeColor="text1"/>
          <w:spacing w:val="-2"/>
          <w:szCs w:val="22"/>
          <w:lang w:val="es-ES_tradnl"/>
        </w:rPr>
        <w:tab/>
        <w:t>OTROS PRODUCTOS DE PANADERÍA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Galletas tipo María y otras galletas dulces o saladas, sueltas o envasadas. Galletas picadas para rebozar (pudiendo incluir ajo y perejil). Galletitas saladas. Galleta de jengibre.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Barquillos, bollos, cocas dulces, bizcochos, magdalenas, </w:t>
      </w:r>
      <w:proofErr w:type="spellStart"/>
      <w:r w:rsidRPr="00D51574">
        <w:rPr>
          <w:rFonts w:ascii="Arial" w:eastAsiaTheme="minorEastAsia" w:hAnsi="Arial" w:cs="Arial"/>
          <w:color w:val="000000" w:themeColor="text1"/>
          <w:szCs w:val="22"/>
        </w:rPr>
        <w:t>torteles</w:t>
      </w:r>
      <w:proofErr w:type="spellEnd"/>
      <w:r w:rsidRPr="00D51574">
        <w:rPr>
          <w:rFonts w:ascii="Arial" w:eastAsiaTheme="minorEastAsia" w:hAnsi="Arial" w:cs="Arial"/>
          <w:color w:val="000000" w:themeColor="text1"/>
          <w:szCs w:val="22"/>
        </w:rPr>
        <w:t xml:space="preserve">, suizos, ensaimadas, croissants, palmeras, lazos, cintas, bayonesas, </w:t>
      </w:r>
      <w:proofErr w:type="spellStart"/>
      <w:r w:rsidRPr="00D51574">
        <w:rPr>
          <w:rFonts w:ascii="Arial" w:eastAsiaTheme="minorEastAsia" w:hAnsi="Arial" w:cs="Arial"/>
          <w:color w:val="000000" w:themeColor="text1"/>
          <w:szCs w:val="22"/>
        </w:rPr>
        <w:t>Phoskitos</w:t>
      </w:r>
      <w:proofErr w:type="spellEnd"/>
      <w:r w:rsidRPr="00D51574">
        <w:rPr>
          <w:rFonts w:ascii="Arial" w:eastAsiaTheme="minorEastAsia" w:hAnsi="Arial" w:cs="Arial"/>
          <w:color w:val="000000" w:themeColor="text1"/>
          <w:szCs w:val="22"/>
        </w:rPr>
        <w:t xml:space="preserve">, pan de leche, medias-noches, </w:t>
      </w:r>
      <w:proofErr w:type="spellStart"/>
      <w:r w:rsidRPr="00D51574">
        <w:rPr>
          <w:rFonts w:ascii="Arial" w:eastAsiaTheme="minorEastAsia" w:hAnsi="Arial" w:cs="Arial"/>
          <w:color w:val="000000" w:themeColor="text1"/>
          <w:szCs w:val="22"/>
        </w:rPr>
        <w:t>fartón</w:t>
      </w:r>
      <w:proofErr w:type="spellEnd"/>
      <w:r w:rsidRPr="00D51574">
        <w:rPr>
          <w:rFonts w:ascii="Arial" w:eastAsiaTheme="minorEastAsia" w:hAnsi="Arial" w:cs="Arial"/>
          <w:color w:val="000000" w:themeColor="text1"/>
          <w:szCs w:val="22"/>
        </w:rPr>
        <w:t>, donuts, monas de pascua, pestiños, rosquillas dulces, tortas sevillanas, barquillos, obleas dulces, pastas de té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Gofres, crepes y pequeños panes azucarados tipo muffin, masas fritas como churros, porras, tejeringos, buñuelos…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Pasteles, tartas, brazo de gitano, yemas, cocos, tocinillos de cielo, roscón de reyes, tocino de cielo, quesada, tarta de manzana.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Pan crujiente, pan tostado tipo biscote (por criterio de </w:t>
      </w:r>
      <w:proofErr w:type="spellStart"/>
      <w:r w:rsidRPr="00D51574">
        <w:rPr>
          <w:rFonts w:ascii="Arial" w:eastAsiaTheme="minorEastAsia" w:hAnsi="Arial" w:cs="Arial"/>
          <w:color w:val="000000" w:themeColor="text1"/>
          <w:szCs w:val="22"/>
          <w:lang w:val="es-ES_tradnl"/>
        </w:rPr>
        <w:t>Eurostat</w:t>
      </w:r>
      <w:proofErr w:type="spellEnd"/>
      <w:r w:rsidRPr="00D51574">
        <w:rPr>
          <w:rFonts w:ascii="Arial" w:eastAsiaTheme="minorEastAsia" w:hAnsi="Arial" w:cs="Arial"/>
          <w:color w:val="000000" w:themeColor="text1"/>
          <w:szCs w:val="22"/>
          <w:lang w:val="es-ES_tradnl"/>
        </w:rPr>
        <w:t>). Migas y picatostes. Colines, rosquillas saladas, rosquilletas, picos y regañas.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Galletas integrales y sin azúcar.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ácimo.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Mezclas y masas para la preparación de productos de panadería (hojaldre, bases para pizzas, masa para empanadillas y empanadas…).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Fajitas, burritos, tacos, tortitas mejicanas de maíz, sin relleno o solo con la salsa.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Tortitas de avena, arroz o maíz inflado, con o sin chocolate.</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Empanadas con cualquier relleno listas para consumir y hojaldritos salados, bollos preñaos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Pizzas y quiches (01.1.9.1).</w:t>
      </w:r>
    </w:p>
    <w:p w:rsidR="00D51574" w:rsidRPr="00D51574" w:rsidRDefault="00D51574" w:rsidP="00D51574">
      <w:pPr>
        <w:keepNext/>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01.1.1.5   K</w:t>
      </w:r>
      <w:r w:rsidRPr="00D51574">
        <w:rPr>
          <w:rFonts w:ascii="Arial" w:hAnsi="Arial" w:cs="Arial"/>
          <w:i/>
          <w:color w:val="000000" w:themeColor="text1"/>
          <w:spacing w:val="-2"/>
          <w:szCs w:val="22"/>
          <w:lang w:val="es-ES_tradnl"/>
        </w:rPr>
        <w:tab/>
        <w:t xml:space="preserve">CEREALES DE DESAYUNO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i/>
          <w:iCs/>
          <w:color w:val="000000" w:themeColor="text1"/>
          <w:szCs w:val="22"/>
        </w:rPr>
      </w:pPr>
      <w:r w:rsidRPr="00D51574">
        <w:rPr>
          <w:rFonts w:ascii="Arial" w:eastAsiaTheme="minorEastAsia" w:hAnsi="Arial" w:cs="Arial"/>
          <w:color w:val="000000" w:themeColor="text1"/>
          <w:szCs w:val="22"/>
        </w:rPr>
        <w:t xml:space="preserve">Preparados de cereales para el desayuno (copos de avena, copos de maíz, </w:t>
      </w:r>
      <w:proofErr w:type="spellStart"/>
      <w:r w:rsidRPr="00D51574">
        <w:rPr>
          <w:rFonts w:ascii="Arial" w:eastAsiaTheme="minorEastAsia" w:hAnsi="Arial" w:cs="Arial"/>
          <w:color w:val="000000" w:themeColor="text1"/>
          <w:szCs w:val="22"/>
        </w:rPr>
        <w:t>corn</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flakes</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all</w:t>
      </w:r>
      <w:proofErr w:type="spellEnd"/>
      <w:r w:rsidRPr="00D51574">
        <w:rPr>
          <w:rFonts w:ascii="Arial" w:eastAsiaTheme="minorEastAsia" w:hAnsi="Arial" w:cs="Arial"/>
          <w:color w:val="000000" w:themeColor="text1"/>
          <w:szCs w:val="22"/>
        </w:rPr>
        <w:t xml:space="preserve">-bran, </w:t>
      </w:r>
      <w:proofErr w:type="spellStart"/>
      <w:r w:rsidRPr="00D51574">
        <w:rPr>
          <w:rFonts w:ascii="Arial" w:eastAsiaTheme="minorEastAsia" w:hAnsi="Arial" w:cs="Arial"/>
          <w:color w:val="000000" w:themeColor="text1"/>
          <w:szCs w:val="22"/>
        </w:rPr>
        <w:t>muesli</w:t>
      </w:r>
      <w:proofErr w:type="spellEnd"/>
      <w:r w:rsidRPr="00D51574">
        <w:rPr>
          <w:rFonts w:ascii="Arial" w:eastAsiaTheme="minorEastAsia" w:hAnsi="Arial" w:cs="Arial"/>
          <w:color w:val="000000" w:themeColor="text1"/>
          <w:szCs w:val="22"/>
        </w:rPr>
        <w:t>, con frutas deshidratadas, con frutos secos, con chocolate…).</w:t>
      </w:r>
    </w:p>
    <w:p w:rsidR="00D51574" w:rsidRPr="00D51574" w:rsidRDefault="00D51574" w:rsidP="00D51574">
      <w:pPr>
        <w:keepLines/>
        <w:tabs>
          <w:tab w:val="left" w:pos="1757"/>
        </w:tabs>
        <w:ind w:left="2127"/>
        <w:jc w:val="both"/>
        <w:rPr>
          <w:rFonts w:ascii="Arial" w:eastAsiaTheme="minorEastAsia" w:hAnsi="Arial" w:cs="Arial"/>
          <w:i/>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hAnsi="Arial" w:cs="Arial"/>
          <w:i/>
          <w:color w:val="000000" w:themeColor="text1"/>
          <w:spacing w:val="-2"/>
          <w:szCs w:val="22"/>
          <w:lang w:val="es-ES_tradnl"/>
        </w:rPr>
      </w:pPr>
      <w:r w:rsidRPr="00D51574">
        <w:rPr>
          <w:rFonts w:ascii="Arial" w:eastAsiaTheme="minorEastAsia" w:hAnsi="Arial" w:cs="Arial"/>
          <w:color w:val="000000" w:themeColor="text1"/>
          <w:szCs w:val="22"/>
          <w:lang w:val="es-ES_tradnl"/>
        </w:rPr>
        <w:t xml:space="preserve">Barritas con proteínas, con fines dietéticos o </w:t>
      </w:r>
      <w:proofErr w:type="gramStart"/>
      <w:r w:rsidRPr="00D51574">
        <w:rPr>
          <w:rFonts w:ascii="Arial" w:eastAsiaTheme="minorEastAsia" w:hAnsi="Arial" w:cs="Arial"/>
          <w:color w:val="000000" w:themeColor="text1"/>
          <w:szCs w:val="22"/>
          <w:lang w:val="es-ES_tradnl"/>
        </w:rPr>
        <w:t>sustitutivas</w:t>
      </w:r>
      <w:proofErr w:type="gramEnd"/>
      <w:r w:rsidRPr="00D51574">
        <w:rPr>
          <w:rFonts w:ascii="Arial" w:eastAsiaTheme="minorEastAsia" w:hAnsi="Arial" w:cs="Arial"/>
          <w:color w:val="000000" w:themeColor="text1"/>
          <w:szCs w:val="22"/>
          <w:lang w:val="es-ES_tradnl"/>
        </w:rPr>
        <w:t xml:space="preserve"> de comidas (01.1.1.9).</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Barritas de cereales con </w:t>
      </w:r>
      <w:proofErr w:type="spellStart"/>
      <w:r w:rsidRPr="00D51574">
        <w:rPr>
          <w:rFonts w:ascii="Arial" w:eastAsiaTheme="minorEastAsia" w:hAnsi="Arial" w:cs="Arial"/>
          <w:color w:val="000000" w:themeColor="text1"/>
          <w:szCs w:val="22"/>
          <w:lang w:val="es-ES_tradnl"/>
        </w:rPr>
        <w:t>muesli</w:t>
      </w:r>
      <w:proofErr w:type="spellEnd"/>
      <w:r w:rsidRPr="00D51574">
        <w:rPr>
          <w:rFonts w:ascii="Arial" w:eastAsiaTheme="minorEastAsia" w:hAnsi="Arial" w:cs="Arial"/>
          <w:color w:val="000000" w:themeColor="text1"/>
          <w:szCs w:val="22"/>
          <w:lang w:val="es-ES_tradnl"/>
        </w:rPr>
        <w:t>, frutas, frutos secos, chocolate, etc. (01.1.1.9).</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Palomitas (01.1.1.9).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tabs>
          <w:tab w:val="left" w:pos="993"/>
          <w:tab w:val="left" w:pos="1757"/>
        </w:tabs>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01.1.1.6   K</w:t>
      </w:r>
      <w:r w:rsidRPr="00D51574">
        <w:rPr>
          <w:rFonts w:ascii="Arial" w:hAnsi="Arial" w:cs="Arial"/>
          <w:i/>
          <w:color w:val="000000" w:themeColor="text1"/>
          <w:spacing w:val="-2"/>
          <w:szCs w:val="22"/>
          <w:lang w:val="es-ES_tradnl"/>
        </w:rPr>
        <w:tab/>
        <w:t>PASTAS ALIMENTICIAS Y CUSCÚS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Fideos y otras pastas para sopa (de letras, de estrellas, conchitas…).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Macarrones, espaguetis, cintas, tallarines y similares.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Pasta fresca y congelada para rellenar (canelones…).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Pasta conteniendo carne, pescado, marisco, queso o verduras (raviolis, tortellini…) y que necesita ser cocinada.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Cuscús.</w:t>
      </w:r>
    </w:p>
    <w:p w:rsidR="00D51574" w:rsidRPr="00D51574" w:rsidRDefault="00D51574" w:rsidP="00D51574">
      <w:pPr>
        <w:keepLines/>
        <w:ind w:left="2129" w:hanging="360"/>
        <w:jc w:val="both"/>
        <w:rPr>
          <w:rFonts w:ascii="Arial" w:eastAsiaTheme="minorEastAsia" w:hAnsi="Arial" w:cs="Arial"/>
          <w:color w:val="000000" w:themeColor="text1"/>
          <w:szCs w:val="22"/>
          <w:u w:val="single"/>
          <w:lang w:val="es-ES_tradnl"/>
        </w:rPr>
      </w:pPr>
      <w:proofErr w:type="spellStart"/>
      <w:r w:rsidRPr="00D51574">
        <w:rPr>
          <w:rFonts w:ascii="Arial" w:eastAsiaTheme="minorEastAsia" w:hAnsi="Arial" w:cs="Arial"/>
          <w:color w:val="000000" w:themeColor="text1"/>
          <w:szCs w:val="22"/>
          <w:lang w:val="es-ES_tradnl"/>
        </w:rPr>
        <w:t>Fideuá</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Noodles</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Pastas de arroz. Fideos de arroz o soja.</w:t>
      </w:r>
    </w:p>
    <w:p w:rsidR="00D51574" w:rsidRPr="00D51574" w:rsidRDefault="00D51574" w:rsidP="00D51574">
      <w:pPr>
        <w:keepNext/>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Ensaladas de pasta listas para consumir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masa para empanadillas y las bases para pizzas (01.1.1.4).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Pizzas y quiches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que contengan pasta rellena y platos preparados de cuscús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Cuscús o pasta comprada ya cocinada, como unos canelones, para el consumo directo que solo necesite calentar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YATEKOMO, YAKISOBA (son fideos orientales de harina ya preparados)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Pasta de legumbres (01.1.7.D).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Ñoquis (01.1.7.D).</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01.1.1.9   K</w:t>
      </w:r>
      <w:r w:rsidRPr="00D51574">
        <w:rPr>
          <w:rFonts w:ascii="Arial" w:hAnsi="Arial" w:cs="Arial"/>
          <w:i/>
          <w:color w:val="000000" w:themeColor="text1"/>
          <w:spacing w:val="-2"/>
          <w:szCs w:val="22"/>
          <w:lang w:val="es-ES_tradnl"/>
        </w:rPr>
        <w:tab/>
        <w:t>OTROS PRODUCTOS ELABORADOS CON CEREALES, NO RECOGIDOS</w:t>
      </w:r>
      <w:r w:rsidRPr="00D51574">
        <w:rPr>
          <w:rFonts w:ascii="Arial" w:hAnsi="Arial" w:cs="Arial"/>
          <w:i/>
          <w:color w:val="000000" w:themeColor="text1"/>
          <w:spacing w:val="-2"/>
          <w:szCs w:val="22"/>
          <w:lang w:val="es-ES_tradnl"/>
        </w:rPr>
        <w:tab/>
        <w:t>ANTERIORMENTE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Malta: harina y extracto de malta, e ingredientes culinarios basados en harinas, almidones o extractos de malta.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Mezclas y masas para la preparación de productos de pastelería.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Palomitas.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Chips y </w:t>
      </w:r>
      <w:proofErr w:type="spellStart"/>
      <w:r w:rsidRPr="00D51574">
        <w:rPr>
          <w:rFonts w:ascii="Arial" w:eastAsiaTheme="minorEastAsia" w:hAnsi="Arial" w:cs="Arial"/>
          <w:color w:val="000000" w:themeColor="text1"/>
          <w:szCs w:val="22"/>
        </w:rPr>
        <w:t>crisps</w:t>
      </w:r>
      <w:proofErr w:type="spellEnd"/>
      <w:r w:rsidRPr="00D51574">
        <w:rPr>
          <w:rFonts w:ascii="Arial" w:eastAsiaTheme="minorEastAsia" w:hAnsi="Arial" w:cs="Arial"/>
          <w:color w:val="000000" w:themeColor="text1"/>
          <w:szCs w:val="22"/>
        </w:rPr>
        <w:t xml:space="preserve"> de cereales (Doritos, fritos, gusanitos,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Granolas y barritas de cereales con </w:t>
      </w:r>
      <w:proofErr w:type="spellStart"/>
      <w:r w:rsidRPr="00D51574">
        <w:rPr>
          <w:rFonts w:ascii="Arial" w:eastAsiaTheme="minorEastAsia" w:hAnsi="Arial" w:cs="Arial"/>
          <w:color w:val="000000" w:themeColor="text1"/>
          <w:szCs w:val="22"/>
          <w:lang w:val="es-ES_tradnl"/>
        </w:rPr>
        <w:t>muesli</w:t>
      </w:r>
      <w:proofErr w:type="spellEnd"/>
      <w:r w:rsidRPr="00D51574">
        <w:rPr>
          <w:rFonts w:ascii="Arial" w:eastAsiaTheme="minorEastAsia" w:hAnsi="Arial" w:cs="Arial"/>
          <w:color w:val="000000" w:themeColor="text1"/>
          <w:szCs w:val="22"/>
          <w:lang w:val="es-ES_tradnl"/>
        </w:rPr>
        <w:t>, frutas, frutos secos, chocolate,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Barritas con proteínas, con fines dietéticos o </w:t>
      </w:r>
      <w:proofErr w:type="gramStart"/>
      <w:r w:rsidRPr="00D51574">
        <w:rPr>
          <w:rFonts w:ascii="Arial" w:eastAsiaTheme="minorEastAsia" w:hAnsi="Arial" w:cs="Arial"/>
          <w:color w:val="000000" w:themeColor="text1"/>
          <w:szCs w:val="22"/>
          <w:lang w:val="es-ES_tradnl"/>
        </w:rPr>
        <w:t>sustitutivas</w:t>
      </w:r>
      <w:proofErr w:type="gramEnd"/>
      <w:r w:rsidRPr="00D51574">
        <w:rPr>
          <w:rFonts w:ascii="Arial" w:eastAsiaTheme="minorEastAsia" w:hAnsi="Arial" w:cs="Arial"/>
          <w:color w:val="000000" w:themeColor="text1"/>
          <w:szCs w:val="22"/>
          <w:lang w:val="es-ES_tradnl"/>
        </w:rPr>
        <w:t xml:space="preserve"> de comidas.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Seitán</w:t>
      </w:r>
      <w:proofErr w:type="spellEnd"/>
      <w:r w:rsidRPr="00D51574">
        <w:rPr>
          <w:rFonts w:ascii="Arial" w:eastAsiaTheme="minorEastAsia" w:hAnsi="Arial" w:cs="Arial"/>
          <w:color w:val="000000" w:themeColor="text1"/>
          <w:szCs w:val="22"/>
          <w:lang w:val="es-ES_tradnl"/>
        </w:rPr>
        <w:t xml:space="preserve"> y otros sucedáneos de carne elaborados a base de cereales.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Maizena</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 de pita (01.1.1.3).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Fajitas, burritos, tacos y tortitas mejicanas de maíz, que incluyan relleno (01.1.9.1).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Almidones y féculas, como la de patata, tapioca y sagú (01.1.7.D)</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Carne y hamburguesas vegetarianas de soja, tofu y otros sucedáneos de la carne elaborados con verduras y frutos secos (</w:t>
      </w:r>
      <w:r w:rsidRPr="00D51574">
        <w:rPr>
          <w:rFonts w:ascii="Arial" w:eastAsiaTheme="minorEastAsia" w:hAnsi="Arial" w:cs="Arial"/>
          <w:color w:val="000000" w:themeColor="text1"/>
          <w:szCs w:val="22"/>
          <w:lang w:val="es-ES_tradnl"/>
        </w:rPr>
        <w:t>01.1.7.D).</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Preparaciones a base de cereales listas para consumir, como sopas (01.1.9.1).</w:t>
      </w:r>
    </w:p>
    <w:p w:rsidR="00D51574" w:rsidRPr="00D51574" w:rsidRDefault="00D51574" w:rsidP="00D51574">
      <w:pPr>
        <w:keepLines/>
        <w:jc w:val="both"/>
        <w:rPr>
          <w:rFonts w:ascii="Arial" w:eastAsiaTheme="minorEastAsia" w:hAnsi="Arial" w:cs="Arial"/>
          <w:i/>
          <w:color w:val="000000" w:themeColor="text1"/>
          <w:szCs w:val="22"/>
          <w:lang w:val="es-ES_tradnl"/>
        </w:rPr>
      </w:pP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01.1.2</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CARNE</w:t>
      </w: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 toma el criterio de que la carne adobada no tiene ningún tipo de preparación. La carne es fresca si no está cocida, salada, ahumada o procesada, aunque sí puede estar adobada. De ahí que se incluya dentro de cada categoría de carne fresca, las hamburguesas, chorizos, salchichas u otros embutidos frescos no procesados.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Pastas que contengan carnes (01.1.1.6).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Caracoles y ranas (01.1.3.5).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Sopas listas para consumir conteniendo carnes (01.1.9.1).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Manteca y grasas animales comestibles (01.1.5.9).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01.1.2.1    K</w:t>
      </w:r>
      <w:r w:rsidRPr="00D51574">
        <w:rPr>
          <w:rFonts w:ascii="Arial" w:hAnsi="Arial" w:cs="Arial"/>
          <w:i/>
          <w:color w:val="000000" w:themeColor="text1"/>
          <w:spacing w:val="-2"/>
          <w:szCs w:val="22"/>
          <w:lang w:val="es-ES_tradnl"/>
        </w:rPr>
        <w:tab/>
        <w:t>CARNE DE BOVINO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carne de bovino fresca, refrigerada o congelada.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de vaca, de novillo, de buey, de toro, de ternera y añojo fresca, refrigerada o congelada.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picada, el chorizo fresco (tipo criollo) o hamburguesas, de bovino.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Aleta rellena de ternera, solo si incluye carne de ternera y no otros tipos de carne en el relleno. </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animal vivo que se compra para consumir en el hogar (01.1.2.8).</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01.1.2.2    K</w:t>
      </w:r>
      <w:r w:rsidRPr="00D51574">
        <w:rPr>
          <w:rFonts w:ascii="Arial" w:hAnsi="Arial" w:cs="Arial"/>
          <w:i/>
          <w:color w:val="000000" w:themeColor="text1"/>
          <w:spacing w:val="-2"/>
          <w:szCs w:val="22"/>
          <w:lang w:val="es-ES_tradnl"/>
        </w:rPr>
        <w:tab/>
        <w:t xml:space="preserve">CARNE DE PORCINO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carne de porcino fresca, refrigerada o congelada.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de cerdo, lechón y cochinillo fresca, refrigerada o congelada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picada, salchicha fresca, chorizo fresco, butifarra fresca y hamburguesas, de porcino.</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Picadillo de chorizo, jijas, chichas o </w:t>
      </w:r>
      <w:proofErr w:type="spellStart"/>
      <w:r w:rsidRPr="00D51574">
        <w:rPr>
          <w:rFonts w:ascii="Arial" w:eastAsiaTheme="minorEastAsia" w:hAnsi="Arial" w:cs="Arial"/>
          <w:color w:val="000000" w:themeColor="text1"/>
          <w:szCs w:val="22"/>
        </w:rPr>
        <w:t>zorza</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Tocino fresco (adobado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Codillo de cerdo fresco.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Cinta de lomo (fresca, adobada o al ajillo), costillas (adobadas o no), pinchos morunos.</w:t>
      </w:r>
    </w:p>
    <w:p w:rsidR="00D51574" w:rsidRPr="00D51574" w:rsidRDefault="00D51574" w:rsidP="00D51574">
      <w:pPr>
        <w:keepNext/>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animal vivo que se compra para consumir en el hogar (01.1.2.8).</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Beicon o tocino ahumado (01.1.2.6).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Morcillas, sea del tipo que sea (01.1.2.9).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01.1.2.3   K</w:t>
      </w:r>
      <w:r w:rsidRPr="00D51574">
        <w:rPr>
          <w:rFonts w:ascii="Arial" w:hAnsi="Arial" w:cs="Arial"/>
          <w:i/>
          <w:color w:val="000000" w:themeColor="text1"/>
          <w:spacing w:val="-2"/>
          <w:szCs w:val="22"/>
          <w:lang w:val="es-ES_tradnl"/>
        </w:rPr>
        <w:tab/>
        <w:t xml:space="preserve">CARNE DE OVINO Y CAPRINO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carne de ovino y caprino fresca, refrigerada o congelada.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de cordero lechal, cabrito lechal, cordero pascual y recental, oveja, cabra, cabrito y borrego fresca, refrigerada o congelada.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picada, salchicha fresca y hamburguesas, de ovino.</w:t>
      </w: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animal vivo que se compra para consumir en el hogar (01.1.2.8).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01.1.2.4    K</w:t>
      </w:r>
      <w:r w:rsidRPr="00D51574">
        <w:rPr>
          <w:rFonts w:ascii="Arial" w:hAnsi="Arial" w:cs="Arial"/>
          <w:i/>
          <w:color w:val="000000" w:themeColor="text1"/>
          <w:spacing w:val="-2"/>
          <w:szCs w:val="22"/>
          <w:lang w:val="es-ES_tradnl"/>
        </w:rPr>
        <w:tab/>
        <w:t xml:space="preserve">CARNE DE AVE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carne de ave fresca, refrigerada o congelada.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Pollo, gallina, pavo, ganso, pato, capón, frescos, refrigerados o congelados.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Carne picada, salchicha fresca y hamburguesas, de estos animales </w:t>
      </w:r>
      <w:proofErr w:type="gramStart"/>
      <w:r w:rsidRPr="00D51574">
        <w:rPr>
          <w:rFonts w:ascii="Arial" w:eastAsiaTheme="minorEastAsia" w:hAnsi="Arial" w:cs="Arial"/>
          <w:color w:val="000000" w:themeColor="text1"/>
          <w:szCs w:val="22"/>
          <w:lang w:val="es-ES_tradnl"/>
        </w:rPr>
        <w:t>mixtas</w:t>
      </w:r>
      <w:proofErr w:type="gramEnd"/>
      <w:r w:rsidRPr="00D51574">
        <w:rPr>
          <w:rFonts w:ascii="Arial" w:eastAsiaTheme="minorEastAsia" w:hAnsi="Arial" w:cs="Arial"/>
          <w:color w:val="000000" w:themeColor="text1"/>
          <w:szCs w:val="22"/>
          <w:lang w:val="es-ES_tradnl"/>
        </w:rPr>
        <w:t xml:space="preserve"> o no.</w:t>
      </w:r>
    </w:p>
    <w:p w:rsidR="00D51574" w:rsidRPr="00D51574" w:rsidRDefault="00D51574" w:rsidP="00D51574">
      <w:pPr>
        <w:keepLines/>
        <w:tabs>
          <w:tab w:val="left" w:pos="1757"/>
        </w:tabs>
        <w:ind w:left="2127" w:hanging="1758"/>
        <w:jc w:val="both"/>
        <w:outlineLvl w:val="0"/>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animal vivo que se compra para consumir en el hogar (01.1.2.8).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caza (01.1.2.5).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Foie fresco (01.1.2.7).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01.1.2.5   K</w:t>
      </w:r>
      <w:r w:rsidRPr="00D51574">
        <w:rPr>
          <w:rFonts w:ascii="Arial" w:hAnsi="Arial" w:cs="Arial"/>
          <w:i/>
          <w:color w:val="000000" w:themeColor="text1"/>
          <w:spacing w:val="-2"/>
          <w:szCs w:val="22"/>
          <w:lang w:val="es-ES_tradnl"/>
        </w:rPr>
        <w:tab/>
        <w:t>OTRAS CARNES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otras carnes frescas, refrigeradas y congeladas.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Liebres, conejos y cualquier otro tipo de caza (ciervo, gamo, venado, jabalí...).</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Faisán, urogallo, paloma, codorniz, perdiz, avestruz…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Caballo, mula, burro, camello y similares; carne y productos comestibles de mamíferos marinos (focas, morsas, ballenas…).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picada, salchicha fresca y hamburguesas, de estos animales.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animal vivo que se compra para consumir en el hogar (01.1.2.8).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gramStart"/>
      <w:r w:rsidRPr="00D51574">
        <w:rPr>
          <w:rFonts w:ascii="Arial" w:eastAsiaTheme="minorEastAsia" w:hAnsi="Arial" w:cs="Arial"/>
          <w:color w:val="000000" w:themeColor="text1"/>
          <w:szCs w:val="22"/>
          <w:lang w:val="es-ES_tradnl"/>
        </w:rPr>
        <w:t>Los</w:t>
      </w:r>
      <w:proofErr w:type="gramEnd"/>
      <w:r w:rsidRPr="00D51574">
        <w:rPr>
          <w:rFonts w:ascii="Arial" w:eastAsiaTheme="minorEastAsia" w:hAnsi="Arial" w:cs="Arial"/>
          <w:color w:val="000000" w:themeColor="text1"/>
          <w:szCs w:val="22"/>
          <w:lang w:val="es-ES_tradnl"/>
        </w:rPr>
        <w:t xml:space="preserve"> despojos y menudillos de estas carnes adquiridos por separado (01.1.2.7).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01.1.2.6   K</w:t>
      </w:r>
      <w:r w:rsidRPr="00D51574">
        <w:rPr>
          <w:rFonts w:ascii="Arial" w:hAnsi="Arial" w:cs="Arial"/>
          <w:i/>
          <w:color w:val="000000" w:themeColor="text1"/>
          <w:spacing w:val="-2"/>
          <w:szCs w:val="22"/>
          <w:lang w:val="es-ES_tradnl"/>
        </w:rPr>
        <w:tab/>
        <w:t>CHARCUTERÍA Y CARNE SECA, SALADA O AHUMADA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productos a granel, enlatados o en bolsas al vacío. </w:t>
      </w:r>
    </w:p>
    <w:p w:rsidR="00D51574" w:rsidRPr="00D51574" w:rsidRDefault="00D51574" w:rsidP="00041247">
      <w:pPr>
        <w:keepLines/>
        <w:numPr>
          <w:ilvl w:val="0"/>
          <w:numId w:val="4"/>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Jamón serrano. </w:t>
      </w:r>
    </w:p>
    <w:p w:rsidR="00D51574" w:rsidRPr="00D51574" w:rsidRDefault="00D51574" w:rsidP="00041247">
      <w:pPr>
        <w:keepLines/>
        <w:numPr>
          <w:ilvl w:val="0"/>
          <w:numId w:val="4"/>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Embutidos curados: lomo, cecina, chorizo curado, salami, salchichón, longaniza, morcón…</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Beicon o tocino salado o ahumado.</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Codillo de cerdo en salmuera o ahumado, lomo de Sajonia.</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proofErr w:type="spellStart"/>
      <w:r w:rsidRPr="00D51574">
        <w:rPr>
          <w:rFonts w:ascii="Arial" w:eastAsiaTheme="minorEastAsia" w:hAnsi="Arial" w:cs="Arial"/>
          <w:color w:val="000000" w:themeColor="text1"/>
          <w:szCs w:val="22"/>
        </w:rPr>
        <w:t>Fuet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espetec</w:t>
      </w:r>
      <w:proofErr w:type="spellEnd"/>
      <w:r w:rsidRPr="00D51574">
        <w:rPr>
          <w:rFonts w:ascii="Arial" w:eastAsiaTheme="minorEastAsia" w:hAnsi="Arial" w:cs="Arial"/>
          <w:color w:val="000000" w:themeColor="text1"/>
          <w:szCs w:val="22"/>
        </w:rPr>
        <w:t xml:space="preserve">, longaniza de pascua, butifarra seca. </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Cortezas de cerdo para freír.</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Magro enlatado.</w:t>
      </w:r>
    </w:p>
    <w:p w:rsidR="00D51574" w:rsidRPr="00D51574" w:rsidRDefault="00D51574" w:rsidP="00041247">
      <w:pPr>
        <w:keepLines/>
        <w:numPr>
          <w:ilvl w:val="0"/>
          <w:numId w:val="4"/>
        </w:numPr>
        <w:tabs>
          <w:tab w:val="left" w:pos="1757"/>
        </w:tabs>
        <w:ind w:left="2129"/>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 xml:space="preserve">Salchichas tipo Frankfort ahumadas, con queso, con jamón… </w:t>
      </w:r>
    </w:p>
    <w:p w:rsidR="00D51574" w:rsidRPr="00D51574" w:rsidRDefault="00D51574" w:rsidP="00041247">
      <w:pPr>
        <w:keepNext/>
        <w:keepLines/>
        <w:numPr>
          <w:ilvl w:val="0"/>
          <w:numId w:val="4"/>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Sobrasada, manteca </w:t>
      </w:r>
      <w:proofErr w:type="spellStart"/>
      <w:r w:rsidRPr="00D51574">
        <w:rPr>
          <w:rFonts w:ascii="Arial" w:eastAsiaTheme="minorEastAsia" w:hAnsi="Arial" w:cs="Arial"/>
          <w:color w:val="000000" w:themeColor="text1"/>
          <w:szCs w:val="22"/>
        </w:rPr>
        <w:t>colorá</w:t>
      </w:r>
      <w:proofErr w:type="spellEnd"/>
      <w:r w:rsidRPr="00D51574">
        <w:rPr>
          <w:rFonts w:ascii="Arial" w:eastAsiaTheme="minorEastAsia" w:hAnsi="Arial" w:cs="Arial"/>
          <w:color w:val="000000" w:themeColor="text1"/>
          <w:szCs w:val="22"/>
        </w:rPr>
        <w:t>.</w:t>
      </w:r>
    </w:p>
    <w:p w:rsidR="00D51574" w:rsidRPr="00D51574" w:rsidRDefault="00D51574" w:rsidP="00041247">
      <w:pPr>
        <w:keepLines/>
        <w:numPr>
          <w:ilvl w:val="0"/>
          <w:numId w:val="4"/>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Chosco, chóped, pollo trufado, cabeza de jabalí, chicharrones, lacón, mortadela…</w:t>
      </w:r>
    </w:p>
    <w:p w:rsidR="00D51574" w:rsidRPr="00D51574" w:rsidRDefault="00D51574" w:rsidP="00041247">
      <w:pPr>
        <w:keepLines/>
        <w:numPr>
          <w:ilvl w:val="0"/>
          <w:numId w:val="4"/>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Jamón York, jamón cocido, pavo y otros productos de charcutería bajos en grasa.</w:t>
      </w:r>
    </w:p>
    <w:p w:rsidR="00D51574" w:rsidRPr="00D51574" w:rsidRDefault="00D51574" w:rsidP="00041247">
      <w:pPr>
        <w:keepLines/>
        <w:numPr>
          <w:ilvl w:val="0"/>
          <w:numId w:val="4"/>
        </w:numPr>
        <w:tabs>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Botillo (al ser carne de cerdo ahumada).</w:t>
      </w:r>
    </w:p>
    <w:p w:rsidR="00D51574" w:rsidRPr="00D51574" w:rsidRDefault="00D51574" w:rsidP="00041247">
      <w:pPr>
        <w:keepLines/>
        <w:numPr>
          <w:ilvl w:val="0"/>
          <w:numId w:val="4"/>
        </w:numPr>
        <w:tabs>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Charcutería no desglosable.</w:t>
      </w:r>
    </w:p>
    <w:p w:rsidR="00D51574" w:rsidRPr="00D51574" w:rsidRDefault="00D51574" w:rsidP="00D51574">
      <w:pPr>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grasas animales comestibles (01.1.5.9).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salchichas frescas de carne mixtas (01.1.2.9).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patés de pescado (01.1.3.4).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Morcillas, sea del tipo que sea (01.1.2.9).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01.1.2.7   K</w:t>
      </w:r>
      <w:r w:rsidRPr="00D51574">
        <w:rPr>
          <w:rFonts w:ascii="Arial" w:hAnsi="Arial" w:cs="Arial"/>
          <w:i/>
          <w:color w:val="000000" w:themeColor="text1"/>
          <w:spacing w:val="-2"/>
          <w:szCs w:val="22"/>
          <w:lang w:val="es-ES_tradnl"/>
        </w:rPr>
        <w:tab/>
        <w:t>DESPOJOS Y MENUDILLOS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Hígado de vaca, buey, ternera, cerdo, ovino… mollejas, riñones, sesos, lengua, callos no preparados, bofe, criadillas, rabo, sangre, menudillos e higadillos de pollo, crestas de gallo o pollo, careta, corazón, tripas, patas, cabezas, morros, huesos de jamón, huesos de espinazo, cortezas (frescas o adobadas), orejas de cerdo (frescas o adobadas)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Carcasas de pollo.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Foie fresco.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Despojos y menudillos de otras carnes adquiridos por separado.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productos de casquería.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01.1.2.8   K</w:t>
      </w:r>
      <w:r w:rsidRPr="00D51574">
        <w:rPr>
          <w:rFonts w:ascii="Arial" w:hAnsi="Arial" w:cs="Arial"/>
          <w:i/>
          <w:color w:val="000000" w:themeColor="text1"/>
          <w:spacing w:val="-2"/>
          <w:szCs w:val="22"/>
          <w:lang w:val="es-ES_tradnl"/>
        </w:rPr>
        <w:tab/>
        <w:t>ANIMALES TERRESTRES VIVOS CON FINES ALIMENTICIOS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lang w:val="es-ES_tradnl"/>
        </w:rPr>
        <w:tab/>
        <w:t xml:space="preserve">Se </w:t>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el animal vivo que se compra para consumir en el hogar</w:t>
      </w:r>
    </w:p>
    <w:p w:rsidR="00D51574" w:rsidRPr="00D51574" w:rsidRDefault="00D51574" w:rsidP="00D51574">
      <w:pPr>
        <w:keepLines/>
        <w:tabs>
          <w:tab w:val="left" w:pos="1757"/>
        </w:tabs>
        <w:ind w:left="2127"/>
        <w:jc w:val="both"/>
        <w:rPr>
          <w:rFonts w:ascii="Arial" w:hAnsi="Arial" w:cs="Arial"/>
          <w:color w:val="000000" w:themeColor="text1"/>
          <w:spacing w:val="-2"/>
          <w:szCs w:val="22"/>
          <w:lang w:val="es-ES_tradnl"/>
        </w:rPr>
      </w:pPr>
      <w:r w:rsidRPr="00D51574">
        <w:rPr>
          <w:rFonts w:ascii="Arial" w:hAnsi="Arial"/>
          <w:color w:val="000000" w:themeColor="text1"/>
          <w:spacing w:val="-2"/>
          <w:sz w:val="20"/>
          <w:lang w:val="es-ES_tradnl"/>
        </w:rPr>
        <w:tab/>
      </w:r>
      <w:r w:rsidRPr="00D51574">
        <w:rPr>
          <w:rFonts w:ascii="Arial" w:hAnsi="Arial"/>
          <w:color w:val="000000" w:themeColor="text1"/>
          <w:spacing w:val="-2"/>
          <w:sz w:val="20"/>
          <w:lang w:val="es-ES_tradnl"/>
        </w:rPr>
        <w:tab/>
      </w:r>
      <w:r w:rsidRPr="00D51574">
        <w:rPr>
          <w:rFonts w:ascii="Arial" w:hAnsi="Arial"/>
          <w:color w:val="000000" w:themeColor="text1"/>
          <w:spacing w:val="-2"/>
          <w:sz w:val="20"/>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Animales vivos con fines recreativos (09.1.2.0).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01.1.2.9   K</w:t>
      </w:r>
      <w:r w:rsidRPr="00D51574">
        <w:rPr>
          <w:rFonts w:ascii="Arial" w:hAnsi="Arial" w:cs="Arial"/>
          <w:i/>
          <w:color w:val="000000" w:themeColor="text1"/>
          <w:spacing w:val="-2"/>
          <w:szCs w:val="22"/>
          <w:lang w:val="es-ES_tradnl"/>
        </w:rPr>
        <w:tab/>
        <w:t>CARNES PROCESADAS Y OTRAS PREPARACIONES A BASE DE CARNE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incluyen</w:t>
      </w:r>
      <w:r w:rsidRPr="00D51574">
        <w:rPr>
          <w:rFonts w:ascii="Arial" w:eastAsiaTheme="minorEastAsia" w:hAnsi="Arial" w:cs="Arial"/>
          <w:color w:val="000000" w:themeColor="text1"/>
          <w:szCs w:val="22"/>
        </w:rPr>
        <w:t xml:space="preserve"> todo tipo de carnes preparadas y otros productos conteniendo carne que no son para consumo directo sino que precisan ser cocinados.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carne fresca, refrigerada o congelada.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Aleta rellena de ternera, incluyendo otros tipos de carne en el relleno.</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Croquetas conteniendo carne o jamón frescas o congeladas; pechugas </w:t>
      </w:r>
      <w:proofErr w:type="spellStart"/>
      <w:r w:rsidRPr="00D51574">
        <w:rPr>
          <w:rFonts w:ascii="Arial" w:eastAsiaTheme="minorEastAsia" w:hAnsi="Arial" w:cs="Arial"/>
          <w:color w:val="000000" w:themeColor="text1"/>
          <w:szCs w:val="22"/>
        </w:rPr>
        <w:t>Villarroy</w:t>
      </w:r>
      <w:proofErr w:type="spellEnd"/>
      <w:r w:rsidRPr="00D51574">
        <w:rPr>
          <w:rFonts w:ascii="Arial" w:eastAsiaTheme="minorEastAsia" w:hAnsi="Arial" w:cs="Arial"/>
          <w:color w:val="000000" w:themeColor="text1"/>
          <w:szCs w:val="22"/>
        </w:rPr>
        <w:t xml:space="preserve"> frescas o congeladas sin freír (las fritas van a comidas preparadas).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Carnes "enharinadas", con harina, patata o pan, que no sean para consumo directo.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envasados a base de carne para la preparación de paellas, cocidos, fabadas… frescos o congelados (p.ej.: bandeja de pollo y conejo). Puede contener verduras.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Productos enlatados o en sobres herméticamente cerrados a base de carne, como </w:t>
      </w:r>
      <w:proofErr w:type="spellStart"/>
      <w:r w:rsidRPr="00D51574">
        <w:rPr>
          <w:rFonts w:ascii="Arial" w:eastAsiaTheme="minorEastAsia" w:hAnsi="Arial" w:cs="Arial"/>
          <w:color w:val="000000" w:themeColor="text1"/>
          <w:szCs w:val="22"/>
        </w:rPr>
        <w:t>corned-beef</w:t>
      </w:r>
      <w:proofErr w:type="spellEnd"/>
      <w:r w:rsidRPr="00D51574">
        <w:rPr>
          <w:rFonts w:ascii="Arial" w:eastAsiaTheme="minorEastAsia" w:hAnsi="Arial" w:cs="Arial"/>
          <w:color w:val="000000" w:themeColor="text1"/>
          <w:szCs w:val="22"/>
        </w:rPr>
        <w:t>, codornices y perdices escabechadas, conservas de carne…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Compango, morcilla de cualquier tipo.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Carne picada mixta, salchicha fresca mixta, hamburguesa mixta, fresca o congelada.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Foie-gras y patés de carne de todo tipo, incluido el paté de liebre (aunque esté lista para consumir, no se incluye en comidas preparadas).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Foie cocido, mi-</w:t>
      </w:r>
      <w:proofErr w:type="spellStart"/>
      <w:r w:rsidRPr="00D51574">
        <w:rPr>
          <w:rFonts w:ascii="Arial" w:eastAsiaTheme="minorEastAsia" w:hAnsi="Arial" w:cs="Arial"/>
          <w:color w:val="000000" w:themeColor="text1"/>
          <w:szCs w:val="22"/>
        </w:rPr>
        <w:t>cuit</w:t>
      </w:r>
      <w:proofErr w:type="spellEnd"/>
      <w:r w:rsidRPr="00D51574">
        <w:rPr>
          <w:rFonts w:ascii="Arial" w:eastAsiaTheme="minorEastAsia" w:hAnsi="Arial" w:cs="Arial"/>
          <w:color w:val="000000" w:themeColor="text1"/>
          <w:szCs w:val="22"/>
        </w:rPr>
        <w:t xml:space="preserve"> o semiconserva.</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Bocadelia</w:t>
      </w:r>
      <w:proofErr w:type="spellEnd"/>
      <w:r w:rsidRPr="00D51574">
        <w:rPr>
          <w:rFonts w:ascii="Arial" w:eastAsiaTheme="minorEastAsia" w:hAnsi="Arial" w:cs="Arial"/>
          <w:color w:val="000000" w:themeColor="text1"/>
          <w:szCs w:val="22"/>
        </w:rPr>
        <w:t xml:space="preserve"> de carne.</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Pastillas o polvos para caldo y sopas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alimentos para bebé preparados a base de carne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Pizzas y quiches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Pasteles, empanadas, agujas y empanadillas de carne frescas o congeladas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Pasta o cuscús, preparado conteniendo carne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carne (albóndigas con guisantes, perdices con pisto, callos...) (01.1.9.1).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01.1.3</w:t>
      </w:r>
      <w:r w:rsidRPr="00D51574">
        <w:rPr>
          <w:rFonts w:ascii="Arial" w:hAnsi="Arial" w:cs="Arial"/>
          <w:b/>
          <w:color w:val="000000" w:themeColor="text1"/>
          <w:spacing w:val="-2"/>
          <w:szCs w:val="22"/>
          <w:lang w:val="es-ES_tradnl"/>
        </w:rPr>
        <w:tab/>
        <w:t>PESCADO Y MARISCO</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firstLine="366"/>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 </w:t>
      </w: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el animal vivo que se compra para consumir en el hogar.</w:t>
      </w:r>
    </w:p>
    <w:p w:rsidR="00D51574" w:rsidRPr="00D51574" w:rsidRDefault="00D51574" w:rsidP="00D51574">
      <w:pPr>
        <w:keepNext/>
        <w:keepLines/>
        <w:ind w:left="2126"/>
        <w:jc w:val="both"/>
        <w:outlineLvl w:val="0"/>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5"/>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Pastas alimenticias que contengan pescado (01.1.1.6). </w:t>
      </w:r>
    </w:p>
    <w:p w:rsidR="00D51574" w:rsidRPr="00D51574" w:rsidRDefault="00D51574" w:rsidP="00041247">
      <w:pPr>
        <w:keepLines/>
        <w:numPr>
          <w:ilvl w:val="0"/>
          <w:numId w:val="5"/>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Alimentos para bebés que contengan pescado (01.1.9.2).</w:t>
      </w:r>
    </w:p>
    <w:p w:rsidR="00D51574" w:rsidRPr="00D51574" w:rsidRDefault="00D51574" w:rsidP="00041247">
      <w:pPr>
        <w:keepLines/>
        <w:numPr>
          <w:ilvl w:val="0"/>
          <w:numId w:val="5"/>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Sopas de pescado listas para consumir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de sopas de pescado deshidratadas (01.1.9.9).</w:t>
      </w:r>
    </w:p>
    <w:p w:rsidR="00D51574" w:rsidRPr="00D51574" w:rsidRDefault="00D51574" w:rsidP="00041247">
      <w:pPr>
        <w:keepLines/>
        <w:numPr>
          <w:ilvl w:val="0"/>
          <w:numId w:val="5"/>
        </w:numPr>
        <w:tabs>
          <w:tab w:val="left" w:pos="1757"/>
        </w:tabs>
        <w:ind w:left="2129"/>
        <w:jc w:val="both"/>
        <w:rPr>
          <w:rFonts w:ascii="Arial" w:eastAsiaTheme="minorEastAsia" w:hAnsi="Arial" w:cs="Arial"/>
          <w:i/>
          <w:color w:val="000000" w:themeColor="text1"/>
          <w:szCs w:val="22"/>
        </w:rPr>
      </w:pPr>
      <w:r w:rsidRPr="00D51574">
        <w:rPr>
          <w:rFonts w:ascii="Arial" w:eastAsiaTheme="minorEastAsia" w:hAnsi="Arial" w:cs="Arial"/>
          <w:color w:val="000000" w:themeColor="text1"/>
          <w:szCs w:val="22"/>
        </w:rPr>
        <w:t>Preparados de paellas, con arroz, que contengan pescado (01.1.1.1).</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01.1.3.1   K</w:t>
      </w:r>
      <w:r w:rsidRPr="00D51574">
        <w:rPr>
          <w:rFonts w:ascii="Arial" w:hAnsi="Arial" w:cs="Arial"/>
          <w:i/>
          <w:color w:val="000000" w:themeColor="text1"/>
          <w:spacing w:val="-2"/>
          <w:szCs w:val="22"/>
          <w:lang w:val="es-ES_tradnl"/>
        </w:rPr>
        <w:tab/>
        <w:t xml:space="preserve">PESCADOS FRESCOS O REFRIGERADOS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hAnsi="Arial" w:cs="Arial"/>
          <w:color w:val="000000" w:themeColor="text1"/>
          <w:szCs w:val="22"/>
        </w:rPr>
      </w:pPr>
      <w:r w:rsidRPr="00D51574">
        <w:rPr>
          <w:rFonts w:ascii="Arial" w:eastAsiaTheme="minorEastAsia" w:hAnsi="Arial" w:cs="Arial"/>
          <w:color w:val="000000" w:themeColor="text1"/>
          <w:szCs w:val="22"/>
        </w:rPr>
        <w:t>Merluza (</w:t>
      </w:r>
      <w:proofErr w:type="spellStart"/>
      <w:r w:rsidRPr="00D51574">
        <w:rPr>
          <w:rFonts w:ascii="Arial" w:eastAsiaTheme="minorEastAsia" w:hAnsi="Arial" w:cs="Arial"/>
          <w:color w:val="000000" w:themeColor="text1"/>
          <w:szCs w:val="22"/>
        </w:rPr>
        <w:t>lluç</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lepaza</w:t>
      </w:r>
      <w:proofErr w:type="spellEnd"/>
      <w:r w:rsidRPr="00D51574">
        <w:rPr>
          <w:rFonts w:ascii="Arial" w:eastAsiaTheme="minorEastAsia" w:hAnsi="Arial" w:cs="Arial"/>
          <w:color w:val="000000" w:themeColor="text1"/>
          <w:szCs w:val="22"/>
        </w:rPr>
        <w:t>), pescadilla o crías de merluza.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Pescados frescos o refrigerados de mar o de río: morralla, bacaladilla (</w:t>
      </w:r>
      <w:proofErr w:type="spellStart"/>
      <w:r w:rsidRPr="00D51574">
        <w:rPr>
          <w:rFonts w:ascii="Arial" w:eastAsiaTheme="minorEastAsia" w:hAnsi="Arial" w:cs="Arial"/>
          <w:color w:val="000000" w:themeColor="text1"/>
          <w:szCs w:val="22"/>
        </w:rPr>
        <w:t>maira</w:t>
      </w:r>
      <w:proofErr w:type="spellEnd"/>
      <w:r w:rsidRPr="00D51574">
        <w:rPr>
          <w:rFonts w:ascii="Arial" w:eastAsiaTheme="minorEastAsia" w:hAnsi="Arial" w:cs="Arial"/>
          <w:color w:val="000000" w:themeColor="text1"/>
          <w:szCs w:val="22"/>
        </w:rPr>
        <w:t xml:space="preserve"> o bacalada), bacalao, abadejo, eglefino (borrico), faneca, capellán, brótola y mollera, besugo (</w:t>
      </w:r>
      <w:proofErr w:type="spellStart"/>
      <w:r w:rsidRPr="00D51574">
        <w:rPr>
          <w:rFonts w:ascii="Arial" w:eastAsiaTheme="minorEastAsia" w:hAnsi="Arial" w:cs="Arial"/>
          <w:color w:val="000000" w:themeColor="text1"/>
          <w:szCs w:val="22"/>
        </w:rPr>
        <w:t>quelet</w:t>
      </w:r>
      <w:proofErr w:type="spellEnd"/>
      <w:r w:rsidRPr="00D51574">
        <w:rPr>
          <w:rFonts w:ascii="Arial" w:eastAsiaTheme="minorEastAsia" w:hAnsi="Arial" w:cs="Arial"/>
          <w:color w:val="000000" w:themeColor="text1"/>
          <w:szCs w:val="22"/>
        </w:rPr>
        <w:t>), crías de besugo (</w:t>
      </w:r>
      <w:proofErr w:type="spellStart"/>
      <w:r w:rsidRPr="00D51574">
        <w:rPr>
          <w:rFonts w:ascii="Arial" w:eastAsiaTheme="minorEastAsia" w:hAnsi="Arial" w:cs="Arial"/>
          <w:color w:val="000000" w:themeColor="text1"/>
          <w:szCs w:val="22"/>
        </w:rPr>
        <w:t>ollomol</w:t>
      </w:r>
      <w:proofErr w:type="spellEnd"/>
      <w:r w:rsidRPr="00D51574">
        <w:rPr>
          <w:rFonts w:ascii="Arial" w:eastAsiaTheme="minorEastAsia" w:hAnsi="Arial" w:cs="Arial"/>
          <w:color w:val="000000" w:themeColor="text1"/>
          <w:szCs w:val="22"/>
        </w:rPr>
        <w:t xml:space="preserve"> o pancho), </w:t>
      </w:r>
      <w:proofErr w:type="spellStart"/>
      <w:r w:rsidRPr="00D51574">
        <w:rPr>
          <w:rFonts w:ascii="Arial" w:eastAsiaTheme="minorEastAsia" w:hAnsi="Arial" w:cs="Arial"/>
          <w:color w:val="000000" w:themeColor="text1"/>
          <w:szCs w:val="22"/>
        </w:rPr>
        <w:t>mabre</w:t>
      </w:r>
      <w:proofErr w:type="spellEnd"/>
      <w:r w:rsidRPr="00D51574">
        <w:rPr>
          <w:rFonts w:ascii="Arial" w:eastAsiaTheme="minorEastAsia" w:hAnsi="Arial" w:cs="Arial"/>
          <w:color w:val="000000" w:themeColor="text1"/>
          <w:szCs w:val="22"/>
        </w:rPr>
        <w:t xml:space="preserve"> o herrera, aligote o pajel, pargo, </w:t>
      </w:r>
      <w:proofErr w:type="spellStart"/>
      <w:r w:rsidRPr="00D51574">
        <w:rPr>
          <w:rFonts w:ascii="Arial" w:eastAsiaTheme="minorEastAsia" w:hAnsi="Arial" w:cs="Arial"/>
          <w:color w:val="000000" w:themeColor="text1"/>
          <w:szCs w:val="22"/>
        </w:rPr>
        <w:t>selema</w:t>
      </w:r>
      <w:proofErr w:type="spellEnd"/>
      <w:r w:rsidRPr="00D51574">
        <w:rPr>
          <w:rFonts w:ascii="Arial" w:eastAsiaTheme="minorEastAsia" w:hAnsi="Arial" w:cs="Arial"/>
          <w:color w:val="000000" w:themeColor="text1"/>
          <w:szCs w:val="22"/>
        </w:rPr>
        <w:t xml:space="preserve">, cachucho o calé burro, dorada, rey, boga, sargo, chopa, bocinegro, oblada, hurta, sama, mero, cherne, cabrilla, lubina (llobarro, róbalo, </w:t>
      </w:r>
      <w:proofErr w:type="spellStart"/>
      <w:r w:rsidRPr="00D51574">
        <w:rPr>
          <w:rFonts w:ascii="Arial" w:eastAsiaTheme="minorEastAsia" w:hAnsi="Arial" w:cs="Arial"/>
          <w:color w:val="000000" w:themeColor="text1"/>
          <w:szCs w:val="22"/>
        </w:rPr>
        <w:t>llop</w:t>
      </w:r>
      <w:proofErr w:type="spellEnd"/>
      <w:r w:rsidRPr="00D51574">
        <w:rPr>
          <w:rFonts w:ascii="Arial" w:eastAsiaTheme="minorEastAsia" w:hAnsi="Arial" w:cs="Arial"/>
          <w:color w:val="000000" w:themeColor="text1"/>
          <w:szCs w:val="22"/>
        </w:rPr>
        <w:t>), boquerón, anchoa, bocarte (</w:t>
      </w:r>
      <w:proofErr w:type="spellStart"/>
      <w:r w:rsidRPr="00D51574">
        <w:rPr>
          <w:rFonts w:ascii="Arial" w:eastAsiaTheme="minorEastAsia" w:hAnsi="Arial" w:cs="Arial"/>
          <w:color w:val="000000" w:themeColor="text1"/>
          <w:szCs w:val="22"/>
        </w:rPr>
        <w:t>bucarea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bucareo</w:t>
      </w:r>
      <w:proofErr w:type="spellEnd"/>
      <w:r w:rsidRPr="00D51574">
        <w:rPr>
          <w:rFonts w:ascii="Arial" w:eastAsiaTheme="minorEastAsia" w:hAnsi="Arial" w:cs="Arial"/>
          <w:color w:val="000000" w:themeColor="text1"/>
          <w:szCs w:val="22"/>
        </w:rPr>
        <w:t xml:space="preserve">, abocarte, </w:t>
      </w:r>
      <w:proofErr w:type="spellStart"/>
      <w:r w:rsidRPr="00D51574">
        <w:rPr>
          <w:rFonts w:ascii="Arial" w:eastAsiaTheme="minorEastAsia" w:hAnsi="Arial" w:cs="Arial"/>
          <w:color w:val="000000" w:themeColor="text1"/>
          <w:szCs w:val="22"/>
        </w:rPr>
        <w:t>electroc</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reita</w:t>
      </w:r>
      <w:proofErr w:type="spellEnd"/>
      <w:r w:rsidRPr="00D51574">
        <w:rPr>
          <w:rFonts w:ascii="Arial" w:eastAsiaTheme="minorEastAsia" w:hAnsi="Arial" w:cs="Arial"/>
          <w:color w:val="000000" w:themeColor="text1"/>
          <w:szCs w:val="22"/>
        </w:rPr>
        <w:t>), gallo (</w:t>
      </w:r>
      <w:proofErr w:type="spellStart"/>
      <w:r w:rsidRPr="00D51574">
        <w:rPr>
          <w:rFonts w:ascii="Arial" w:eastAsiaTheme="minorEastAsia" w:hAnsi="Arial" w:cs="Arial"/>
          <w:color w:val="000000" w:themeColor="text1"/>
          <w:szCs w:val="22"/>
        </w:rPr>
        <w:t>bruixa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ollarra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solla</w:t>
      </w:r>
      <w:proofErr w:type="spellEnd"/>
      <w:r w:rsidRPr="00D51574">
        <w:rPr>
          <w:rFonts w:ascii="Arial" w:eastAsiaTheme="minorEastAsia" w:hAnsi="Arial" w:cs="Arial"/>
          <w:color w:val="000000" w:themeColor="text1"/>
          <w:szCs w:val="22"/>
        </w:rPr>
        <w:t>, lenguado, rodaballo (</w:t>
      </w:r>
      <w:proofErr w:type="spellStart"/>
      <w:r w:rsidRPr="00D51574">
        <w:rPr>
          <w:rFonts w:ascii="Arial" w:eastAsiaTheme="minorEastAsia" w:hAnsi="Arial" w:cs="Arial"/>
          <w:color w:val="000000" w:themeColor="text1"/>
          <w:szCs w:val="22"/>
        </w:rPr>
        <w:t>remol</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erreboll</w:t>
      </w:r>
      <w:proofErr w:type="spellEnd"/>
      <w:r w:rsidRPr="00D51574">
        <w:rPr>
          <w:rFonts w:ascii="Arial" w:eastAsiaTheme="minorEastAsia" w:hAnsi="Arial" w:cs="Arial"/>
          <w:color w:val="000000" w:themeColor="text1"/>
          <w:szCs w:val="22"/>
        </w:rPr>
        <w:t xml:space="preserve">), platija, pez de </w:t>
      </w:r>
      <w:proofErr w:type="spellStart"/>
      <w:r w:rsidRPr="00D51574">
        <w:rPr>
          <w:rFonts w:ascii="Arial" w:eastAsiaTheme="minorEastAsia" w:hAnsi="Arial" w:cs="Arial"/>
          <w:color w:val="000000" w:themeColor="text1"/>
          <w:szCs w:val="22"/>
        </w:rPr>
        <w:t>Sanpedro</w:t>
      </w:r>
      <w:proofErr w:type="spellEnd"/>
      <w:r w:rsidRPr="00D51574">
        <w:rPr>
          <w:rFonts w:ascii="Arial" w:eastAsiaTheme="minorEastAsia" w:hAnsi="Arial" w:cs="Arial"/>
          <w:color w:val="000000" w:themeColor="text1"/>
          <w:szCs w:val="22"/>
        </w:rPr>
        <w:t>, acedía, jurel (</w:t>
      </w:r>
      <w:proofErr w:type="spellStart"/>
      <w:r w:rsidRPr="00D51574">
        <w:rPr>
          <w:rFonts w:ascii="Arial" w:eastAsiaTheme="minorEastAsia" w:hAnsi="Arial" w:cs="Arial"/>
          <w:color w:val="000000" w:themeColor="text1"/>
          <w:szCs w:val="22"/>
        </w:rPr>
        <w:t>sorell</w:t>
      </w:r>
      <w:proofErr w:type="spellEnd"/>
      <w:r w:rsidRPr="00D51574">
        <w:rPr>
          <w:rFonts w:ascii="Arial" w:eastAsiaTheme="minorEastAsia" w:hAnsi="Arial" w:cs="Arial"/>
          <w:color w:val="000000" w:themeColor="text1"/>
          <w:szCs w:val="22"/>
        </w:rPr>
        <w:t xml:space="preserve"> o chicharro), lirios, sardinas y crías de sardinas (parrochas), trucha (trucha de río, trucha arco iris y reo o trucha marisca), atún (</w:t>
      </w:r>
      <w:proofErr w:type="spellStart"/>
      <w:r w:rsidRPr="00D51574">
        <w:rPr>
          <w:rFonts w:ascii="Arial" w:eastAsiaTheme="minorEastAsia" w:hAnsi="Arial" w:cs="Arial"/>
          <w:color w:val="000000" w:themeColor="text1"/>
          <w:szCs w:val="22"/>
        </w:rPr>
        <w:t>tonyina</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egalabur</w:t>
      </w:r>
      <w:proofErr w:type="spellEnd"/>
      <w:r w:rsidRPr="00D51574">
        <w:rPr>
          <w:rFonts w:ascii="Arial" w:eastAsiaTheme="minorEastAsia" w:hAnsi="Arial" w:cs="Arial"/>
          <w:color w:val="000000" w:themeColor="text1"/>
          <w:szCs w:val="22"/>
        </w:rPr>
        <w:t>), bonito, caballa (</w:t>
      </w:r>
      <w:proofErr w:type="spellStart"/>
      <w:r w:rsidRPr="00D51574">
        <w:rPr>
          <w:rFonts w:ascii="Arial" w:eastAsiaTheme="minorEastAsia" w:hAnsi="Arial" w:cs="Arial"/>
          <w:color w:val="000000" w:themeColor="text1"/>
          <w:szCs w:val="22"/>
        </w:rPr>
        <w:t>verat</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berdel</w:t>
      </w:r>
      <w:proofErr w:type="spellEnd"/>
      <w:r w:rsidRPr="00D51574">
        <w:rPr>
          <w:rFonts w:ascii="Arial" w:eastAsiaTheme="minorEastAsia" w:hAnsi="Arial" w:cs="Arial"/>
          <w:color w:val="000000" w:themeColor="text1"/>
          <w:szCs w:val="22"/>
        </w:rPr>
        <w:t xml:space="preserve">), estornino o </w:t>
      </w:r>
      <w:proofErr w:type="spellStart"/>
      <w:r w:rsidRPr="00D51574">
        <w:rPr>
          <w:rFonts w:ascii="Arial" w:eastAsiaTheme="minorEastAsia" w:hAnsi="Arial" w:cs="Arial"/>
          <w:color w:val="000000" w:themeColor="text1"/>
          <w:szCs w:val="22"/>
        </w:rPr>
        <w:t>visol</w:t>
      </w:r>
      <w:proofErr w:type="spellEnd"/>
      <w:r w:rsidRPr="00D51574">
        <w:rPr>
          <w:rFonts w:ascii="Arial" w:eastAsiaTheme="minorEastAsia" w:hAnsi="Arial" w:cs="Arial"/>
          <w:color w:val="000000" w:themeColor="text1"/>
          <w:szCs w:val="22"/>
        </w:rPr>
        <w:t>, albacora (</w:t>
      </w:r>
      <w:proofErr w:type="spellStart"/>
      <w:r w:rsidRPr="00D51574">
        <w:rPr>
          <w:rFonts w:ascii="Arial" w:eastAsiaTheme="minorEastAsia" w:hAnsi="Arial" w:cs="Arial"/>
          <w:color w:val="000000" w:themeColor="text1"/>
          <w:szCs w:val="22"/>
        </w:rPr>
        <w:t>bacora</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egaluze</w:t>
      </w:r>
      <w:proofErr w:type="spellEnd"/>
      <w:r w:rsidRPr="00D51574">
        <w:rPr>
          <w:rFonts w:ascii="Arial" w:eastAsiaTheme="minorEastAsia" w:hAnsi="Arial" w:cs="Arial"/>
          <w:color w:val="000000" w:themeColor="text1"/>
          <w:szCs w:val="22"/>
        </w:rPr>
        <w:t>), melva, patudo, pámpano, rabil, rape, palometa, salmón, salmonete, emperador, pez espada, congrio, anguila, morena, cazón, tintorera, marrajo, pez perro o pintarroja, lisa (</w:t>
      </w:r>
      <w:proofErr w:type="spellStart"/>
      <w:r w:rsidRPr="00D51574">
        <w:rPr>
          <w:rFonts w:ascii="Arial" w:eastAsiaTheme="minorEastAsia" w:hAnsi="Arial" w:cs="Arial"/>
          <w:color w:val="000000" w:themeColor="text1"/>
          <w:szCs w:val="22"/>
        </w:rPr>
        <w:t>mujol</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corcon</w:t>
      </w:r>
      <w:proofErr w:type="spellEnd"/>
      <w:r w:rsidRPr="00D51574">
        <w:rPr>
          <w:rFonts w:ascii="Arial" w:eastAsiaTheme="minorEastAsia" w:hAnsi="Arial" w:cs="Arial"/>
          <w:color w:val="000000" w:themeColor="text1"/>
          <w:szCs w:val="22"/>
        </w:rPr>
        <w:t>), rubio, cabracho, barbada, vieja, carpa, chanquete, lamprea, raya, pejerrey, angulas y otros pescados de mar o de río frescos o refrigerados.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Huevas de pescado frescas o refrigeradas y los preparados solo de pescado fresco o refrigerado para paella.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Hígados y despojos de pescado. </w:t>
      </w:r>
    </w:p>
    <w:p w:rsidR="00D51574" w:rsidRPr="00D51574" w:rsidRDefault="00D51574" w:rsidP="00D51574">
      <w:pPr>
        <w:keepLines/>
        <w:ind w:left="2098"/>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01.1.3.2   K </w:t>
      </w:r>
      <w:r w:rsidRPr="00D51574">
        <w:rPr>
          <w:rFonts w:ascii="Arial" w:hAnsi="Arial" w:cs="Arial"/>
          <w:i/>
          <w:color w:val="000000" w:themeColor="text1"/>
          <w:spacing w:val="-2"/>
          <w:szCs w:val="22"/>
          <w:lang w:val="es-ES_tradnl"/>
        </w:rPr>
        <w:tab/>
        <w:t xml:space="preserve">PESCADOS CONGELADOS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Merluza (</w:t>
      </w:r>
      <w:proofErr w:type="spellStart"/>
      <w:r w:rsidRPr="00D51574">
        <w:rPr>
          <w:rFonts w:ascii="Arial" w:eastAsiaTheme="minorEastAsia" w:hAnsi="Arial" w:cs="Arial"/>
          <w:color w:val="000000" w:themeColor="text1"/>
          <w:szCs w:val="22"/>
        </w:rPr>
        <w:t>lluç</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lepaza</w:t>
      </w:r>
      <w:proofErr w:type="spellEnd"/>
      <w:r w:rsidRPr="00D51574">
        <w:rPr>
          <w:rFonts w:ascii="Arial" w:eastAsiaTheme="minorEastAsia" w:hAnsi="Arial" w:cs="Arial"/>
          <w:color w:val="000000" w:themeColor="text1"/>
          <w:szCs w:val="22"/>
        </w:rPr>
        <w:t>), pescadilla o crías de merluza.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Pescados congelados de mar o de río: morralla, bacaladilla (</w:t>
      </w:r>
      <w:proofErr w:type="spellStart"/>
      <w:r w:rsidRPr="00D51574">
        <w:rPr>
          <w:rFonts w:ascii="Arial" w:eastAsiaTheme="minorEastAsia" w:hAnsi="Arial" w:cs="Arial"/>
          <w:color w:val="000000" w:themeColor="text1"/>
          <w:szCs w:val="22"/>
        </w:rPr>
        <w:t>maira</w:t>
      </w:r>
      <w:proofErr w:type="spellEnd"/>
      <w:r w:rsidRPr="00D51574">
        <w:rPr>
          <w:rFonts w:ascii="Arial" w:eastAsiaTheme="minorEastAsia" w:hAnsi="Arial" w:cs="Arial"/>
          <w:color w:val="000000" w:themeColor="text1"/>
          <w:szCs w:val="22"/>
        </w:rPr>
        <w:t xml:space="preserve"> o bacalada), bacalao, abadejo, eglefino (borrico), faneca, capellán, brótola y mollera, besugo (</w:t>
      </w:r>
      <w:proofErr w:type="spellStart"/>
      <w:r w:rsidRPr="00D51574">
        <w:rPr>
          <w:rFonts w:ascii="Arial" w:eastAsiaTheme="minorEastAsia" w:hAnsi="Arial" w:cs="Arial"/>
          <w:color w:val="000000" w:themeColor="text1"/>
          <w:szCs w:val="22"/>
        </w:rPr>
        <w:t>quelet</w:t>
      </w:r>
      <w:proofErr w:type="spellEnd"/>
      <w:r w:rsidRPr="00D51574">
        <w:rPr>
          <w:rFonts w:ascii="Arial" w:eastAsiaTheme="minorEastAsia" w:hAnsi="Arial" w:cs="Arial"/>
          <w:color w:val="000000" w:themeColor="text1"/>
          <w:szCs w:val="22"/>
        </w:rPr>
        <w:t>), crías de besugo (</w:t>
      </w:r>
      <w:proofErr w:type="spellStart"/>
      <w:r w:rsidRPr="00D51574">
        <w:rPr>
          <w:rFonts w:ascii="Arial" w:eastAsiaTheme="minorEastAsia" w:hAnsi="Arial" w:cs="Arial"/>
          <w:color w:val="000000" w:themeColor="text1"/>
          <w:szCs w:val="22"/>
        </w:rPr>
        <w:t>ollomol</w:t>
      </w:r>
      <w:proofErr w:type="spellEnd"/>
      <w:r w:rsidRPr="00D51574">
        <w:rPr>
          <w:rFonts w:ascii="Arial" w:eastAsiaTheme="minorEastAsia" w:hAnsi="Arial" w:cs="Arial"/>
          <w:color w:val="000000" w:themeColor="text1"/>
          <w:szCs w:val="22"/>
        </w:rPr>
        <w:t xml:space="preserve"> o pancho), </w:t>
      </w:r>
      <w:proofErr w:type="spellStart"/>
      <w:r w:rsidRPr="00D51574">
        <w:rPr>
          <w:rFonts w:ascii="Arial" w:eastAsiaTheme="minorEastAsia" w:hAnsi="Arial" w:cs="Arial"/>
          <w:color w:val="000000" w:themeColor="text1"/>
          <w:szCs w:val="22"/>
        </w:rPr>
        <w:t>mabre</w:t>
      </w:r>
      <w:proofErr w:type="spellEnd"/>
      <w:r w:rsidRPr="00D51574">
        <w:rPr>
          <w:rFonts w:ascii="Arial" w:eastAsiaTheme="minorEastAsia" w:hAnsi="Arial" w:cs="Arial"/>
          <w:color w:val="000000" w:themeColor="text1"/>
          <w:szCs w:val="22"/>
        </w:rPr>
        <w:t xml:space="preserve"> o herrera, aligote o pajel, pargo, </w:t>
      </w:r>
      <w:proofErr w:type="spellStart"/>
      <w:r w:rsidRPr="00D51574">
        <w:rPr>
          <w:rFonts w:ascii="Arial" w:eastAsiaTheme="minorEastAsia" w:hAnsi="Arial" w:cs="Arial"/>
          <w:color w:val="000000" w:themeColor="text1"/>
          <w:szCs w:val="22"/>
        </w:rPr>
        <w:t>selema</w:t>
      </w:r>
      <w:proofErr w:type="spellEnd"/>
      <w:r w:rsidRPr="00D51574">
        <w:rPr>
          <w:rFonts w:ascii="Arial" w:eastAsiaTheme="minorEastAsia" w:hAnsi="Arial" w:cs="Arial"/>
          <w:color w:val="000000" w:themeColor="text1"/>
          <w:szCs w:val="22"/>
        </w:rPr>
        <w:t xml:space="preserve">, cachucho o calé burro, dorada, rey, boga, sargo, chopa, bocinegro, oblada, hurta, sama, mero, cherne, cabrilla, lubina (llobarro, róbalo, </w:t>
      </w:r>
      <w:proofErr w:type="spellStart"/>
      <w:r w:rsidRPr="00D51574">
        <w:rPr>
          <w:rFonts w:ascii="Arial" w:eastAsiaTheme="minorEastAsia" w:hAnsi="Arial" w:cs="Arial"/>
          <w:color w:val="000000" w:themeColor="text1"/>
          <w:szCs w:val="22"/>
        </w:rPr>
        <w:t>llop</w:t>
      </w:r>
      <w:proofErr w:type="spellEnd"/>
      <w:r w:rsidRPr="00D51574">
        <w:rPr>
          <w:rFonts w:ascii="Arial" w:eastAsiaTheme="minorEastAsia" w:hAnsi="Arial" w:cs="Arial"/>
          <w:color w:val="000000" w:themeColor="text1"/>
          <w:szCs w:val="22"/>
        </w:rPr>
        <w:t>), boquerón, anchoa, bocarte (</w:t>
      </w:r>
      <w:proofErr w:type="spellStart"/>
      <w:r w:rsidRPr="00D51574">
        <w:rPr>
          <w:rFonts w:ascii="Arial" w:eastAsiaTheme="minorEastAsia" w:hAnsi="Arial" w:cs="Arial"/>
          <w:color w:val="000000" w:themeColor="text1"/>
          <w:szCs w:val="22"/>
        </w:rPr>
        <w:t>bucarea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bucareo</w:t>
      </w:r>
      <w:proofErr w:type="spellEnd"/>
      <w:r w:rsidRPr="00D51574">
        <w:rPr>
          <w:rFonts w:ascii="Arial" w:eastAsiaTheme="minorEastAsia" w:hAnsi="Arial" w:cs="Arial"/>
          <w:color w:val="000000" w:themeColor="text1"/>
          <w:szCs w:val="22"/>
        </w:rPr>
        <w:t xml:space="preserve">, abocarte, </w:t>
      </w:r>
      <w:proofErr w:type="spellStart"/>
      <w:r w:rsidRPr="00D51574">
        <w:rPr>
          <w:rFonts w:ascii="Arial" w:eastAsiaTheme="minorEastAsia" w:hAnsi="Arial" w:cs="Arial"/>
          <w:color w:val="000000" w:themeColor="text1"/>
          <w:szCs w:val="22"/>
        </w:rPr>
        <w:t>electroc</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reita</w:t>
      </w:r>
      <w:proofErr w:type="spellEnd"/>
      <w:r w:rsidRPr="00D51574">
        <w:rPr>
          <w:rFonts w:ascii="Arial" w:eastAsiaTheme="minorEastAsia" w:hAnsi="Arial" w:cs="Arial"/>
          <w:color w:val="000000" w:themeColor="text1"/>
          <w:szCs w:val="22"/>
        </w:rPr>
        <w:t>), gallo (</w:t>
      </w:r>
      <w:proofErr w:type="spellStart"/>
      <w:r w:rsidRPr="00D51574">
        <w:rPr>
          <w:rFonts w:ascii="Arial" w:eastAsiaTheme="minorEastAsia" w:hAnsi="Arial" w:cs="Arial"/>
          <w:color w:val="000000" w:themeColor="text1"/>
          <w:szCs w:val="22"/>
        </w:rPr>
        <w:t>bruixa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ollarra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solla</w:t>
      </w:r>
      <w:proofErr w:type="spellEnd"/>
      <w:r w:rsidRPr="00D51574">
        <w:rPr>
          <w:rFonts w:ascii="Arial" w:eastAsiaTheme="minorEastAsia" w:hAnsi="Arial" w:cs="Arial"/>
          <w:color w:val="000000" w:themeColor="text1"/>
          <w:szCs w:val="22"/>
        </w:rPr>
        <w:t>, lenguado, rodaballo (</w:t>
      </w:r>
      <w:proofErr w:type="spellStart"/>
      <w:r w:rsidRPr="00D51574">
        <w:rPr>
          <w:rFonts w:ascii="Arial" w:eastAsiaTheme="minorEastAsia" w:hAnsi="Arial" w:cs="Arial"/>
          <w:color w:val="000000" w:themeColor="text1"/>
          <w:szCs w:val="22"/>
        </w:rPr>
        <w:t>remol</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erreboll</w:t>
      </w:r>
      <w:proofErr w:type="spellEnd"/>
      <w:r w:rsidRPr="00D51574">
        <w:rPr>
          <w:rFonts w:ascii="Arial" w:eastAsiaTheme="minorEastAsia" w:hAnsi="Arial" w:cs="Arial"/>
          <w:color w:val="000000" w:themeColor="text1"/>
          <w:szCs w:val="22"/>
        </w:rPr>
        <w:t xml:space="preserve">), platija, pez de </w:t>
      </w:r>
      <w:proofErr w:type="spellStart"/>
      <w:r w:rsidRPr="00D51574">
        <w:rPr>
          <w:rFonts w:ascii="Arial" w:eastAsiaTheme="minorEastAsia" w:hAnsi="Arial" w:cs="Arial"/>
          <w:color w:val="000000" w:themeColor="text1"/>
          <w:szCs w:val="22"/>
        </w:rPr>
        <w:t>Sanpedro</w:t>
      </w:r>
      <w:proofErr w:type="spellEnd"/>
      <w:r w:rsidRPr="00D51574">
        <w:rPr>
          <w:rFonts w:ascii="Arial" w:eastAsiaTheme="minorEastAsia" w:hAnsi="Arial" w:cs="Arial"/>
          <w:color w:val="000000" w:themeColor="text1"/>
          <w:szCs w:val="22"/>
        </w:rPr>
        <w:t>, acedía, jurel (</w:t>
      </w:r>
      <w:proofErr w:type="spellStart"/>
      <w:r w:rsidRPr="00D51574">
        <w:rPr>
          <w:rFonts w:ascii="Arial" w:eastAsiaTheme="minorEastAsia" w:hAnsi="Arial" w:cs="Arial"/>
          <w:color w:val="000000" w:themeColor="text1"/>
          <w:szCs w:val="22"/>
        </w:rPr>
        <w:t>sorell</w:t>
      </w:r>
      <w:proofErr w:type="spellEnd"/>
      <w:r w:rsidRPr="00D51574">
        <w:rPr>
          <w:rFonts w:ascii="Arial" w:eastAsiaTheme="minorEastAsia" w:hAnsi="Arial" w:cs="Arial"/>
          <w:color w:val="000000" w:themeColor="text1"/>
          <w:szCs w:val="22"/>
        </w:rPr>
        <w:t xml:space="preserve"> o chicharro), lirios, sardinas y crías de sardinas (parrochas), trucha (trucha de río, trucha arco iris y reo o trucha marisca), atún (</w:t>
      </w:r>
      <w:proofErr w:type="spellStart"/>
      <w:r w:rsidRPr="00D51574">
        <w:rPr>
          <w:rFonts w:ascii="Arial" w:eastAsiaTheme="minorEastAsia" w:hAnsi="Arial" w:cs="Arial"/>
          <w:color w:val="000000" w:themeColor="text1"/>
          <w:szCs w:val="22"/>
        </w:rPr>
        <w:t>tonyina</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egalabur</w:t>
      </w:r>
      <w:proofErr w:type="spellEnd"/>
      <w:r w:rsidRPr="00D51574">
        <w:rPr>
          <w:rFonts w:ascii="Arial" w:eastAsiaTheme="minorEastAsia" w:hAnsi="Arial" w:cs="Arial"/>
          <w:color w:val="000000" w:themeColor="text1"/>
          <w:szCs w:val="22"/>
        </w:rPr>
        <w:t>), bonito, caballa (</w:t>
      </w:r>
      <w:proofErr w:type="spellStart"/>
      <w:r w:rsidRPr="00D51574">
        <w:rPr>
          <w:rFonts w:ascii="Arial" w:eastAsiaTheme="minorEastAsia" w:hAnsi="Arial" w:cs="Arial"/>
          <w:color w:val="000000" w:themeColor="text1"/>
          <w:szCs w:val="22"/>
        </w:rPr>
        <w:t>verat</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berdel</w:t>
      </w:r>
      <w:proofErr w:type="spellEnd"/>
      <w:r w:rsidRPr="00D51574">
        <w:rPr>
          <w:rFonts w:ascii="Arial" w:eastAsiaTheme="minorEastAsia" w:hAnsi="Arial" w:cs="Arial"/>
          <w:color w:val="000000" w:themeColor="text1"/>
          <w:szCs w:val="22"/>
        </w:rPr>
        <w:t xml:space="preserve">), estornino o </w:t>
      </w:r>
      <w:proofErr w:type="spellStart"/>
      <w:r w:rsidRPr="00D51574">
        <w:rPr>
          <w:rFonts w:ascii="Arial" w:eastAsiaTheme="minorEastAsia" w:hAnsi="Arial" w:cs="Arial"/>
          <w:color w:val="000000" w:themeColor="text1"/>
          <w:szCs w:val="22"/>
        </w:rPr>
        <w:t>visol</w:t>
      </w:r>
      <w:proofErr w:type="spellEnd"/>
      <w:r w:rsidRPr="00D51574">
        <w:rPr>
          <w:rFonts w:ascii="Arial" w:eastAsiaTheme="minorEastAsia" w:hAnsi="Arial" w:cs="Arial"/>
          <w:color w:val="000000" w:themeColor="text1"/>
          <w:szCs w:val="22"/>
        </w:rPr>
        <w:t>, albacora (</w:t>
      </w:r>
      <w:proofErr w:type="spellStart"/>
      <w:r w:rsidRPr="00D51574">
        <w:rPr>
          <w:rFonts w:ascii="Arial" w:eastAsiaTheme="minorEastAsia" w:hAnsi="Arial" w:cs="Arial"/>
          <w:color w:val="000000" w:themeColor="text1"/>
          <w:szCs w:val="22"/>
        </w:rPr>
        <w:t>bacora</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egaluze</w:t>
      </w:r>
      <w:proofErr w:type="spellEnd"/>
      <w:r w:rsidRPr="00D51574">
        <w:rPr>
          <w:rFonts w:ascii="Arial" w:eastAsiaTheme="minorEastAsia" w:hAnsi="Arial" w:cs="Arial"/>
          <w:color w:val="000000" w:themeColor="text1"/>
          <w:szCs w:val="22"/>
        </w:rPr>
        <w:t>), melva, patudo, pámpano, rabil, rape, palometa, salmón, salmonete, emperador, pez espada, congrio, anguila, morena, cazón, tintorera, marrajo, pez perro o pintarroja, lisa (</w:t>
      </w:r>
      <w:proofErr w:type="spellStart"/>
      <w:r w:rsidRPr="00D51574">
        <w:rPr>
          <w:rFonts w:ascii="Arial" w:eastAsiaTheme="minorEastAsia" w:hAnsi="Arial" w:cs="Arial"/>
          <w:color w:val="000000" w:themeColor="text1"/>
          <w:szCs w:val="22"/>
        </w:rPr>
        <w:t>mujol</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corcon</w:t>
      </w:r>
      <w:proofErr w:type="spellEnd"/>
      <w:r w:rsidRPr="00D51574">
        <w:rPr>
          <w:rFonts w:ascii="Arial" w:eastAsiaTheme="minorEastAsia" w:hAnsi="Arial" w:cs="Arial"/>
          <w:color w:val="000000" w:themeColor="text1"/>
          <w:szCs w:val="22"/>
        </w:rPr>
        <w:t xml:space="preserve">), rubio, cabracho, barbada, vieja, carpa, chanquete, lamprea, raya, pejerrey, angulas y otros pescados de mar o de río congelados.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Huevas de pescado congeladas y los preparados solo de pescado congelado para paella.</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01.1.3.3   K</w:t>
      </w:r>
      <w:r w:rsidRPr="00D51574">
        <w:rPr>
          <w:rFonts w:ascii="Arial" w:hAnsi="Arial" w:cs="Arial"/>
          <w:i/>
          <w:color w:val="000000" w:themeColor="text1"/>
          <w:spacing w:val="-2"/>
          <w:szCs w:val="22"/>
          <w:lang w:val="es-ES_tradnl"/>
        </w:rPr>
        <w:tab/>
        <w:t xml:space="preserve">PESCADOS SECOS, SALADOS, EN SALMUERA O AHUMADOS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Bacalao curado o salado, envasado o a granel.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Otros pescados secos, salados o en salmuera: mojama, arenques, salmón, trucha, anchoas, huevas de pescado secas, tollina, bonito seco…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Pescados ahumados o marinados (salmón, trucha, bacalao, anchoas, huevas de pescado, tollina…).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01.1.3.4   K</w:t>
      </w:r>
      <w:r w:rsidRPr="00D51574">
        <w:rPr>
          <w:rFonts w:ascii="Arial" w:hAnsi="Arial" w:cs="Arial"/>
          <w:i/>
          <w:color w:val="000000" w:themeColor="text1"/>
          <w:spacing w:val="-2"/>
          <w:szCs w:val="22"/>
          <w:lang w:val="es-ES_tradnl"/>
        </w:rPr>
        <w:tab/>
        <w:t>PREPARADOS DE PESCADO.</w:t>
      </w:r>
    </w:p>
    <w:p w:rsidR="00D51574" w:rsidRPr="00D51574" w:rsidRDefault="00D51574" w:rsidP="00D51574">
      <w:pPr>
        <w:keepNext/>
        <w:keepLines/>
        <w:jc w:val="both"/>
        <w:rPr>
          <w:rFonts w:ascii="Arial" w:eastAsiaTheme="minorEastAsia" w:hAnsi="Arial" w:cs="Arial"/>
          <w:color w:val="000000" w:themeColor="text1"/>
          <w:spacing w:val="-2"/>
          <w:szCs w:val="22"/>
          <w:lang w:val="es-ES_tradnl"/>
        </w:rPr>
      </w:pPr>
      <w:r w:rsidRPr="00D51574">
        <w:rPr>
          <w:rFonts w:ascii="Arial" w:eastAsiaTheme="minorEastAsia"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Toda clase de </w:t>
      </w:r>
      <w:proofErr w:type="spellStart"/>
      <w:r w:rsidRPr="00D51574">
        <w:rPr>
          <w:rFonts w:ascii="Arial" w:eastAsiaTheme="minorEastAsia" w:hAnsi="Arial" w:cs="Arial"/>
          <w:color w:val="000000" w:themeColor="text1"/>
          <w:szCs w:val="22"/>
        </w:rPr>
        <w:t>túnidos</w:t>
      </w:r>
      <w:proofErr w:type="spellEnd"/>
      <w:r w:rsidRPr="00D51574">
        <w:rPr>
          <w:rFonts w:ascii="Arial" w:eastAsiaTheme="minorEastAsia" w:hAnsi="Arial" w:cs="Arial"/>
          <w:color w:val="000000" w:themeColor="text1"/>
          <w:szCs w:val="22"/>
        </w:rPr>
        <w:t xml:space="preserve"> en aceite, tomate o escabeche, al natural… como bonito, albacora, atún de almadraba, blanco o claro, en lata o en otros recipientes herméticamente cerrados.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Todo tipo de pescados en conserva, tales como: sardinas en lata o conservadas en otros recipientes herméticamente cerrados, ya sean en aceite, tomate o escabeche; anchoas en conserva; boquerones en vinagre, caballa en lata o en otros recipientes; otros pescados en conserva: gallo, lubina, jurel, trucha.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Patés de pescado; hígado de bacalao; huevas de pescado en conserva, productos en lata que sean para consumo directo.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Bocas o palitos de mar, gula tipo "Gula del Norte", surimi.</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Pescados enharinados que no sean para consumo directo: filetes empanados de merluza, palitos de pescado, muslitos de mar, croquetas, empanadillas, pasteles… (</w:t>
      </w:r>
      <w:proofErr w:type="gramStart"/>
      <w:r w:rsidRPr="00D51574">
        <w:rPr>
          <w:rFonts w:ascii="Arial" w:eastAsiaTheme="minorEastAsia" w:hAnsi="Arial" w:cs="Arial"/>
          <w:color w:val="000000" w:themeColor="text1"/>
          <w:szCs w:val="22"/>
          <w:lang w:val="es-ES_tradnl"/>
        </w:rPr>
        <w:t>congelados</w:t>
      </w:r>
      <w:proofErr w:type="gramEnd"/>
      <w:r w:rsidRPr="00D51574">
        <w:rPr>
          <w:rFonts w:ascii="Arial" w:eastAsiaTheme="minorEastAsia" w:hAnsi="Arial" w:cs="Arial"/>
          <w:color w:val="000000" w:themeColor="text1"/>
          <w:szCs w:val="22"/>
          <w:lang w:val="es-ES_tradnl"/>
        </w:rPr>
        <w:t xml:space="preserve">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de paella que contengan pescado, pueden contener verdura, pero sin arroz.</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Bocadelia</w:t>
      </w:r>
      <w:proofErr w:type="spellEnd"/>
      <w:r w:rsidRPr="00D51574">
        <w:rPr>
          <w:rFonts w:ascii="Arial" w:eastAsiaTheme="minorEastAsia" w:hAnsi="Arial" w:cs="Arial"/>
          <w:color w:val="000000" w:themeColor="text1"/>
          <w:szCs w:val="22"/>
        </w:rPr>
        <w:t xml:space="preserve"> de atún.</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alimentos para bebés preparados a base de pescado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pescado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pescado conteniendo pasta o cuscús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envasados a base de pescado y/o marisco para paellas, puede contener verduras y contiene arroz (01.1.1.1).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Pastillas o polvos para caldos y sopas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Pasteles, empanadas, agujas y empanadillas de pescado, frescas o congeladas (01.1.9.1) para consumo directo.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01.1.3.5   K</w:t>
      </w:r>
      <w:r w:rsidRPr="00D51574">
        <w:rPr>
          <w:rFonts w:ascii="Arial" w:hAnsi="Arial" w:cs="Arial"/>
          <w:i/>
          <w:color w:val="000000" w:themeColor="text1"/>
          <w:spacing w:val="-2"/>
          <w:szCs w:val="22"/>
          <w:lang w:val="es-ES_tradnl"/>
        </w:rPr>
        <w:tab/>
        <w:t>MARISCOS FRESCOS O REFRIGERADOS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Crustáceos y moluscos frescos o refrigerados: gambas y langostinos, caracoles de tierra o de mar y ranas; calamares, tinta de calamar, chopitos, chipirones, voladores, chocos, potas, lulas, jibias, sepias, pulpo, chirlas, almejas, coquinas, ostras, berberechos, vieiras, mejillones, centollos, nécoras, buey, cangrejo de mar, cangrejo de río, cigalas, langostas, carabineros, bogavantes, camarones, quisquillas, percebes, erizos de mar… frescos o refrigerados.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Incluye hígados, huevas y despojos de marisco. </w:t>
      </w:r>
    </w:p>
    <w:p w:rsidR="00D51574" w:rsidRPr="00D51574" w:rsidRDefault="00D51574" w:rsidP="00D51574">
      <w:pPr>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Gambas y langostinos cocidos (01.1.3.8).</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01.1.3.6   K</w:t>
      </w:r>
      <w:r w:rsidRPr="00D51574">
        <w:rPr>
          <w:rFonts w:ascii="Arial" w:hAnsi="Arial" w:cs="Arial"/>
          <w:i/>
          <w:color w:val="000000" w:themeColor="text1"/>
          <w:spacing w:val="-2"/>
          <w:szCs w:val="22"/>
          <w:lang w:val="es-ES_tradnl"/>
        </w:rPr>
        <w:tab/>
        <w:t xml:space="preserve">MARISCOS CONGELADOS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Crustáceos y moluscos congelados: gambas y langostinos, caracoles de tierra o de mar y ranas; calamares, tinta de calamar, chopitos, chipirones, voladores, chocos, potas, lulas, jibias, sepias, pulpo, chirlas, almejas, coquinas, ostras, berberechos, vieiras, mejillones, centollos, nécoras, buey, cangrejo de mar, cangrejo de río, cigalas, langostas, carabineros, bogavantes, camarones, quisquillas, percebes, erizos de mar… congelados.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Gambas y langostinos cocidos (01.1.3.8).</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01.1.3.7   K</w:t>
      </w:r>
      <w:r w:rsidRPr="00D51574">
        <w:rPr>
          <w:rFonts w:ascii="Arial" w:hAnsi="Arial" w:cs="Arial"/>
          <w:i/>
          <w:color w:val="000000" w:themeColor="text1"/>
          <w:spacing w:val="-2"/>
          <w:szCs w:val="22"/>
          <w:lang w:val="es-ES_tradnl"/>
        </w:rPr>
        <w:tab/>
        <w:t>MARISCOS SECOS, SALADOS, EN SALMUERA O AHUMADOS.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Mariscos incluidos en el código anterior, secos, salados, en salmuera o ahumados. </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01.1.3.8   K</w:t>
      </w:r>
      <w:r w:rsidRPr="00D51574">
        <w:rPr>
          <w:rFonts w:ascii="Arial" w:hAnsi="Arial" w:cs="Arial"/>
          <w:i/>
          <w:color w:val="000000" w:themeColor="text1"/>
          <w:spacing w:val="-2"/>
          <w:szCs w:val="22"/>
          <w:lang w:val="es-ES_tradnl"/>
        </w:rPr>
        <w:tab/>
        <w:t>PREPARADOS DE MARISCO.</w:t>
      </w:r>
    </w:p>
    <w:p w:rsidR="00D51574" w:rsidRPr="00D51574" w:rsidRDefault="00D51574" w:rsidP="00D51574">
      <w:pPr>
        <w:keepNext/>
        <w:keepLines/>
        <w:jc w:val="both"/>
        <w:rPr>
          <w:rFonts w:ascii="Arial" w:eastAsiaTheme="minorEastAsia" w:hAnsi="Arial" w:cs="Arial"/>
          <w:color w:val="000000" w:themeColor="text1"/>
          <w:spacing w:val="-2"/>
          <w:szCs w:val="22"/>
          <w:lang w:val="es-ES_tradnl"/>
        </w:rPr>
      </w:pPr>
      <w:r w:rsidRPr="00D51574">
        <w:rPr>
          <w:rFonts w:ascii="Arial" w:eastAsiaTheme="minorEastAsia"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mariscos en conserva, tales como: mejillones y berberechos en lata o en otros recipientes; otros moluscos y mariscos en conserva.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Colas de langosta, caviar en conserva; navajas, pulpo, vieiras, productos en lata que sean para consumo directo (p. ej.: calamar en su tinta en lata).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Mariscos enharinados que no sean para consumo directo: aros de calamar rebozados, tortita de camarones, croquetas, empanadillas, pasteles… (</w:t>
      </w:r>
      <w:proofErr w:type="gramStart"/>
      <w:r w:rsidRPr="00D51574">
        <w:rPr>
          <w:rFonts w:ascii="Arial" w:eastAsiaTheme="minorEastAsia" w:hAnsi="Arial" w:cs="Arial"/>
          <w:color w:val="000000" w:themeColor="text1"/>
          <w:szCs w:val="22"/>
          <w:lang w:val="es-ES_tradnl"/>
        </w:rPr>
        <w:t>congelados</w:t>
      </w:r>
      <w:proofErr w:type="gramEnd"/>
      <w:r w:rsidRPr="00D51574">
        <w:rPr>
          <w:rFonts w:ascii="Arial" w:eastAsiaTheme="minorEastAsia" w:hAnsi="Arial" w:cs="Arial"/>
          <w:color w:val="000000" w:themeColor="text1"/>
          <w:szCs w:val="22"/>
          <w:lang w:val="es-ES_tradnl"/>
        </w:rPr>
        <w:t xml:space="preserve">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Langostino o gamba cocida. Pulpo cocido.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de paella que contengan marisco, pueden contener verdura, pero sin arroz.</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marisco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marisco conteniendo pasta o cuscús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envasados a base de marisco para paellas, puede contener verduras y contiene arroz (01.1.1.1).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Pastillas o polvos para caldos y sopas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Pasteles, empanadas, agujas y empanadillas de marisco, frescas o congeladas (01.1.9.1) para consumo directo.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01.1.4</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 xml:space="preserve">LECHE, HUEVOS Y OTROS PRODUCTOS LÁCTEOS </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01.1.4.1   L</w:t>
      </w:r>
      <w:r w:rsidRPr="00D51574">
        <w:rPr>
          <w:rFonts w:ascii="Arial" w:hAnsi="Arial" w:cs="Arial"/>
          <w:i/>
          <w:color w:val="000000" w:themeColor="text1"/>
          <w:spacing w:val="-2"/>
          <w:szCs w:val="22"/>
          <w:lang w:val="es-ES_tradnl"/>
        </w:rPr>
        <w:tab/>
        <w:t>LECHE ENTERA DE ORIGEN ANIMAL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entera de origen animal, fresca, pasteurizada o esterilizada, o tratada (tipo Flora) que contengan o no complementos.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entera sin lactosa.</w:t>
      </w:r>
    </w:p>
    <w:p w:rsidR="00D51574" w:rsidRPr="00D51574" w:rsidRDefault="00D51574" w:rsidP="00D51574">
      <w:pPr>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leche entera para bebé, leche de crecimiento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con cereales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lácteos (Puleva Omega3, etc.) (01.1.4.7).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01.1.4.2   L</w:t>
      </w:r>
      <w:r w:rsidRPr="00D51574">
        <w:rPr>
          <w:rFonts w:ascii="Arial" w:hAnsi="Arial" w:cs="Arial"/>
          <w:i/>
          <w:color w:val="000000" w:themeColor="text1"/>
          <w:spacing w:val="-2"/>
          <w:szCs w:val="22"/>
          <w:lang w:val="es-ES_tradnl"/>
        </w:rPr>
        <w:tab/>
        <w:t>LECHE DESNATADA Y SEMIDESNATADA DE ORIGEN ANIMAL.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semidesnatada o desnatada (o descremada o semidescremada) de origen animal con o sin cereales, fresca, pasteurizada o esterilizada o tratada (tipo Flora), que contengan o no complementos.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semidesnatada o desnatada sin lactosa.</w:t>
      </w:r>
    </w:p>
    <w:p w:rsidR="00D51574" w:rsidRPr="00D51574" w:rsidRDefault="00D51574" w:rsidP="00D51574">
      <w:pPr>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leche semidescremada o descremada para bebé, leche de crecimiento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con cereales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lácteos (Puleva Omega3, etc.) (01.1.4.7).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01.1.4.3   K</w:t>
      </w:r>
      <w:r w:rsidRPr="00D51574">
        <w:rPr>
          <w:rFonts w:ascii="Arial" w:hAnsi="Arial" w:cs="Arial"/>
          <w:i/>
          <w:color w:val="000000" w:themeColor="text1"/>
          <w:spacing w:val="-2"/>
          <w:szCs w:val="22"/>
          <w:lang w:val="es-ES_tradnl"/>
        </w:rPr>
        <w:tab/>
        <w:t>LECHE CONSERVADA DE ORIGEN ANIMAL Y NATA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conservada de origen animal, en polvo, condensada o evaporada, que contengan o no complementos.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nata de origen animal y vegetal. </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leche en polvo para bebé (01.1.9.2).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01.1.4.4   L</w:t>
      </w:r>
      <w:r w:rsidRPr="00D51574">
        <w:rPr>
          <w:rFonts w:ascii="Arial" w:hAnsi="Arial" w:cs="Arial"/>
          <w:i/>
          <w:color w:val="000000" w:themeColor="text1"/>
          <w:spacing w:val="-2"/>
          <w:szCs w:val="22"/>
          <w:lang w:val="es-ES_tradnl"/>
        </w:rPr>
        <w:tab/>
        <w:t>BEBIDAS Y LECHES VEGETALES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Bebidas y leches vegetales tales como soja, almendras, avena, arroz, coco,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Leches procedentes de hortalizas y frutos secos.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de coco para cocinar (01.1.9.3).</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01.1.4.5   K</w:t>
      </w:r>
      <w:r w:rsidRPr="00D51574">
        <w:rPr>
          <w:rFonts w:ascii="Arial" w:hAnsi="Arial" w:cs="Arial"/>
          <w:i/>
          <w:color w:val="000000" w:themeColor="text1"/>
          <w:spacing w:val="-2"/>
          <w:szCs w:val="22"/>
          <w:lang w:val="es-ES_tradnl"/>
        </w:rPr>
        <w:tab/>
        <w:t>QUESO Y REQUESÓN DE ORIGEN ANIMAL Y NO ANIMAL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queso curado, </w:t>
      </w:r>
      <w:proofErr w:type="spellStart"/>
      <w:r w:rsidRPr="00D51574">
        <w:rPr>
          <w:rFonts w:ascii="Arial" w:eastAsiaTheme="minorEastAsia" w:hAnsi="Arial" w:cs="Arial"/>
          <w:color w:val="000000" w:themeColor="text1"/>
          <w:szCs w:val="22"/>
          <w:lang w:val="es-ES_tradnl"/>
        </w:rPr>
        <w:t>semicurado</w:t>
      </w:r>
      <w:proofErr w:type="spellEnd"/>
      <w:r w:rsidRPr="00D51574">
        <w:rPr>
          <w:rFonts w:ascii="Arial" w:eastAsiaTheme="minorEastAsia" w:hAnsi="Arial" w:cs="Arial"/>
          <w:color w:val="000000" w:themeColor="text1"/>
          <w:szCs w:val="22"/>
          <w:lang w:val="es-ES_tradnl"/>
        </w:rPr>
        <w:t xml:space="preserve"> y tierno de cualquier tipo de leche o mezclas de diferentes leches.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Queso fresco, queso de Burgos, Villalón… Requesón.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quesos en porciones y de untar, quesitos y lonchas.</w:t>
      </w:r>
    </w:p>
    <w:p w:rsidR="00D51574" w:rsidRPr="00D51574" w:rsidRDefault="00D51574" w:rsidP="00D51574">
      <w:pPr>
        <w:keepLines/>
        <w:ind w:left="2129" w:hanging="360"/>
        <w:jc w:val="both"/>
        <w:rPr>
          <w:rFonts w:ascii="Arial" w:eastAsiaTheme="minorEastAsia" w:hAnsi="Arial" w:cs="Arial"/>
          <w:color w:val="000000" w:themeColor="text1"/>
          <w:szCs w:val="22"/>
          <w:lang w:val="en-GB"/>
        </w:rPr>
      </w:pPr>
      <w:r w:rsidRPr="00D51574">
        <w:rPr>
          <w:rFonts w:ascii="Arial" w:eastAsiaTheme="minorEastAsia" w:hAnsi="Arial" w:cs="Arial"/>
          <w:color w:val="000000" w:themeColor="text1"/>
          <w:szCs w:val="22"/>
          <w:lang w:val="en-GB"/>
        </w:rPr>
        <w:t xml:space="preserve">Petit </w:t>
      </w:r>
      <w:proofErr w:type="spellStart"/>
      <w:r w:rsidRPr="00D51574">
        <w:rPr>
          <w:rFonts w:ascii="Arial" w:eastAsiaTheme="minorEastAsia" w:hAnsi="Arial" w:cs="Arial"/>
          <w:color w:val="000000" w:themeColor="text1"/>
          <w:szCs w:val="22"/>
          <w:lang w:val="en-GB"/>
        </w:rPr>
        <w:t>suisse</w:t>
      </w:r>
      <w:proofErr w:type="spellEnd"/>
      <w:r w:rsidRPr="00D51574">
        <w:rPr>
          <w:rFonts w:ascii="Arial" w:eastAsiaTheme="minorEastAsia" w:hAnsi="Arial" w:cs="Arial"/>
          <w:color w:val="000000" w:themeColor="text1"/>
          <w:szCs w:val="22"/>
          <w:lang w:val="en-GB"/>
        </w:rPr>
        <w:t xml:space="preserve">, petit </w:t>
      </w:r>
      <w:proofErr w:type="spellStart"/>
      <w:r w:rsidRPr="00D51574">
        <w:rPr>
          <w:rFonts w:ascii="Arial" w:eastAsiaTheme="minorEastAsia" w:hAnsi="Arial" w:cs="Arial"/>
          <w:color w:val="000000" w:themeColor="text1"/>
          <w:szCs w:val="22"/>
          <w:lang w:val="en-GB"/>
        </w:rPr>
        <w:t>nesquik</w:t>
      </w:r>
      <w:proofErr w:type="spellEnd"/>
      <w:r w:rsidRPr="00D51574">
        <w:rPr>
          <w:rFonts w:ascii="Arial" w:eastAsiaTheme="minorEastAsia" w:hAnsi="Arial" w:cs="Arial"/>
          <w:color w:val="000000" w:themeColor="text1"/>
          <w:szCs w:val="22"/>
          <w:lang w:val="en-GB"/>
        </w:rPr>
        <w:t xml:space="preserve">, </w:t>
      </w:r>
      <w:proofErr w:type="spellStart"/>
      <w:r w:rsidRPr="00D51574">
        <w:rPr>
          <w:rFonts w:ascii="Arial" w:eastAsiaTheme="minorEastAsia" w:hAnsi="Arial" w:cs="Arial"/>
          <w:color w:val="000000" w:themeColor="text1"/>
          <w:szCs w:val="22"/>
          <w:lang w:val="en-GB"/>
        </w:rPr>
        <w:t>Danonino</w:t>
      </w:r>
      <w:proofErr w:type="spellEnd"/>
      <w:r w:rsidRPr="00D51574">
        <w:rPr>
          <w:rFonts w:ascii="Arial" w:eastAsiaTheme="minorEastAsia" w:hAnsi="Arial" w:cs="Arial"/>
          <w:color w:val="000000" w:themeColor="text1"/>
          <w:szCs w:val="22"/>
          <w:lang w:val="en-GB"/>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Queso rallado y similar.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elaborados mayoritariamente con queso o cuyo componente principal sea el queso (p. ej.: las croquetas con queso listas para freír).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Queso de leche de coco.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Tofu (</w:t>
      </w:r>
      <w:r w:rsidRPr="00D51574">
        <w:rPr>
          <w:rFonts w:ascii="Arial" w:eastAsiaTheme="minorEastAsia" w:hAnsi="Arial" w:cs="Arial"/>
          <w:color w:val="000000" w:themeColor="text1"/>
          <w:szCs w:val="22"/>
          <w:lang w:val="es-ES_tradnl"/>
        </w:rPr>
        <w:t>01.1.7.D</w:t>
      </w:r>
      <w:r w:rsidRPr="00D51574">
        <w:rPr>
          <w:rFonts w:ascii="Arial" w:eastAsiaTheme="minorEastAsia" w:hAnsi="Arial" w:cs="Arial"/>
          <w:szCs w:val="22"/>
          <w:lang w:val="es-ES_tradnl"/>
        </w:rPr>
        <w:t>).</w:t>
      </w:r>
    </w:p>
    <w:p w:rsidR="00D51574" w:rsidRPr="00D51574" w:rsidRDefault="00D51574" w:rsidP="00D51574">
      <w:pPr>
        <w:keepLines/>
        <w:ind w:left="2098"/>
        <w:jc w:val="both"/>
        <w:rPr>
          <w:rFonts w:ascii="Arial" w:eastAsiaTheme="minorEastAsia" w:hAnsi="Arial" w:cs="Arial"/>
          <w:szCs w:val="22"/>
          <w:lang w:val="es-ES_tradnl"/>
        </w:rPr>
      </w:pPr>
    </w:p>
    <w:p w:rsidR="00D51574" w:rsidRPr="00D51574" w:rsidRDefault="00D51574" w:rsidP="00D51574">
      <w:pPr>
        <w:keepLines/>
        <w:jc w:val="both"/>
        <w:rPr>
          <w:rFonts w:ascii="Arial" w:eastAsiaTheme="minorEastAsia" w:hAnsi="Arial" w:cs="Arial"/>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01.1.4.6   K</w:t>
      </w:r>
      <w:r w:rsidRPr="00D51574">
        <w:rPr>
          <w:rFonts w:ascii="Arial" w:hAnsi="Arial" w:cs="Arial"/>
          <w:i/>
          <w:color w:val="000000" w:themeColor="text1"/>
          <w:spacing w:val="-2"/>
          <w:szCs w:val="22"/>
          <w:lang w:val="es-ES_tradnl"/>
        </w:rPr>
        <w:tab/>
        <w:t>YOGURES Y LECHES FERMENTADAS DE ORIGEN ANIMAL Y NO ANIMAL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Todo tipo de yogures (sólidos o líquidos) elaborados con algún tipo de fermentación, naturales, con sabor, con frutas, azucarados, desnatados, enriquecidos, con </w:t>
      </w:r>
      <w:proofErr w:type="spellStart"/>
      <w:r w:rsidRPr="00D51574">
        <w:rPr>
          <w:rFonts w:ascii="Arial" w:eastAsiaTheme="minorEastAsia" w:hAnsi="Arial" w:cs="Arial"/>
          <w:color w:val="000000" w:themeColor="text1"/>
          <w:szCs w:val="22"/>
        </w:rPr>
        <w:t>bífidus</w:t>
      </w:r>
      <w:proofErr w:type="spellEnd"/>
      <w:r w:rsidRPr="00D51574">
        <w:rPr>
          <w:rFonts w:ascii="Arial" w:eastAsiaTheme="minorEastAsia" w:hAnsi="Arial" w:cs="Arial"/>
          <w:color w:val="000000" w:themeColor="text1"/>
          <w:szCs w:val="22"/>
        </w:rPr>
        <w:t>, extra de proteínas...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a base de leche fermentada (cuajada, cuajo, kéfir…).</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Productos a base de leches fermentadas tipo </w:t>
      </w:r>
      <w:proofErr w:type="spellStart"/>
      <w:r w:rsidRPr="00D51574">
        <w:rPr>
          <w:rFonts w:ascii="Arial" w:eastAsiaTheme="minorEastAsia" w:hAnsi="Arial" w:cs="Arial"/>
          <w:color w:val="000000" w:themeColor="text1"/>
          <w:szCs w:val="22"/>
        </w:rPr>
        <w:t>Actimel</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Danacol</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Benecol</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Yolado</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Yogures con cereales aparte (tipo </w:t>
      </w:r>
      <w:proofErr w:type="spellStart"/>
      <w:r w:rsidRPr="00D51574">
        <w:rPr>
          <w:rFonts w:ascii="Arial" w:eastAsiaTheme="minorEastAsia" w:hAnsi="Arial" w:cs="Arial"/>
          <w:color w:val="000000" w:themeColor="text1"/>
          <w:szCs w:val="22"/>
        </w:rPr>
        <w:t>Mix´it</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Yogures elaborados con leche no animal (yogures de coco, de soja,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Mi primer yogur, </w:t>
      </w:r>
      <w:proofErr w:type="spellStart"/>
      <w:r w:rsidRPr="00D51574">
        <w:rPr>
          <w:rFonts w:ascii="Arial" w:eastAsiaTheme="minorEastAsia" w:hAnsi="Arial" w:cs="Arial"/>
          <w:color w:val="000000" w:themeColor="text1"/>
          <w:szCs w:val="22"/>
        </w:rPr>
        <w:t>yogolino</w:t>
      </w:r>
      <w:proofErr w:type="spellEnd"/>
      <w:r w:rsidRPr="00D51574">
        <w:rPr>
          <w:rFonts w:ascii="Arial" w:eastAsiaTheme="minorEastAsia" w:hAnsi="Arial" w:cs="Arial"/>
          <w:color w:val="000000" w:themeColor="text1"/>
          <w:szCs w:val="22"/>
        </w:rPr>
        <w:t xml:space="preserve">, mi primer danone.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46"/>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El queso y </w:t>
      </w:r>
      <w:proofErr w:type="spellStart"/>
      <w:r w:rsidRPr="00D51574">
        <w:rPr>
          <w:rFonts w:ascii="Arial" w:eastAsiaTheme="minorEastAsia" w:hAnsi="Arial" w:cs="Arial"/>
          <w:color w:val="000000" w:themeColor="text1"/>
          <w:szCs w:val="22"/>
        </w:rPr>
        <w:t>petit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suisse</w:t>
      </w:r>
      <w:proofErr w:type="spellEnd"/>
      <w:r w:rsidRPr="00D51574">
        <w:rPr>
          <w:rFonts w:ascii="Arial" w:eastAsiaTheme="minorEastAsia" w:hAnsi="Arial" w:cs="Arial"/>
          <w:color w:val="000000" w:themeColor="text1"/>
          <w:szCs w:val="22"/>
        </w:rPr>
        <w:t xml:space="preserve"> (01.1.4.5).</w:t>
      </w:r>
    </w:p>
    <w:p w:rsidR="00D51574" w:rsidRPr="00D51574" w:rsidRDefault="00D51574" w:rsidP="00041247">
      <w:pPr>
        <w:numPr>
          <w:ilvl w:val="0"/>
          <w:numId w:val="46"/>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Yogur helado (01.1.8.6)</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01.1.4.7   K</w:t>
      </w:r>
      <w:r w:rsidRPr="00D51574">
        <w:rPr>
          <w:rFonts w:ascii="Arial" w:hAnsi="Arial" w:cs="Arial"/>
          <w:i/>
          <w:color w:val="000000" w:themeColor="text1"/>
          <w:spacing w:val="-2"/>
          <w:szCs w:val="22"/>
          <w:lang w:val="es-ES_tradnl"/>
        </w:rPr>
        <w:tab/>
        <w:t xml:space="preserve">POSTRES Y BEBIDAS A BASE DE LECHE DE ORIGEN ANIMAL Y NO ANIMAL.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postres y bebidas, comprados en supermercado, a base de leche de origen animal y no animal.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productos similares a base de leche de origen animal y no animal: arroz con leche, natillas, flanes, batidos (vainilla o fresa), mouse (chocolate, limón...), copa tipo Danone (cualquier sabor), crema catalana.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lácteos (Puleva Omega3).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de leche y frutas tipo BIFRUTAS.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frita.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Bebidas de leche con café tipo "</w:t>
      </w:r>
      <w:proofErr w:type="spellStart"/>
      <w:r w:rsidRPr="00D51574">
        <w:rPr>
          <w:rFonts w:ascii="Arial" w:eastAsiaTheme="minorEastAsia" w:hAnsi="Arial" w:cs="Arial"/>
          <w:color w:val="000000" w:themeColor="text1"/>
          <w:szCs w:val="22"/>
        </w:rPr>
        <w:t>Cafe-latte</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Dulce de leche.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helados (01.1.8.6).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nata en polvo (01.1.4.3).</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Productos tipo </w:t>
      </w:r>
      <w:proofErr w:type="spellStart"/>
      <w:r w:rsidRPr="00D51574">
        <w:rPr>
          <w:rFonts w:ascii="Arial" w:eastAsiaTheme="minorEastAsia" w:hAnsi="Arial" w:cs="Arial"/>
          <w:color w:val="000000" w:themeColor="text1"/>
          <w:szCs w:val="22"/>
        </w:rPr>
        <w:t>Actimel</w:t>
      </w:r>
      <w:proofErr w:type="spellEnd"/>
      <w:r w:rsidRPr="00D51574">
        <w:rPr>
          <w:rFonts w:ascii="Arial" w:eastAsiaTheme="minorEastAsia" w:hAnsi="Arial" w:cs="Arial"/>
          <w:color w:val="000000" w:themeColor="text1"/>
          <w:szCs w:val="22"/>
        </w:rPr>
        <w:t xml:space="preserve"> (01.1.4.6).</w:t>
      </w:r>
      <w:r w:rsidRPr="00D51574">
        <w:rPr>
          <w:rFonts w:ascii="Arial" w:eastAsiaTheme="minorEastAsia" w:hAnsi="Arial" w:cs="Arial"/>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El chocolate a la taza ya preparado en </w:t>
      </w:r>
      <w:proofErr w:type="spellStart"/>
      <w:r w:rsidRPr="00D51574">
        <w:rPr>
          <w:rFonts w:ascii="Arial" w:eastAsiaTheme="minorEastAsia" w:hAnsi="Arial" w:cs="Arial"/>
          <w:color w:val="000000" w:themeColor="text1"/>
          <w:szCs w:val="22"/>
        </w:rPr>
        <w:t>brick</w:t>
      </w:r>
      <w:proofErr w:type="spellEnd"/>
      <w:r w:rsidRPr="00D51574">
        <w:rPr>
          <w:rFonts w:ascii="Arial" w:eastAsiaTheme="minorEastAsia" w:hAnsi="Arial" w:cs="Arial"/>
          <w:color w:val="000000" w:themeColor="text1"/>
          <w:szCs w:val="22"/>
        </w:rPr>
        <w:t xml:space="preserve"> (01.2.4.0).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Batido de chocolate, "Choco-</w:t>
      </w:r>
      <w:proofErr w:type="spellStart"/>
      <w:r w:rsidRPr="00D51574">
        <w:rPr>
          <w:rFonts w:ascii="Arial" w:eastAsiaTheme="minorEastAsia" w:hAnsi="Arial" w:cs="Arial"/>
          <w:color w:val="000000" w:themeColor="text1"/>
          <w:szCs w:val="22"/>
        </w:rPr>
        <w:t>latte</w:t>
      </w:r>
      <w:proofErr w:type="spellEnd"/>
      <w:r w:rsidRPr="00D51574">
        <w:rPr>
          <w:rFonts w:ascii="Arial" w:eastAsiaTheme="minorEastAsia" w:hAnsi="Arial" w:cs="Arial"/>
          <w:color w:val="000000" w:themeColor="text1"/>
          <w:szCs w:val="22"/>
        </w:rPr>
        <w:t>" (01.2.4.0)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tabs>
          <w:tab w:val="left" w:pos="993"/>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01.1.4.8   U</w:t>
      </w:r>
      <w:r w:rsidRPr="00D51574">
        <w:rPr>
          <w:rFonts w:ascii="Arial" w:hAnsi="Arial" w:cs="Arial"/>
          <w:i/>
          <w:color w:val="000000" w:themeColor="text1"/>
          <w:spacing w:val="-2"/>
          <w:szCs w:val="22"/>
          <w:lang w:val="es-ES_tradnl"/>
        </w:rPr>
        <w:tab/>
        <w:t>HUEVOS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Huevos de gallina y de otras aves.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Yemas de huevo líquidas, secas o congeladas.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Huevos en polvo para uso alimenticio conteniendo huevo o no y otros sucedáneos de huevo.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Claras de huevo, huevos cocidos, huevo hilado.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productos elaborados mayoritariamente con huevo, no listos para consumir.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Huevos rellenos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Tortillas, crepes y otras comidas preparadas basadas en huevos (01.1.9.1).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01.1.4.9   K</w:t>
      </w:r>
      <w:r w:rsidRPr="00D51574">
        <w:rPr>
          <w:rFonts w:ascii="Arial" w:hAnsi="Arial" w:cs="Arial"/>
          <w:i/>
          <w:color w:val="000000" w:themeColor="text1"/>
          <w:spacing w:val="-2"/>
          <w:szCs w:val="22"/>
          <w:lang w:val="es-ES_tradnl"/>
        </w:rPr>
        <w:tab/>
        <w:t xml:space="preserve">PROTEÍNAS Y OTROS PRODUCTOS LÁCTEOS.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Proteína y caseína, concentrados de proteínas lácteas.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productos obtenidos del suero de la leche.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Proteína en polvo.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Batidos de proteína.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Otros productos de nutrición deportiva compuestos fundamentalmente de proteínas.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helados (01.1.8.6).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Mantequillas, grasas y aceites derivados de la leche (01.1.5.4).</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01.1.5</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ACEITES Y GRASAS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01.1.5.1   L</w:t>
      </w:r>
      <w:r w:rsidRPr="00D51574">
        <w:rPr>
          <w:rFonts w:ascii="Arial" w:hAnsi="Arial" w:cs="Arial"/>
          <w:i/>
          <w:color w:val="000000" w:themeColor="text1"/>
          <w:spacing w:val="-2"/>
          <w:szCs w:val="22"/>
          <w:lang w:val="es-ES_tradnl"/>
        </w:rPr>
        <w:tab/>
        <w:t>ACEITE DE OLIVA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orujo de oliva.</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01.1.5.2   L</w:t>
      </w:r>
      <w:r w:rsidRPr="00D51574">
        <w:rPr>
          <w:rFonts w:ascii="Arial" w:hAnsi="Arial" w:cs="Arial"/>
          <w:i/>
          <w:color w:val="000000" w:themeColor="text1"/>
          <w:spacing w:val="-2"/>
          <w:szCs w:val="22"/>
          <w:lang w:val="es-ES_tradnl"/>
        </w:rPr>
        <w:tab/>
        <w:t>OTROS ACEITES COMESTIBLES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aceite: de girasol, soja, algodón, colza, maíz, cacahuete, palma, almendra, coco, copra… Todos ellos para uso alimenticio.</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aceite de oliva (01.1.5.1).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01.1.5.3   K</w:t>
      </w:r>
      <w:r w:rsidRPr="00D51574">
        <w:rPr>
          <w:rFonts w:ascii="Arial" w:hAnsi="Arial" w:cs="Arial"/>
          <w:i/>
          <w:color w:val="000000" w:themeColor="text1"/>
          <w:spacing w:val="-2"/>
          <w:szCs w:val="22"/>
          <w:lang w:val="es-ES_tradnl"/>
        </w:rPr>
        <w:tab/>
        <w:t>MARGARINAS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margarina (incluso enriquecida con leche, chocolate…). </w:t>
      </w:r>
    </w:p>
    <w:p w:rsidR="00D51574" w:rsidRPr="00D51574" w:rsidRDefault="00D51574" w:rsidP="00D51574">
      <w:pPr>
        <w:ind w:left="1741"/>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Manteca de frutos secos (cacahuete, almendras, etc.) (01.1.8.4).</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01.1.5.4   K</w:t>
      </w:r>
      <w:r w:rsidRPr="00D51574">
        <w:rPr>
          <w:rFonts w:ascii="Arial" w:hAnsi="Arial" w:cs="Arial"/>
          <w:i/>
          <w:color w:val="000000" w:themeColor="text1"/>
          <w:spacing w:val="-2"/>
          <w:szCs w:val="22"/>
          <w:lang w:val="es-ES_tradnl"/>
        </w:rPr>
        <w:tab/>
        <w:t>MANTEQUILLA DE ORIGEN ANIMAL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mantequilla de origen animal.</w:t>
      </w: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numPr>
          <w:ilvl w:val="0"/>
          <w:numId w:val="47"/>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 manteca de cerdo (01.1.5.9).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01.1.5.9   K</w:t>
      </w:r>
      <w:r w:rsidRPr="00D51574">
        <w:rPr>
          <w:rFonts w:ascii="Arial" w:hAnsi="Arial" w:cs="Arial"/>
          <w:i/>
          <w:color w:val="000000" w:themeColor="text1"/>
          <w:spacing w:val="-2"/>
          <w:szCs w:val="22"/>
          <w:lang w:val="es-ES_tradnl"/>
        </w:rPr>
        <w:tab/>
        <w:t xml:space="preserve">OTRAS GRASAS ANIMALES COMESTIBLES.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Manteca de cerdo, unto y grasas de cerdo naturales, prensadas o fundidas.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Otras grasas alimenticias animales, puras o mezcladas.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Grasas de aves naturales, prensadas o fundidas.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Grasas de animales marinos.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El aceite de hígado de bacalao, </w:t>
      </w:r>
      <w:proofErr w:type="spellStart"/>
      <w:r w:rsidRPr="00D51574">
        <w:rPr>
          <w:rFonts w:ascii="Arial" w:eastAsiaTheme="minorEastAsia" w:hAnsi="Arial" w:cs="Arial"/>
          <w:color w:val="000000" w:themeColor="text1"/>
          <w:szCs w:val="22"/>
        </w:rPr>
        <w:t>halibut</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fletán</w:t>
      </w:r>
      <w:proofErr w:type="spellEnd"/>
      <w:r w:rsidRPr="00D51574">
        <w:rPr>
          <w:rFonts w:ascii="Arial" w:eastAsiaTheme="minorEastAsia" w:hAnsi="Arial" w:cs="Arial"/>
          <w:color w:val="000000" w:themeColor="text1"/>
          <w:szCs w:val="22"/>
        </w:rPr>
        <w:t xml:space="preserve"> (06.1.1.1).</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01.1.6</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FRUTAS</w:t>
      </w: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lang w:val="es-ES_tradnl"/>
        </w:rPr>
        <w:t>Compotas, mermeladas y gelatinas de frutas, frutas confitadas o escarchadas (01.1.8.9).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Alimentos para bebé, elaborados con frutas (01.1.9.2).</w:t>
      </w:r>
    </w:p>
    <w:p w:rsidR="00D51574" w:rsidRPr="00D51574" w:rsidRDefault="00D51574" w:rsidP="00D51574">
      <w:pPr>
        <w:keepLines/>
        <w:ind w:left="2129" w:hanging="360"/>
        <w:jc w:val="both"/>
        <w:rPr>
          <w:rFonts w:ascii="Arial" w:eastAsiaTheme="minorEastAsia" w:hAnsi="Arial" w:cs="Arial"/>
          <w:i/>
          <w:color w:val="000000" w:themeColor="text1"/>
          <w:sz w:val="20"/>
          <w:lang w:val="es-ES_tradnl"/>
        </w:rPr>
      </w:pPr>
      <w:r w:rsidRPr="00D51574">
        <w:rPr>
          <w:rFonts w:ascii="Arial" w:eastAsiaTheme="minorEastAsia" w:hAnsi="Arial" w:cs="Arial"/>
          <w:color w:val="000000" w:themeColor="text1"/>
          <w:szCs w:val="22"/>
          <w:lang w:val="es-ES_tradnl"/>
        </w:rPr>
        <w:t>Zumos de frutas (01.2.1.0).</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eastAsiaTheme="minorEastAsia" w:hAnsi="Arial" w:cs="Arial"/>
          <w:i/>
          <w:color w:val="000000" w:themeColor="text1"/>
          <w:sz w:val="20"/>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01.1.6.1   K</w:t>
      </w:r>
      <w:r w:rsidRPr="00D51574">
        <w:rPr>
          <w:rFonts w:ascii="Arial" w:hAnsi="Arial" w:cs="Arial"/>
          <w:i/>
          <w:color w:val="000000" w:themeColor="text1"/>
          <w:spacing w:val="-2"/>
          <w:szCs w:val="22"/>
          <w:lang w:val="es-ES_tradnl"/>
        </w:rPr>
        <w:tab/>
        <w:t>CÍTRICOS (FRESCOS O REFRIGERADOS)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Naranjas, mandarinas, clementinas y similares.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Limones, pomelos, toronjas, cidras, bergamotas, limas…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fruta pelada o troceada de esas variedades.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01.1.6.2   K</w:t>
      </w:r>
      <w:r w:rsidRPr="00D51574">
        <w:rPr>
          <w:rFonts w:ascii="Arial" w:hAnsi="Arial" w:cs="Arial"/>
          <w:i/>
          <w:color w:val="000000" w:themeColor="text1"/>
          <w:spacing w:val="-2"/>
          <w:szCs w:val="22"/>
          <w:lang w:val="es-ES_tradnl"/>
        </w:rPr>
        <w:tab/>
        <w:t>PLÁTANOS (FRESCOS O REFRIGERADOS)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Plátanos, bananas.</w:t>
      </w:r>
    </w:p>
    <w:p w:rsidR="00D51574" w:rsidRPr="00D51574" w:rsidRDefault="00D51574" w:rsidP="00D51574">
      <w:pPr>
        <w:tabs>
          <w:tab w:val="left" w:pos="1757"/>
        </w:tabs>
        <w:ind w:left="2127"/>
        <w:jc w:val="both"/>
        <w:rPr>
          <w:rFonts w:ascii="Arial" w:eastAsiaTheme="minorEastAsia" w:hAnsi="Arial" w:cs="Arial"/>
          <w:color w:val="000000" w:themeColor="text1"/>
          <w:szCs w:val="22"/>
          <w:u w:val="single"/>
        </w:rPr>
      </w:pPr>
    </w:p>
    <w:p w:rsidR="00D51574" w:rsidRPr="00D51574" w:rsidRDefault="00D51574" w:rsidP="00D51574">
      <w:p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la fruta pelada o troceada de esas variedades.</w:t>
      </w:r>
    </w:p>
    <w:p w:rsidR="00D51574" w:rsidRPr="00D51574" w:rsidRDefault="00D51574" w:rsidP="00D51574">
      <w:pPr>
        <w:tabs>
          <w:tab w:val="left" w:pos="1757"/>
        </w:tabs>
        <w:ind w:left="2127"/>
        <w:jc w:val="both"/>
        <w:rPr>
          <w:rFonts w:ascii="Arial" w:eastAsiaTheme="minorEastAsia" w:hAnsi="Arial" w:cs="Arial"/>
          <w:color w:val="000000" w:themeColor="text1"/>
          <w:szCs w:val="22"/>
          <w:u w:val="single"/>
        </w:rPr>
      </w:pPr>
    </w:p>
    <w:p w:rsidR="00D51574" w:rsidRPr="00D51574" w:rsidRDefault="00D51574" w:rsidP="00D51574">
      <w:pPr>
        <w:tabs>
          <w:tab w:val="left" w:pos="1757"/>
        </w:tabs>
        <w:ind w:left="2127"/>
        <w:jc w:val="both"/>
        <w:rPr>
          <w:rFonts w:ascii="Arial" w:eastAsiaTheme="minorEastAsia" w:hAnsi="Arial" w:cs="Arial"/>
          <w:color w:val="000000" w:themeColor="text1"/>
          <w:szCs w:val="22"/>
          <w:u w:val="single"/>
        </w:rPr>
      </w:pPr>
      <w:r w:rsidRPr="00D51574">
        <w:rPr>
          <w:rFonts w:ascii="Arial" w:eastAsiaTheme="minorEastAsia" w:hAnsi="Arial" w:cs="Arial"/>
          <w:color w:val="000000" w:themeColor="text1"/>
          <w:szCs w:val="22"/>
          <w:u w:val="single"/>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Plátano macho o banana para cocinar (01.1.7.7).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01.1.6.3   K</w:t>
      </w:r>
      <w:r w:rsidRPr="00D51574">
        <w:rPr>
          <w:rFonts w:ascii="Arial" w:hAnsi="Arial" w:cs="Arial"/>
          <w:i/>
          <w:color w:val="000000" w:themeColor="text1"/>
          <w:spacing w:val="-2"/>
          <w:szCs w:val="22"/>
          <w:lang w:val="es-ES_tradnl"/>
        </w:rPr>
        <w:tab/>
        <w:t>MANZANAS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la fruta pelada o troceada de esas variedades.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01.1.6.4   K</w:t>
      </w:r>
      <w:r w:rsidRPr="00D51574">
        <w:rPr>
          <w:rFonts w:ascii="Arial" w:hAnsi="Arial" w:cs="Arial"/>
          <w:i/>
          <w:color w:val="000000" w:themeColor="text1"/>
          <w:spacing w:val="-2"/>
          <w:szCs w:val="22"/>
          <w:lang w:val="es-ES_tradnl"/>
        </w:rPr>
        <w:tab/>
        <w:t>PERAS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la fruta pelada o troceada de esas variedades.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01.1.6.5   K</w:t>
      </w:r>
      <w:r w:rsidRPr="00D51574">
        <w:rPr>
          <w:rFonts w:ascii="Arial" w:hAnsi="Arial" w:cs="Arial"/>
          <w:i/>
          <w:color w:val="000000" w:themeColor="text1"/>
          <w:spacing w:val="-2"/>
          <w:szCs w:val="22"/>
          <w:lang w:val="es-ES_tradnl"/>
        </w:rPr>
        <w:tab/>
        <w:t>OTRAS FRUTAS CON HUESO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Melocotones, fresquillas, duraznos, albérchigos, albaricoques, ciruelas, pavías, pasiegos, nectarinas, paraguayas, nísperos, cerezas, picotas, guindas, membrillos.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fruta pelada o troceada de esas variedades.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01.1.6.6   K</w:t>
      </w:r>
      <w:r w:rsidRPr="00D51574">
        <w:rPr>
          <w:rFonts w:ascii="Arial" w:hAnsi="Arial" w:cs="Arial"/>
          <w:i/>
          <w:color w:val="000000" w:themeColor="text1"/>
          <w:spacing w:val="-2"/>
          <w:szCs w:val="22"/>
          <w:lang w:val="es-ES_tradnl"/>
        </w:rPr>
        <w:tab/>
        <w:t>AGUACATE, MANGO Y OTRAS FRUTAS TROPICALES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Dátiles, higos, brevas, higos chumbos, lichis, aguacates, mangos, guayabas, papayas, piñas, cocos, mangostanes, chirimoyas y otras frutas tropicales.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fruta pelada o troceada de esas variedades.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6"/>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Dátiles glaseados (01.1.8.9).</w:t>
      </w: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01.1.6.7   K</w:t>
      </w:r>
      <w:r w:rsidRPr="00D51574">
        <w:rPr>
          <w:rFonts w:ascii="Arial" w:hAnsi="Arial" w:cs="Arial"/>
          <w:i/>
          <w:color w:val="000000" w:themeColor="text1"/>
          <w:spacing w:val="-2"/>
          <w:szCs w:val="22"/>
          <w:lang w:val="es-ES_tradnl"/>
        </w:rPr>
        <w:tab/>
        <w:t>FRESAS Y OTROS FRUTOS ROJOS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Fresas, fresones, frambuesas, moras, grosellas, arándanos, endrinas…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fruta pelada o troceada de esas variedades.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01.1.6.8   K</w:t>
      </w:r>
      <w:r w:rsidRPr="00D51574">
        <w:rPr>
          <w:rFonts w:ascii="Arial" w:hAnsi="Arial" w:cs="Arial"/>
          <w:i/>
          <w:color w:val="000000" w:themeColor="text1"/>
          <w:spacing w:val="-2"/>
          <w:szCs w:val="22"/>
          <w:lang w:val="es-ES_tradnl"/>
        </w:rPr>
        <w:tab/>
        <w:t>OTRAS FRUTAS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Melón, sandía, kiwis, uvas, granadas, caquis, </w:t>
      </w:r>
      <w:proofErr w:type="spellStart"/>
      <w:r w:rsidRPr="00D51574">
        <w:rPr>
          <w:rFonts w:ascii="Arial" w:eastAsiaTheme="minorEastAsia" w:hAnsi="Arial" w:cs="Arial"/>
          <w:color w:val="000000" w:themeColor="text1"/>
          <w:szCs w:val="22"/>
        </w:rPr>
        <w:t>persimón</w:t>
      </w:r>
      <w:proofErr w:type="spellEnd"/>
      <w:r w:rsidRPr="00D51574">
        <w:rPr>
          <w:rFonts w:ascii="Arial" w:eastAsiaTheme="minorEastAsia" w:hAnsi="Arial" w:cs="Arial"/>
          <w:color w:val="000000" w:themeColor="text1"/>
          <w:szCs w:val="22"/>
        </w:rPr>
        <w:t xml:space="preserve">, otras </w:t>
      </w:r>
      <w:proofErr w:type="gramStart"/>
      <w:r w:rsidRPr="00D51574">
        <w:rPr>
          <w:rFonts w:ascii="Arial" w:eastAsiaTheme="minorEastAsia" w:hAnsi="Arial" w:cs="Arial"/>
          <w:color w:val="000000" w:themeColor="text1"/>
          <w:szCs w:val="22"/>
        </w:rPr>
        <w:t>frutas …</w:t>
      </w:r>
      <w:proofErr w:type="gramEnd"/>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fruta pelada o troceada de esas variedades.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01.1.6.9   K   </w:t>
      </w:r>
      <w:r w:rsidRPr="00D51574">
        <w:rPr>
          <w:rFonts w:ascii="Arial" w:hAnsi="Arial" w:cs="Arial"/>
          <w:i/>
          <w:color w:val="000000" w:themeColor="text1"/>
          <w:spacing w:val="-2"/>
          <w:szCs w:val="22"/>
          <w:lang w:val="es-ES_tradnl"/>
        </w:rPr>
        <w:tab/>
        <w:t xml:space="preserve">FRUTAS CONGELADAS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Semanal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fruta congelada.</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rPr>
        <w:t>Plátano macho o banana para cocinar congelado (01.1.7.B).</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w:t>
      </w:r>
      <w:proofErr w:type="gramStart"/>
      <w:r w:rsidRPr="00D51574">
        <w:rPr>
          <w:rFonts w:ascii="Arial" w:hAnsi="Arial" w:cs="Arial"/>
          <w:i/>
          <w:color w:val="000000" w:themeColor="text1"/>
          <w:spacing w:val="-2"/>
          <w:szCs w:val="22"/>
          <w:lang w:val="es-ES_tradnl"/>
        </w:rPr>
        <w:t>.C</w:t>
      </w:r>
      <w:proofErr w:type="gramEnd"/>
      <w:r w:rsidRPr="00D51574">
        <w:rPr>
          <w:rFonts w:ascii="Arial" w:hAnsi="Arial" w:cs="Arial"/>
          <w:i/>
          <w:color w:val="000000" w:themeColor="text1"/>
          <w:spacing w:val="-2"/>
          <w:szCs w:val="22"/>
          <w:lang w:val="es-ES_tradnl"/>
        </w:rPr>
        <w:t xml:space="preserve">   K   </w:t>
      </w:r>
      <w:r w:rsidRPr="00D51574">
        <w:rPr>
          <w:rFonts w:ascii="Arial" w:hAnsi="Arial" w:cs="Arial"/>
          <w:i/>
          <w:color w:val="000000" w:themeColor="text1"/>
          <w:spacing w:val="-2"/>
          <w:szCs w:val="22"/>
          <w:lang w:val="es-ES_tradnl"/>
        </w:rPr>
        <w:tab/>
        <w:t xml:space="preserve">FRUTAS SECAS Y DESHIDRATADAS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Semanal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Pasas, ciruelas, albaricoques secos, melocotones secos, orejones, cocos secos, higos secos, chufas, otras frutas secas y/o </w:t>
      </w:r>
      <w:proofErr w:type="gramStart"/>
      <w:r w:rsidRPr="00D51574">
        <w:rPr>
          <w:rFonts w:ascii="Arial" w:eastAsiaTheme="minorEastAsia" w:hAnsi="Arial" w:cs="Arial"/>
          <w:color w:val="000000" w:themeColor="text1"/>
          <w:szCs w:val="22"/>
          <w:lang w:val="es-ES_tradnl"/>
        </w:rPr>
        <w:t>deshidratadas …</w:t>
      </w:r>
      <w:proofErr w:type="gramEnd"/>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w:t>
      </w:r>
      <w:proofErr w:type="gramStart"/>
      <w:r w:rsidRPr="00D51574">
        <w:rPr>
          <w:rFonts w:ascii="Arial" w:hAnsi="Arial" w:cs="Arial"/>
          <w:i/>
          <w:color w:val="000000" w:themeColor="text1"/>
          <w:spacing w:val="-2"/>
          <w:szCs w:val="22"/>
          <w:lang w:val="es-ES_tradnl"/>
        </w:rPr>
        <w:t>.D</w:t>
      </w:r>
      <w:proofErr w:type="gramEnd"/>
      <w:r w:rsidRPr="00D51574">
        <w:rPr>
          <w:rFonts w:ascii="Arial" w:hAnsi="Arial" w:cs="Arial"/>
          <w:i/>
          <w:color w:val="000000" w:themeColor="text1"/>
          <w:spacing w:val="-2"/>
          <w:szCs w:val="22"/>
          <w:lang w:val="es-ES_tradnl"/>
        </w:rPr>
        <w:t xml:space="preserve">   K</w:t>
      </w:r>
      <w:r w:rsidRPr="00D51574">
        <w:rPr>
          <w:rFonts w:ascii="Arial" w:hAnsi="Arial" w:cs="Arial"/>
          <w:i/>
          <w:color w:val="000000" w:themeColor="text1"/>
          <w:spacing w:val="-2"/>
          <w:szCs w:val="22"/>
          <w:lang w:val="es-ES_tradnl"/>
        </w:rPr>
        <w:tab/>
        <w:t>FRUTOS SECOS NATURALES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Nueces, pistachos, almendras, cacahuetes, avellanas; pipas de girasol, de calabaza...; castañas y castañas pilongas; piñones; y otros frutos secos no confitados.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frutos secos confitados (como peladillas, garrapiñadas y todo tipo de almendras confitadas, cacahuetes confitados; nueces, avellanas confitadas) (01.1.8.9).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frutos secos tostados, salados o en otras preparaciones (01.1.6.E).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Semillas comestibles (01.1.9.4).</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01.1.6</w:t>
      </w:r>
      <w:proofErr w:type="gramStart"/>
      <w:r w:rsidRPr="00D51574">
        <w:rPr>
          <w:rFonts w:ascii="Arial" w:hAnsi="Arial" w:cs="Arial"/>
          <w:i/>
          <w:color w:val="000000" w:themeColor="text1"/>
          <w:spacing w:val="-2"/>
          <w:szCs w:val="22"/>
          <w:lang w:val="es-ES_tradnl"/>
        </w:rPr>
        <w:t>.E</w:t>
      </w:r>
      <w:proofErr w:type="gramEnd"/>
      <w:r w:rsidRPr="00D51574">
        <w:rPr>
          <w:rFonts w:ascii="Arial" w:hAnsi="Arial" w:cs="Arial"/>
          <w:i/>
          <w:color w:val="000000" w:themeColor="text1"/>
          <w:spacing w:val="-2"/>
          <w:szCs w:val="22"/>
          <w:lang w:val="es-ES_tradnl"/>
        </w:rPr>
        <w:t xml:space="preserve">   K</w:t>
      </w:r>
      <w:r w:rsidRPr="00D51574">
        <w:rPr>
          <w:rFonts w:ascii="Arial" w:hAnsi="Arial" w:cs="Arial"/>
          <w:i/>
          <w:color w:val="000000" w:themeColor="text1"/>
          <w:spacing w:val="-2"/>
          <w:szCs w:val="22"/>
          <w:lang w:val="es-ES_tradnl"/>
        </w:rPr>
        <w:tab/>
        <w:t xml:space="preserve">OTRAS PREPARACIONES DE FRUTAS Y FRUTOS SECOS.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conservas al natural o en almíbar de piña, pera, manzana, fresa, ciruela, frambuesa, melocotón… enteras o troceadas; macedonia de frutas; frutas preparadas de otro modo con o sin azúcar o alcohol.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Frutos secos tostados, salados o en otras preparaciones (revueltos orientales, cascarujas, revueltos de frutos secos,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Envases de fruta fresca mixta, macedonia de frutas.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Fruta de bolsillo (envases de puré de frutas), coco rallado.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Harinas de frutas y frutos secos (almendra,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Manzanas asadas.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Plátano frito.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Encurtidos de frutas.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Frutas conservadas en vinagre. </w:t>
      </w:r>
    </w:p>
    <w:p w:rsidR="00D51574" w:rsidRPr="00D51574" w:rsidRDefault="00D51574" w:rsidP="00D51574">
      <w:pPr>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mermeladas, confituras, compotas, purés y gelatinas de fruta (01.1.8.3).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Zumos de frutas (01.2.1.0).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fresa y otras frutas (01.1.8.3).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para bebés preparados a base de frutas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Cremas de frutos secos (01.1.8.4).</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01.1.7</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LEGUMBRES, HORTALIZAS Y PATATAS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01.1.7.1   K</w:t>
      </w:r>
      <w:r w:rsidRPr="00D51574">
        <w:rPr>
          <w:rFonts w:ascii="Arial" w:hAnsi="Arial" w:cs="Arial"/>
          <w:i/>
          <w:color w:val="000000" w:themeColor="text1"/>
          <w:spacing w:val="-2"/>
          <w:szCs w:val="22"/>
          <w:lang w:val="es-ES_tradnl"/>
        </w:rPr>
        <w:tab/>
        <w:t>HORTALIZAS DE HOJA O DE TALLO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Lechuga, escarola, endivia, cogollos de lechuga, en bandeja o al peso.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Cardos, grelos, nabizas, ajetes, achicoria, apio, alcachofas, acelgas, espinacas, berros, acederas, acederillas, borraja, hojas de nabicol,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Espárragos.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01.1.7.2   K</w:t>
      </w:r>
      <w:r w:rsidRPr="00D51574">
        <w:rPr>
          <w:rFonts w:ascii="Arial" w:hAnsi="Arial" w:cs="Arial"/>
          <w:i/>
          <w:color w:val="000000" w:themeColor="text1"/>
          <w:spacing w:val="-2"/>
          <w:szCs w:val="22"/>
          <w:lang w:val="es-ES_tradnl"/>
        </w:rPr>
        <w:tab/>
        <w:t xml:space="preserve">BOLSAS DE MEZCLA DE LECHUGAS (FRESCAS O REFRIGERADAS)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Bolsas o paquetes de mezcla de lechugas de ensalada compuesta por varias variedades de lechuga fresca; pueden contener algún otro tipo de verduras frescas, como zanahoria, lombarda, canónigos, espinaca fresca...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Puede contener algún tipo de condimento.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ensaladas con lechuga y otros ingredientes adicionales (queso, tomate, picatostes, salsas...) que irían a Comidas Preparadas (01.1.9.1).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01.1.7.3   K</w:t>
      </w:r>
      <w:r w:rsidRPr="00D51574">
        <w:rPr>
          <w:rFonts w:ascii="Arial" w:hAnsi="Arial" w:cs="Arial"/>
          <w:i/>
          <w:color w:val="000000" w:themeColor="text1"/>
          <w:spacing w:val="-2"/>
          <w:szCs w:val="22"/>
          <w:lang w:val="es-ES_tradnl"/>
        </w:rPr>
        <w:tab/>
        <w:t>COLES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Brócoli, coliflor, repollo, lombarda, coles de Bruselas, berzas…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01.1.7.4   K</w:t>
      </w:r>
      <w:r w:rsidRPr="00D51574">
        <w:rPr>
          <w:rFonts w:ascii="Arial" w:hAnsi="Arial" w:cs="Arial"/>
          <w:i/>
          <w:color w:val="000000" w:themeColor="text1"/>
          <w:spacing w:val="-2"/>
          <w:szCs w:val="22"/>
          <w:lang w:val="es-ES_tradnl"/>
        </w:rPr>
        <w:tab/>
        <w:t xml:space="preserve">HORTALIZAS CULTIVADAS POR SU FRUTO (FRESCAS O </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b/>
        <w:t>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Tomates.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Pimientos, pepino, berenjena, calabacín.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Mazorca de maíz dulce, calabazas…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01.1.7.5   K</w:t>
      </w:r>
      <w:r w:rsidRPr="00D51574">
        <w:rPr>
          <w:rFonts w:ascii="Arial" w:hAnsi="Arial" w:cs="Arial"/>
          <w:i/>
          <w:color w:val="000000" w:themeColor="text1"/>
          <w:spacing w:val="-2"/>
          <w:szCs w:val="22"/>
          <w:lang w:val="es-ES_tradnl"/>
        </w:rPr>
        <w:tab/>
        <w:t xml:space="preserve">LEGUMINOSAS VERDES (FRESCAS O </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b/>
        <w:t>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Judía verde, guisante verde, habas, tirabeques, pochas frescas.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Soja fresca o brotes de soja o alfalfa frescos.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01.1.7.6   K</w:t>
      </w:r>
      <w:r w:rsidRPr="00D51574">
        <w:rPr>
          <w:rFonts w:ascii="Arial" w:hAnsi="Arial" w:cs="Arial"/>
          <w:i/>
          <w:color w:val="000000" w:themeColor="text1"/>
          <w:spacing w:val="-2"/>
          <w:szCs w:val="22"/>
          <w:lang w:val="es-ES_tradnl"/>
        </w:rPr>
        <w:tab/>
        <w:t>HORTALIZAS CON RAÍZ O BULBO Y SETAS (FRESCAS O REFRIGERADAS)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Ajo, cebolla, cebollinos, cebolletas, jengibre (bulbo fresco)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Zanahoria, remolacha, rábano, rabanitos, chirivías, nabo, puerro,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setas, trufas, níscalos, champiñones…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Algas frescas. </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noProof/>
          <w:color w:val="000000" w:themeColor="text1"/>
          <w:szCs w:val="22"/>
        </w:rPr>
        <mc:AlternateContent>
          <mc:Choice Requires="wps">
            <w:drawing>
              <wp:anchor distT="0" distB="0" distL="114300" distR="114300" simplePos="0" relativeHeight="251659264" behindDoc="0" locked="0" layoutInCell="0" allowOverlap="1" wp14:anchorId="681DB9B2" wp14:editId="5769DCD8">
                <wp:simplePos x="0" y="0"/>
                <wp:positionH relativeFrom="column">
                  <wp:posOffset>1871345</wp:posOffset>
                </wp:positionH>
                <wp:positionV relativeFrom="paragraph">
                  <wp:posOffset>86360</wp:posOffset>
                </wp:positionV>
                <wp:extent cx="68580" cy="68580"/>
                <wp:effectExtent l="0" t="0" r="0" b="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 cy="6858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FF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7C6FAD9B" id="Conector recto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35pt,6.8pt" to="152.75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" o:allowincell="f" stroked="f" strokecolor="red"/>
            </w:pict>
          </mc:Fallback>
        </mc:AlternateConten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b/>
          <w:color w:val="000000" w:themeColor="text1"/>
          <w:szCs w:val="22"/>
          <w:u w:val="single"/>
          <w:lang w:val="es-ES_tradnl"/>
        </w:rPr>
      </w:pPr>
      <w:r w:rsidRPr="00D51574">
        <w:rPr>
          <w:rFonts w:ascii="Arial" w:eastAsiaTheme="minorEastAsia" w:hAnsi="Arial" w:cs="Arial"/>
          <w:color w:val="000000" w:themeColor="text1"/>
          <w:szCs w:val="22"/>
          <w:lang w:val="es-ES_tradnl"/>
        </w:rPr>
        <w:t>Las cebollas deshidratadas y en polvo (01.1.7.9).</w:t>
      </w:r>
    </w:p>
    <w:p w:rsidR="00D51574" w:rsidRPr="00D51574" w:rsidRDefault="00D51574" w:rsidP="00D51574">
      <w:pPr>
        <w:keepLines/>
        <w:ind w:left="2129" w:hanging="360"/>
        <w:jc w:val="both"/>
        <w:rPr>
          <w:rFonts w:ascii="Arial" w:eastAsiaTheme="minorEastAsia" w:hAnsi="Arial" w:cs="Arial"/>
          <w:b/>
          <w:color w:val="000000" w:themeColor="text1"/>
          <w:szCs w:val="22"/>
          <w:u w:val="single"/>
          <w:lang w:val="es-ES_tradnl"/>
        </w:rPr>
      </w:pPr>
      <w:r w:rsidRPr="00D51574">
        <w:rPr>
          <w:rFonts w:ascii="Arial" w:eastAsiaTheme="minorEastAsia" w:hAnsi="Arial" w:cs="Arial"/>
          <w:color w:val="000000" w:themeColor="text1"/>
          <w:szCs w:val="22"/>
          <w:lang w:val="es-ES_tradnl"/>
        </w:rPr>
        <w:t>Pimienta, jengibre (en polvo) y otras especias (01.1.9.4) y condimentos (01.1.9.3).</w:t>
      </w:r>
    </w:p>
    <w:p w:rsidR="00D51574" w:rsidRPr="00D51574" w:rsidRDefault="00D51574" w:rsidP="00D51574">
      <w:pPr>
        <w:keepLines/>
        <w:ind w:left="2129" w:hanging="360"/>
        <w:jc w:val="both"/>
        <w:rPr>
          <w:rFonts w:ascii="Arial" w:eastAsiaTheme="minorEastAsia" w:hAnsi="Arial" w:cs="Arial"/>
          <w:b/>
          <w:color w:val="000000" w:themeColor="text1"/>
          <w:szCs w:val="22"/>
          <w:u w:val="single"/>
          <w:lang w:val="es-ES_tradnl"/>
        </w:rPr>
      </w:pPr>
      <w:r w:rsidRPr="00D51574">
        <w:rPr>
          <w:rFonts w:ascii="Arial" w:eastAsiaTheme="minorEastAsia" w:hAnsi="Arial" w:cs="Arial"/>
          <w:color w:val="000000" w:themeColor="text1"/>
          <w:szCs w:val="22"/>
          <w:lang w:val="es-ES_tradnl"/>
        </w:rPr>
        <w:t>Algas secas o deshidratadas (01.1.7.9).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01.1.7.7   K</w:t>
      </w:r>
      <w:r w:rsidRPr="00D51574">
        <w:rPr>
          <w:rFonts w:ascii="Arial" w:hAnsi="Arial" w:cs="Arial"/>
          <w:i/>
          <w:color w:val="000000" w:themeColor="text1"/>
          <w:spacing w:val="-2"/>
          <w:szCs w:val="22"/>
          <w:lang w:val="es-ES_tradnl"/>
        </w:rPr>
        <w:tab/>
        <w:t>PATATAS Y OTROS TUBÉRCULOS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Patatas naturales.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Patatas poco transformadas (peladas y cortadas) no congeladas.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Mandioca, casabe, boniato, yuca, tapioca, </w:t>
      </w:r>
      <w:proofErr w:type="spellStart"/>
      <w:r w:rsidRPr="00D51574">
        <w:rPr>
          <w:rFonts w:ascii="Arial" w:eastAsiaTheme="minorEastAsia" w:hAnsi="Arial" w:cs="Arial"/>
          <w:color w:val="000000" w:themeColor="text1"/>
          <w:szCs w:val="22"/>
        </w:rPr>
        <w:t>cassava</w:t>
      </w:r>
      <w:proofErr w:type="spellEnd"/>
      <w:r w:rsidRPr="00D51574">
        <w:rPr>
          <w:rFonts w:ascii="Arial" w:eastAsiaTheme="minorEastAsia" w:hAnsi="Arial" w:cs="Arial"/>
          <w:color w:val="000000" w:themeColor="text1"/>
          <w:szCs w:val="22"/>
        </w:rPr>
        <w:t xml:space="preserve">, yautía, batata y otras raíces amiláceas frescas o poco transformadas.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Plátano macho o banana para cocinar.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féculas (tapioca, sagú, patata y otras féculas) (01.1.7.D).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Puré de patatas listo para consumir (01.1.9.1).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Harinas de patata, mandioca y otros tubérculos (01.1.7.D).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Patatas fritas congeladas (01.1.7.B).</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Envases de patata cortada y frita para tortilla (01.1.7.D).</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01.1.7.8   K</w:t>
      </w:r>
      <w:r w:rsidRPr="00D51574">
        <w:rPr>
          <w:rFonts w:ascii="Arial" w:hAnsi="Arial" w:cs="Arial"/>
          <w:i/>
          <w:color w:val="000000" w:themeColor="text1"/>
          <w:spacing w:val="-2"/>
          <w:szCs w:val="22"/>
          <w:lang w:val="es-ES_tradnl"/>
        </w:rPr>
        <w:tab/>
        <w:t>LEGUMBRES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Alubias (alubias secas, fabes y judiones secos de La Granja, pochas secas, etc.), garbanzos, lentejas, guisantes secos, algarrobas, altramuces, alcaparras, frijoles, etc.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Harinas de legumbres (01.1.7.D).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01.1.7.9   K</w:t>
      </w:r>
      <w:r w:rsidRPr="00D51574">
        <w:rPr>
          <w:rFonts w:ascii="Arial" w:hAnsi="Arial" w:cs="Arial"/>
          <w:i/>
          <w:color w:val="000000" w:themeColor="text1"/>
          <w:spacing w:val="-2"/>
          <w:szCs w:val="22"/>
          <w:lang w:val="es-ES_tradnl"/>
        </w:rPr>
        <w:tab/>
        <w:t xml:space="preserve">OTRAS HORTALIZAS Y TUBÉRCULOS SECOS O DESHIDRATADOS.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Pimientos secos, tomate seco, setas secas.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Cebolla deshidratada o en polvo.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Ajo en polvo.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Algas secas o deshidratadas.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Otras hortalizas secas, deshidratadas, evaporadas, trituradas o pulverizadas.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Harinas vegetales (01.1.7.D).</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w:t>
      </w:r>
      <w:proofErr w:type="gramStart"/>
      <w:r w:rsidRPr="00D51574">
        <w:rPr>
          <w:rFonts w:ascii="Arial" w:hAnsi="Arial" w:cs="Arial"/>
          <w:i/>
          <w:color w:val="000000" w:themeColor="text1"/>
          <w:spacing w:val="-2"/>
          <w:szCs w:val="22"/>
          <w:lang w:val="es-ES_tradnl"/>
        </w:rPr>
        <w:t>.B</w:t>
      </w:r>
      <w:proofErr w:type="gramEnd"/>
      <w:r w:rsidRPr="00D51574">
        <w:rPr>
          <w:rFonts w:ascii="Arial" w:hAnsi="Arial" w:cs="Arial"/>
          <w:i/>
          <w:color w:val="000000" w:themeColor="text1"/>
          <w:spacing w:val="-2"/>
          <w:szCs w:val="22"/>
          <w:lang w:val="es-ES_tradnl"/>
        </w:rPr>
        <w:t xml:space="preserve">   K</w:t>
      </w:r>
      <w:r w:rsidRPr="00D51574">
        <w:rPr>
          <w:rFonts w:ascii="Arial" w:hAnsi="Arial" w:cs="Arial"/>
          <w:i/>
          <w:color w:val="000000" w:themeColor="text1"/>
          <w:spacing w:val="-2"/>
          <w:szCs w:val="22"/>
          <w:lang w:val="es-ES_tradnl"/>
        </w:rPr>
        <w:tab/>
        <w:t>HORTALIZAS Y TUBÉRCULOS CONGELADOS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Legumbres, hortalizas y verduras congeladas o </w:t>
      </w:r>
      <w:proofErr w:type="spellStart"/>
      <w:r w:rsidRPr="00D51574">
        <w:rPr>
          <w:rFonts w:ascii="Arial" w:eastAsiaTheme="minorEastAsia" w:hAnsi="Arial" w:cs="Arial"/>
          <w:color w:val="000000" w:themeColor="text1"/>
          <w:szCs w:val="22"/>
          <w:lang w:val="es-ES_tradnl"/>
        </w:rPr>
        <w:t>ultracongeladas</w:t>
      </w:r>
      <w:proofErr w:type="spellEnd"/>
      <w:r w:rsidRPr="00D51574">
        <w:rPr>
          <w:rFonts w:ascii="Arial" w:eastAsiaTheme="minorEastAsia" w:hAnsi="Arial" w:cs="Arial"/>
          <w:color w:val="000000" w:themeColor="text1"/>
          <w:szCs w:val="22"/>
          <w:lang w:val="es-ES_tradnl"/>
        </w:rPr>
        <w:t>, cocinadas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Menestra de verdura congelada mixta.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Patatas fritas congeladas.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rPr>
        <w:t>Plátano macho o banana para cocinar congelado.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w:t>
      </w:r>
      <w:proofErr w:type="gramStart"/>
      <w:r w:rsidRPr="00D51574">
        <w:rPr>
          <w:rFonts w:ascii="Arial" w:hAnsi="Arial" w:cs="Arial"/>
          <w:i/>
          <w:color w:val="000000" w:themeColor="text1"/>
          <w:spacing w:val="-2"/>
          <w:szCs w:val="22"/>
          <w:lang w:val="es-ES_tradnl"/>
        </w:rPr>
        <w:t>.C</w:t>
      </w:r>
      <w:proofErr w:type="gramEnd"/>
      <w:r w:rsidRPr="00D51574">
        <w:rPr>
          <w:rFonts w:ascii="Arial" w:hAnsi="Arial" w:cs="Arial"/>
          <w:i/>
          <w:color w:val="000000" w:themeColor="text1"/>
          <w:spacing w:val="-2"/>
          <w:szCs w:val="22"/>
          <w:lang w:val="es-ES_tradnl"/>
        </w:rPr>
        <w:t xml:space="preserve">   K</w:t>
      </w:r>
      <w:r w:rsidRPr="00D51574">
        <w:rPr>
          <w:rFonts w:ascii="Arial" w:hAnsi="Arial" w:cs="Arial"/>
          <w:i/>
          <w:color w:val="000000" w:themeColor="text1"/>
          <w:spacing w:val="-2"/>
          <w:szCs w:val="22"/>
          <w:lang w:val="es-ES_tradnl"/>
        </w:rPr>
        <w:tab/>
        <w:t xml:space="preserve">ACEITUNAS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aceitunas envasadas o a granel, con hueso o sin él, rellenas o no.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01.1.7</w:t>
      </w:r>
      <w:proofErr w:type="gramStart"/>
      <w:r w:rsidRPr="00D51574">
        <w:rPr>
          <w:rFonts w:ascii="Arial" w:hAnsi="Arial" w:cs="Arial"/>
          <w:i/>
          <w:color w:val="000000" w:themeColor="text1"/>
          <w:spacing w:val="-2"/>
          <w:szCs w:val="22"/>
          <w:lang w:val="es-ES_tradnl"/>
        </w:rPr>
        <w:t>.D</w:t>
      </w:r>
      <w:proofErr w:type="gramEnd"/>
      <w:r w:rsidRPr="00D51574">
        <w:rPr>
          <w:rFonts w:ascii="Arial" w:hAnsi="Arial" w:cs="Arial"/>
          <w:i/>
          <w:color w:val="000000" w:themeColor="text1"/>
          <w:spacing w:val="-2"/>
          <w:szCs w:val="22"/>
          <w:lang w:val="es-ES_tradnl"/>
        </w:rPr>
        <w:t xml:space="preserve">   K</w:t>
      </w:r>
      <w:r w:rsidRPr="00D51574">
        <w:rPr>
          <w:rFonts w:ascii="Arial" w:hAnsi="Arial" w:cs="Arial"/>
          <w:i/>
          <w:color w:val="000000" w:themeColor="text1"/>
          <w:spacing w:val="-2"/>
          <w:szCs w:val="22"/>
          <w:lang w:val="es-ES_tradnl"/>
        </w:rPr>
        <w:tab/>
        <w:t>LEGUMBRES Y HORTALIZAS PROCESADAS Y OTRAS PREPARACIONES A BASE DE LEGUMBRES Y HORTALIZAS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Espárragos, puerros y alcachofas en conserva. Tomates al natural en conserva, en aguasal; pimientos en conserva; judías verdes y guisantes en conserva.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Otras conservas (lombarda, remolacha, brotes de soja germinada, garbanzos, espinacas, setas, zanahorias, champiñones, berenjenas… todos ellos al natural o en conserva).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para la cocina exclusivamente a base de verduras y hortalizas.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Encurtidos (berenjenas, cebollitas, pepinillos, remolachas, todo tipo de banderillas con cualquier composición, altramuces… en vinagre).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Carne de soja, hamburguesas vegetarianas y </w:t>
      </w:r>
      <w:proofErr w:type="gramStart"/>
      <w:r w:rsidRPr="00D51574">
        <w:rPr>
          <w:rFonts w:ascii="Arial" w:eastAsiaTheme="minorEastAsia" w:hAnsi="Arial" w:cs="Arial"/>
          <w:color w:val="000000" w:themeColor="text1"/>
          <w:szCs w:val="22"/>
          <w:lang w:val="es-ES_tradnl"/>
        </w:rPr>
        <w:t>sucedáneos</w:t>
      </w:r>
      <w:proofErr w:type="gramEnd"/>
      <w:r w:rsidRPr="00D51574">
        <w:rPr>
          <w:rFonts w:ascii="Arial" w:eastAsiaTheme="minorEastAsia" w:hAnsi="Arial" w:cs="Arial"/>
          <w:color w:val="000000" w:themeColor="text1"/>
          <w:szCs w:val="22"/>
          <w:lang w:val="es-ES_tradnl"/>
        </w:rPr>
        <w:t xml:space="preserve"> de carne elaborados con verduras y frutos secos (falafel, tofu, soja texturizada).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Ñoquis.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Maíz dulce cocido, maíz dulce en conserva.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Bandeja de hortalizas variadas.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Cebolla frita. </w:t>
      </w:r>
      <w:proofErr w:type="spellStart"/>
      <w:r w:rsidRPr="00D51574">
        <w:rPr>
          <w:rFonts w:ascii="Arial" w:eastAsiaTheme="minorEastAsia" w:hAnsi="Arial" w:cs="Arial"/>
          <w:color w:val="000000" w:themeColor="text1"/>
          <w:szCs w:val="22"/>
        </w:rPr>
        <w:t>Bocadelia</w:t>
      </w:r>
      <w:proofErr w:type="spellEnd"/>
      <w:r w:rsidRPr="00D51574">
        <w:rPr>
          <w:rFonts w:ascii="Arial" w:eastAsiaTheme="minorEastAsia" w:hAnsi="Arial" w:cs="Arial"/>
          <w:color w:val="000000" w:themeColor="text1"/>
          <w:szCs w:val="22"/>
        </w:rPr>
        <w:t xml:space="preserve"> vegetal. Croquetas de hongos listas para freír (si estuviera frita iría a comidas preparadas).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Bolsas congeladas de verduras y patatas para hacer ensaladilla.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Envases de patata cortada y frita para tortilla.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Paté de aceitunas.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Ajo negro (cabezas de ajo o pelado en conserva).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Las féculas y almidones (tapioca, sagú, patata y otras féculas)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Aperitivos de patata (simple o añadiendo sabores o ingredientes como hierbas, especias queso y aditivos artificiales), como patatas fritas.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Las preparaciones dietéticas a base exclusivamente de hortalizas o legumbres.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Pasta de legumbres.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Snacks hechos de patata, tapioca u otros tubérculos.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Snacks hechos de algas, hortalizas o legumbres (garbanzos tostados, habas fritas,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Harinas de hortalizas, verduras, legumbres (harina de garbanzos) y tubérculos (harinas de patata, mandioca,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Copos, sémolas, virutas y otros productos derivados de la patata, mandioca y otros tubérculos que no estén listos para consumir.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Nuggets vegetales.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tanto los productos frescos como los refrigerados o congelados, que previamente estén procesados.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alimentos para bebé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Aceitunas (01.1.7.C).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Seitán</w:t>
      </w:r>
      <w:proofErr w:type="spellEnd"/>
      <w:r w:rsidRPr="00D51574">
        <w:rPr>
          <w:rFonts w:ascii="Arial" w:eastAsiaTheme="minorEastAsia" w:hAnsi="Arial" w:cs="Arial"/>
          <w:color w:val="000000" w:themeColor="text1"/>
          <w:szCs w:val="22"/>
          <w:lang w:val="es-ES_tradnl"/>
        </w:rPr>
        <w:t xml:space="preserve"> y otros sucedáneos de carne elaborados a base de cereales. (01.1.1.9).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Caldos que contengan verduras o no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gramStart"/>
      <w:r w:rsidRPr="00D51574">
        <w:rPr>
          <w:rFonts w:ascii="Arial" w:eastAsiaTheme="minorEastAsia" w:hAnsi="Arial" w:cs="Arial"/>
          <w:color w:val="000000" w:themeColor="text1"/>
          <w:szCs w:val="22"/>
          <w:lang w:val="es-ES_tradnl"/>
        </w:rPr>
        <w:t>Hierbas</w:t>
      </w:r>
      <w:proofErr w:type="gramEnd"/>
      <w:r w:rsidRPr="00D51574">
        <w:rPr>
          <w:rFonts w:ascii="Arial" w:eastAsiaTheme="minorEastAsia" w:hAnsi="Arial" w:cs="Arial"/>
          <w:color w:val="000000" w:themeColor="text1"/>
          <w:szCs w:val="22"/>
          <w:lang w:val="es-ES_tradnl"/>
        </w:rPr>
        <w:t xml:space="preserve"> y especias culinarias (01.1.9.4).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Zumos de verduras (01.2.1.0).</w:t>
      </w: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01.1.8</w:t>
      </w:r>
      <w:r w:rsidRPr="00D51574">
        <w:rPr>
          <w:rFonts w:ascii="Arial" w:hAnsi="Arial" w:cs="Arial"/>
          <w:b/>
          <w:color w:val="000000" w:themeColor="text1"/>
          <w:spacing w:val="-2"/>
          <w:szCs w:val="22"/>
          <w:lang w:val="es-ES_tradnl"/>
        </w:rPr>
        <w:tab/>
        <w:t>AZÚCAR Y DULCES</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26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01.1.8.1   K</w:t>
      </w:r>
      <w:r w:rsidRPr="00D51574">
        <w:rPr>
          <w:rFonts w:ascii="Arial" w:hAnsi="Arial" w:cs="Arial"/>
          <w:i/>
          <w:color w:val="000000" w:themeColor="text1"/>
          <w:spacing w:val="-2"/>
          <w:szCs w:val="22"/>
          <w:lang w:val="es-ES_tradnl"/>
        </w:rPr>
        <w:tab/>
        <w:t>AZÚCAR (DE CAÑA Y REMOLACHA)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Azúcar refinada, azúcar moreno, azúcar de pilón, azúcar glasé, obtenidas de caña y de remolacha. Panela.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Algodón de azúcar.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jarabes y melazas (0.1.1.8.2).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Sacarinas y edulcorantes (01.1.8.2).</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01.1.8.2   Gr</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EDULCORANTES Y OTROS SUSTITUTIVOS DEL AZÚCAR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i/>
          <w:iCs/>
          <w:color w:val="000000" w:themeColor="text1"/>
          <w:szCs w:val="22"/>
        </w:rPr>
      </w:pPr>
      <w:r w:rsidRPr="00D51574">
        <w:rPr>
          <w:rFonts w:ascii="Arial" w:eastAsiaTheme="minorEastAsia" w:hAnsi="Arial" w:cs="Arial"/>
          <w:color w:val="000000" w:themeColor="text1"/>
          <w:szCs w:val="22"/>
        </w:rPr>
        <w:t xml:space="preserve">Sacarina, </w:t>
      </w:r>
      <w:proofErr w:type="spellStart"/>
      <w:r w:rsidRPr="00D51574">
        <w:rPr>
          <w:rFonts w:ascii="Arial" w:eastAsiaTheme="minorEastAsia" w:hAnsi="Arial" w:cs="Arial"/>
          <w:color w:val="000000" w:themeColor="text1"/>
          <w:szCs w:val="22"/>
        </w:rPr>
        <w:t>stevia</w:t>
      </w:r>
      <w:proofErr w:type="spellEnd"/>
      <w:r w:rsidRPr="00D51574">
        <w:rPr>
          <w:rFonts w:ascii="Arial" w:eastAsiaTheme="minorEastAsia" w:hAnsi="Arial" w:cs="Arial"/>
          <w:color w:val="000000" w:themeColor="text1"/>
          <w:szCs w:val="22"/>
        </w:rPr>
        <w:t xml:space="preserve"> y otros edulcorantes.</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Azúcar distinto del de caña y remolacha (azúcar de coco...)</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Glucosa, fructosa, jarabe de fructosa. </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Azúcar invertido. </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Lactosa y jarabe de lactosa. </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Azúcar, sirope de arce y melaza.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01.1.8.3   K</w:t>
      </w:r>
      <w:r w:rsidRPr="00D51574">
        <w:rPr>
          <w:rFonts w:ascii="Arial" w:hAnsi="Arial" w:cs="Arial"/>
          <w:i/>
          <w:color w:val="000000" w:themeColor="text1"/>
          <w:spacing w:val="-2"/>
          <w:szCs w:val="22"/>
          <w:lang w:val="es-ES_tradnl"/>
        </w:rPr>
        <w:tab/>
        <w:t>CONFITURA, MERMELADA Y MIEL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Confituras, mermeladas, compotas, gelatinas (excepto en polvo), jaleas, purés y pastas de frutas (que contengan azúcar), dulce de membrillo, miel.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Cabello de ángel.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Mermeladas sin azúcar.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Sirope de fresa y de otras frutas.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Crema de limón y de otras frutas (</w:t>
      </w:r>
      <w:proofErr w:type="spellStart"/>
      <w:r w:rsidRPr="00D51574">
        <w:rPr>
          <w:rFonts w:ascii="Arial" w:eastAsiaTheme="minorEastAsia" w:hAnsi="Arial" w:cs="Arial"/>
          <w:color w:val="000000" w:themeColor="text1"/>
          <w:szCs w:val="22"/>
        </w:rPr>
        <w:t>lemon</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curd</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para la preparación de bebidas (01.2.1.0).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caramelo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chocolate (01.1.8.5).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arce (01.1.8.2).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de frutas para postres, gelatinas en polvo, polvos para tartas, etc. (01.1.9.9).</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01.1.8.4   K</w:t>
      </w:r>
      <w:r w:rsidRPr="00D51574">
        <w:rPr>
          <w:rFonts w:ascii="Arial" w:hAnsi="Arial" w:cs="Arial"/>
          <w:i/>
          <w:color w:val="000000" w:themeColor="text1"/>
          <w:spacing w:val="-2"/>
          <w:szCs w:val="22"/>
          <w:lang w:val="es-ES_tradnl"/>
        </w:rPr>
        <w:tab/>
        <w:t xml:space="preserve">CREMAS Y MANTEQUILLAS DE FRUTOS SECOS.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mantequillas y cremas de frutos secos como: cacahuetes, almendras, anacardos, avellanas, nueces, pistacho, etc. </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01.1.8.5   K</w:t>
      </w:r>
      <w:r w:rsidRPr="00D51574">
        <w:rPr>
          <w:rFonts w:ascii="Arial" w:hAnsi="Arial" w:cs="Arial"/>
          <w:i/>
          <w:color w:val="000000" w:themeColor="text1"/>
          <w:spacing w:val="-2"/>
          <w:szCs w:val="22"/>
          <w:lang w:val="es-ES_tradnl"/>
        </w:rPr>
        <w:tab/>
        <w:t xml:space="preserve">CHOCOLATE, CACAO Y PRODUCTOS A BASE DE CACAO.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Chocolate en tableta con leche, fondant, con almendras, arroz inflado...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Sucedáneos de chocolate en tabletas.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Trufas de chocolate, bombones y chocolatinas rellenas y sin rellenar.</w:t>
      </w:r>
    </w:p>
    <w:p w:rsidR="00D51574" w:rsidRPr="00D51574" w:rsidRDefault="00D51574" w:rsidP="00D51574">
      <w:pPr>
        <w:keepLines/>
        <w:ind w:left="2129" w:hanging="360"/>
        <w:jc w:val="both"/>
        <w:rPr>
          <w:rFonts w:ascii="Arial" w:eastAsiaTheme="minorEastAsia" w:hAnsi="Arial" w:cs="Arial"/>
          <w:b/>
          <w:bCs/>
          <w:color w:val="000000" w:themeColor="text1"/>
          <w:szCs w:val="22"/>
          <w:u w:val="single"/>
        </w:rPr>
      </w:pPr>
      <w:r w:rsidRPr="00D51574">
        <w:rPr>
          <w:rFonts w:ascii="Arial" w:eastAsiaTheme="minorEastAsia" w:hAnsi="Arial" w:cs="Arial"/>
          <w:color w:val="000000" w:themeColor="text1"/>
          <w:szCs w:val="22"/>
        </w:rPr>
        <w:t>Golosinas, conguitos, Kit-</w:t>
      </w:r>
      <w:proofErr w:type="spellStart"/>
      <w:r w:rsidRPr="00D51574">
        <w:rPr>
          <w:rFonts w:ascii="Arial" w:eastAsiaTheme="minorEastAsia" w:hAnsi="Arial" w:cs="Arial"/>
          <w:color w:val="000000" w:themeColor="text1"/>
          <w:szCs w:val="22"/>
        </w:rPr>
        <w:t>Kat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Kinder</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lacasitos</w:t>
      </w:r>
      <w:proofErr w:type="spellEnd"/>
      <w:r w:rsidRPr="00D51574">
        <w:rPr>
          <w:rFonts w:ascii="Arial" w:eastAsiaTheme="minorEastAsia" w:hAnsi="Arial" w:cs="Arial"/>
          <w:color w:val="000000" w:themeColor="text1"/>
          <w:szCs w:val="22"/>
        </w:rPr>
        <w:t>, pasas o almendras cubiertas de chocolate.</w:t>
      </w:r>
    </w:p>
    <w:p w:rsidR="00D51574" w:rsidRPr="00D51574" w:rsidRDefault="00D51574" w:rsidP="00D51574">
      <w:pPr>
        <w:keepLines/>
        <w:ind w:left="2129" w:hanging="360"/>
        <w:jc w:val="both"/>
        <w:rPr>
          <w:rFonts w:ascii="Arial" w:eastAsiaTheme="minorEastAsia" w:hAnsi="Arial" w:cs="Arial"/>
          <w:b/>
          <w:color w:val="000000" w:themeColor="text1"/>
          <w:szCs w:val="22"/>
          <w:u w:val="single"/>
          <w:lang w:val="es-ES_tradnl"/>
        </w:rPr>
      </w:pPr>
      <w:r w:rsidRPr="00D51574">
        <w:rPr>
          <w:rFonts w:ascii="Arial" w:eastAsiaTheme="minorEastAsia" w:hAnsi="Arial" w:cs="Arial"/>
          <w:color w:val="000000" w:themeColor="text1"/>
          <w:szCs w:val="22"/>
          <w:lang w:val="es-ES_tradnl"/>
        </w:rPr>
        <w:t>Ingredientes culinarios y preparaciones para postres conteniendo al menos el 50% de cacao; cremas de cacao, sirope de chocolate.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Turrón de chocolate (tipo </w:t>
      </w:r>
      <w:proofErr w:type="spellStart"/>
      <w:r w:rsidRPr="00D51574">
        <w:rPr>
          <w:rFonts w:ascii="Arial" w:eastAsiaTheme="minorEastAsia" w:hAnsi="Arial" w:cs="Arial"/>
          <w:color w:val="000000" w:themeColor="text1"/>
          <w:szCs w:val="22"/>
        </w:rPr>
        <w:t>Suchard</w:t>
      </w:r>
      <w:proofErr w:type="spellEnd"/>
      <w:r w:rsidRPr="00D51574">
        <w:rPr>
          <w:rFonts w:ascii="Arial" w:eastAsiaTheme="minorEastAsia" w:hAnsi="Arial" w:cs="Arial"/>
          <w:color w:val="000000" w:themeColor="text1"/>
          <w:szCs w:val="22"/>
        </w:rPr>
        <w:t xml:space="preserve"> o de almendras).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Cacao y chocolate en polvo, azucarado o no (</w:t>
      </w:r>
      <w:proofErr w:type="spellStart"/>
      <w:r w:rsidRPr="00D51574">
        <w:rPr>
          <w:rFonts w:ascii="Arial" w:eastAsiaTheme="minorEastAsia" w:hAnsi="Arial" w:cs="Arial"/>
          <w:color w:val="000000" w:themeColor="text1"/>
          <w:szCs w:val="22"/>
          <w:lang w:val="es-ES_tradnl"/>
        </w:rPr>
        <w:t>Nesquik</w:t>
      </w:r>
      <w:proofErr w:type="spellEnd"/>
      <w:r w:rsidRPr="00D51574">
        <w:rPr>
          <w:rFonts w:ascii="Arial" w:eastAsiaTheme="minorEastAsia" w:hAnsi="Arial" w:cs="Arial"/>
          <w:color w:val="000000" w:themeColor="text1"/>
          <w:szCs w:val="22"/>
          <w:lang w:val="es-ES_tradnl"/>
        </w:rPr>
        <w:t>, Cola-Cao...).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chocolate en barras o tabletas</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Alimentos a base de cacao y preparaciones para postres a base de cacao.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Cremas y productos para untar a base de chocolate y cacao.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Sirope de chocolate. </w:t>
      </w:r>
    </w:p>
    <w:p w:rsidR="00D51574" w:rsidRPr="00D51574" w:rsidRDefault="00D51574" w:rsidP="00D51574">
      <w:pPr>
        <w:keepNext/>
        <w:tabs>
          <w:tab w:val="left" w:pos="993"/>
        </w:tabs>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Chocolate a la taza ya preparado en </w:t>
      </w:r>
      <w:proofErr w:type="spellStart"/>
      <w:r w:rsidRPr="00D51574">
        <w:rPr>
          <w:rFonts w:ascii="Arial" w:eastAsiaTheme="minorEastAsia" w:hAnsi="Arial" w:cs="Arial"/>
          <w:color w:val="000000" w:themeColor="text1"/>
          <w:szCs w:val="22"/>
        </w:rPr>
        <w:t>brick</w:t>
      </w:r>
      <w:proofErr w:type="spellEnd"/>
      <w:r w:rsidRPr="00D51574">
        <w:rPr>
          <w:rFonts w:ascii="Arial" w:eastAsiaTheme="minorEastAsia" w:hAnsi="Arial" w:cs="Arial"/>
          <w:color w:val="000000" w:themeColor="text1"/>
          <w:szCs w:val="22"/>
        </w:rPr>
        <w:t xml:space="preserve"> (01.2.4.0).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Batido de chocolate (01.2.4.0).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Batido de cacao, tipo </w:t>
      </w:r>
      <w:proofErr w:type="spellStart"/>
      <w:r w:rsidRPr="00D51574">
        <w:rPr>
          <w:rFonts w:ascii="Arial" w:eastAsiaTheme="minorEastAsia" w:hAnsi="Arial" w:cs="Arial"/>
          <w:color w:val="000000" w:themeColor="text1"/>
          <w:szCs w:val="22"/>
        </w:rPr>
        <w:t>Cacaolat</w:t>
      </w:r>
      <w:proofErr w:type="spellEnd"/>
      <w:r w:rsidRPr="00D51574">
        <w:rPr>
          <w:rFonts w:ascii="Arial" w:eastAsiaTheme="minorEastAsia" w:hAnsi="Arial" w:cs="Arial"/>
          <w:color w:val="000000" w:themeColor="text1"/>
          <w:szCs w:val="22"/>
        </w:rPr>
        <w:t>. (01.2.4.0).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 de chocolate, tipo Choco-</w:t>
      </w:r>
      <w:proofErr w:type="spellStart"/>
      <w:r w:rsidRPr="00D51574">
        <w:rPr>
          <w:rFonts w:ascii="Arial" w:eastAsiaTheme="minorEastAsia" w:hAnsi="Arial" w:cs="Arial"/>
          <w:color w:val="000000" w:themeColor="text1"/>
          <w:szCs w:val="22"/>
        </w:rPr>
        <w:t>latte</w:t>
      </w:r>
      <w:proofErr w:type="spellEnd"/>
      <w:r w:rsidRPr="00D51574">
        <w:rPr>
          <w:rFonts w:ascii="Arial" w:eastAsiaTheme="minorEastAsia" w:hAnsi="Arial" w:cs="Arial"/>
          <w:color w:val="000000" w:themeColor="text1"/>
          <w:szCs w:val="22"/>
        </w:rPr>
        <w:t>. (01.2.4.0).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01.1.8.6   L</w:t>
      </w:r>
      <w:r w:rsidRPr="00D51574">
        <w:rPr>
          <w:rFonts w:ascii="Arial" w:hAnsi="Arial" w:cs="Arial"/>
          <w:i/>
          <w:color w:val="000000" w:themeColor="text1"/>
          <w:spacing w:val="-2"/>
          <w:szCs w:val="22"/>
          <w:lang w:val="es-ES_tradnl"/>
        </w:rPr>
        <w:tab/>
        <w:t>HELADOS Y HIELO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Helados de todo tipo, polos y tartas heladas.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Granizados de sabores.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Flash (líquido de sabores congelados o para congelar).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Yogur helado.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Cubitos de hielo para bebidas.</w:t>
      </w:r>
    </w:p>
    <w:p w:rsidR="00D51574" w:rsidRPr="00D51574" w:rsidRDefault="00D51574" w:rsidP="00D51574">
      <w:pPr>
        <w:keepLines/>
        <w:ind w:left="2129"/>
        <w:jc w:val="both"/>
        <w:rPr>
          <w:rFonts w:ascii="Arial" w:eastAsiaTheme="minorEastAsia" w:hAnsi="Arial" w:cs="Arial"/>
          <w:szCs w:val="22"/>
          <w:lang w:val="es-ES_tradnl"/>
        </w:rPr>
      </w:pPr>
      <w:r w:rsidRPr="00D51574">
        <w:rPr>
          <w:rFonts w:ascii="Arial" w:eastAsiaTheme="minorEastAsia" w:hAnsi="Arial" w:cs="Arial"/>
          <w:szCs w:val="22"/>
          <w:u w:val="single"/>
          <w:lang w:val="es-ES_tradnl"/>
        </w:rPr>
        <w:t>Nota</w:t>
      </w:r>
      <w:r w:rsidRPr="00D51574">
        <w:rPr>
          <w:rFonts w:ascii="Arial" w:eastAsiaTheme="minorEastAsia" w:hAnsi="Arial" w:cs="Arial"/>
          <w:szCs w:val="22"/>
          <w:lang w:val="es-ES_tradnl"/>
        </w:rPr>
        <w:t>: A partir de 2024 la cantidad física de los helados se recoge en litros.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01.1.8.9</w:t>
      </w:r>
      <w:r w:rsidRPr="00D51574">
        <w:rPr>
          <w:rFonts w:ascii="Arial" w:hAnsi="Arial" w:cs="Arial"/>
          <w:i/>
          <w:color w:val="000000" w:themeColor="text1"/>
          <w:spacing w:val="-2"/>
          <w:szCs w:val="22"/>
          <w:lang w:val="es-ES_tradnl"/>
        </w:rPr>
        <w:tab/>
        <w:t>OTROS PRODUCTOS DE CONFITERÍA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Caramelos, chicles, </w:t>
      </w:r>
      <w:proofErr w:type="spellStart"/>
      <w:r w:rsidRPr="00D51574">
        <w:rPr>
          <w:rFonts w:ascii="Arial" w:eastAsiaTheme="minorEastAsia" w:hAnsi="Arial" w:cs="Arial"/>
          <w:color w:val="000000" w:themeColor="text1"/>
          <w:szCs w:val="22"/>
          <w:lang w:val="es-ES_tradnl"/>
        </w:rPr>
        <w:t>gominolas</w:t>
      </w:r>
      <w:proofErr w:type="spellEnd"/>
      <w:r w:rsidRPr="00D51574">
        <w:rPr>
          <w:rFonts w:ascii="Arial" w:eastAsiaTheme="minorEastAsia" w:hAnsi="Arial" w:cs="Arial"/>
          <w:color w:val="000000" w:themeColor="text1"/>
          <w:szCs w:val="22"/>
          <w:lang w:val="es-ES_tradnl"/>
        </w:rPr>
        <w:t xml:space="preserve">, chuches, regaliz, nubes con chocolate y otras golosinas.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Turrones de todo tipo (excepto de chocolate), mazapanes, guirlaches, polvorones, mantecados, alfajores, pan de higo…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Peladillas, garrapiñadas, almendras confitadas, nueces confitadas, avellanas y otros confitados tales como: frutas escarchadas, frutas de Aragón (frutas escarchadas cubiertas de chocolate).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Dátiles glaseados.</w:t>
      </w:r>
    </w:p>
    <w:p w:rsidR="00D51574" w:rsidRPr="00D51574" w:rsidRDefault="00D51574" w:rsidP="00D51574">
      <w:pPr>
        <w:keepNext/>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Next/>
        <w:numPr>
          <w:ilvl w:val="0"/>
          <w:numId w:val="40"/>
        </w:numPr>
        <w:tabs>
          <w:tab w:val="left" w:pos="993"/>
        </w:tabs>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Confitería basada en cacao o chocolate, como el turrón de chocolate (01.1.8.5).</w:t>
      </w:r>
    </w:p>
    <w:p w:rsidR="00D51574" w:rsidRPr="00D51574" w:rsidRDefault="00D51574" w:rsidP="00D51574">
      <w:pPr>
        <w:tabs>
          <w:tab w:val="left" w:pos="993"/>
        </w:tabs>
        <w:jc w:val="both"/>
        <w:outlineLvl w:val="0"/>
        <w:rPr>
          <w:rFonts w:ascii="Arial" w:eastAsiaTheme="minorEastAsia" w:hAnsi="Arial" w:cs="Arial"/>
          <w:i/>
          <w:color w:val="000000" w:themeColor="text1"/>
          <w:szCs w:val="22"/>
        </w:rPr>
      </w:pPr>
    </w:p>
    <w:p w:rsidR="00D51574" w:rsidRPr="00D51574" w:rsidRDefault="00D51574" w:rsidP="00D51574">
      <w:pPr>
        <w:tabs>
          <w:tab w:val="left" w:pos="993"/>
        </w:tabs>
        <w:ind w:left="2127"/>
        <w:jc w:val="both"/>
        <w:outlineLvl w:val="0"/>
        <w:rPr>
          <w:rFonts w:ascii="Arial" w:eastAsiaTheme="minorEastAsia" w:hAnsi="Arial" w:cs="Arial"/>
          <w:i/>
          <w:color w:val="000000" w:themeColor="text1"/>
          <w:szCs w:val="22"/>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01.1.9                </w:t>
      </w:r>
      <w:r w:rsidRPr="00D51574">
        <w:rPr>
          <w:rFonts w:ascii="Arial" w:hAnsi="Arial" w:cs="Arial"/>
          <w:b/>
          <w:color w:val="000000" w:themeColor="text1"/>
          <w:spacing w:val="-2"/>
          <w:szCs w:val="22"/>
          <w:lang w:val="es-ES_tradnl"/>
        </w:rPr>
        <w:tab/>
        <w:t>PRODUCTOS ALIMENTICIOS NO COMPRENDIDOS ANTERIORMENTE</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Sal, especias (pimienta, pimiento, jengibre, etc.), hierbas culinarias (perejil, romero, tomillo,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Salsas, condimentos, aderezos (mostaza, mayonesa, salsa de tomate, salsa de soja, etc.), vinagre.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Levadura, levadura de panadero, preparaciones para postres, sopas, caldos, ingredientes culinarios,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Alimentos para bebés.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Postres a base de leche (01.1.4.7).</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de soja (01.1.4.4).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Sucedáneos artificiales del azúcar (01.1.8.2).</w:t>
      </w:r>
    </w:p>
    <w:p w:rsidR="00D51574" w:rsidRPr="00D51574" w:rsidRDefault="00D51574" w:rsidP="00D51574">
      <w:pPr>
        <w:keepLines/>
        <w:tabs>
          <w:tab w:val="left" w:pos="1757"/>
        </w:tab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Preparaciones para postres a base de cacao (01.1.8.5).</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01.1.9.1</w:t>
      </w:r>
      <w:r w:rsidRPr="00D51574">
        <w:rPr>
          <w:rFonts w:ascii="Arial" w:hAnsi="Arial" w:cs="Arial"/>
          <w:i/>
          <w:color w:val="000000" w:themeColor="text1"/>
          <w:spacing w:val="-2"/>
          <w:szCs w:val="22"/>
          <w:lang w:val="es-ES_tradnl"/>
        </w:rPr>
        <w:tab/>
      </w:r>
      <w:r w:rsidRPr="00D51574">
        <w:rPr>
          <w:rFonts w:ascii="Arial" w:hAnsi="Arial" w:cs="Arial"/>
          <w:i/>
          <w:color w:val="000000" w:themeColor="text1"/>
          <w:spacing w:val="-2"/>
          <w:szCs w:val="22"/>
          <w:lang w:val="es-ES_tradnl"/>
        </w:rPr>
        <w:tab/>
        <w:t xml:space="preserve">COMIDAS PREPARADAS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Next/>
        <w:keepLines/>
        <w:spacing w:after="120"/>
        <w:ind w:left="2127" w:hanging="1758"/>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t xml:space="preserve">Comidas listas para ser consumidas (conservas, alimentos o comidas preparadas en el día o </w:t>
      </w:r>
      <w:r w:rsidRPr="00D51574">
        <w:rPr>
          <w:rFonts w:ascii="Arial" w:hAnsi="Arial" w:cs="Arial"/>
          <w:b/>
          <w:color w:val="000000" w:themeColor="text1"/>
          <w:spacing w:val="-2"/>
          <w:szCs w:val="22"/>
          <w:lang w:val="es-ES_tradnl"/>
        </w:rPr>
        <w:t>congeladas</w:t>
      </w:r>
      <w:r w:rsidRPr="00D51574">
        <w:rPr>
          <w:rFonts w:ascii="Arial" w:hAnsi="Arial" w:cs="Arial"/>
          <w:color w:val="000000" w:themeColor="text1"/>
          <w:spacing w:val="-2"/>
          <w:szCs w:val="22"/>
          <w:lang w:val="es-ES_tradnl"/>
        </w:rPr>
        <w:t>), con independencia de la composición. Se clasifican en esta categoría cuando el precio solo cubre el coste del producto, es decir, compradas en un supermercado y no adquiridas en casas de "comidas preparadas", bares o restaurantes.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Sándwiches o bocadillos adquiridos en supermercados o tiendas de alimentación listas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Quiches y pizzas completas, frescas y congeladas, con cualquier relleno.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Cocas saladas.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Roscas de jamón y queso.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Pollos asados, empanadas, agujas, hornazos y empanadillas de carnes para el consumo directo.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Empanadas de pescado, agujas de pescado directas para consumir, pasteles de pescado (p. ej.: pastel de cabracho), sushi o ceviche listo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Empanadas con cualquier relleno.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Croquetas de carne, pescado, queso u hortalizas (hongos...) listas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Hojaldritos salados. Rollitos de primavera listos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Huevos rellenos listos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Humus y guacamole.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Torreznos, oreja y morros fritos.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pescado o carne (albóndigas con guisantes, callos, merluza en salsa verde, perdices estofadas, callos preparados…).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Caldos, cremas y purés (caldo tipo Aneto, sopas, crema de calabaza, crema de calabacín, crema de </w:t>
      </w:r>
      <w:proofErr w:type="spellStart"/>
      <w:r w:rsidRPr="00D51574">
        <w:rPr>
          <w:rFonts w:ascii="Arial" w:eastAsiaTheme="minorEastAsia" w:hAnsi="Arial" w:cs="Arial"/>
          <w:color w:val="000000" w:themeColor="text1"/>
          <w:szCs w:val="22"/>
          <w:lang w:val="es-ES_tradnl"/>
        </w:rPr>
        <w:t>boletus</w:t>
      </w:r>
      <w:proofErr w:type="spellEnd"/>
      <w:r w:rsidRPr="00D51574">
        <w:rPr>
          <w:rFonts w:ascii="Arial" w:eastAsiaTheme="minorEastAsia" w:hAnsi="Arial" w:cs="Arial"/>
          <w:color w:val="000000" w:themeColor="text1"/>
          <w:szCs w:val="22"/>
          <w:lang w:val="es-ES_tradnl"/>
        </w:rPr>
        <w:t>, puré de patatas…).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preparados a base de hortalizas y/o legumbres (ensaladilla, menestra de verduras, ensaladilla rusa, fabada litoral, gazpacho, salmorejo, pisto, tortilla preparada...) y listos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Ensaladas preparadas a base de mezcla de lechuga, verduras, picatostes, queso, atún…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Arroz preparado listo para consumir, vasitos de arroz tipo Brillante.</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Quinoa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precocida</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Cuscús o pasta comprada ya cocinada, como unos canelones, para el consumo directo que solo necesite calentar.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Ensaladas de pasta listas para consumir.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YATEKOMO, YAKISOBA (son fideos orientales de harina).</w:t>
      </w:r>
    </w:p>
    <w:p w:rsidR="00D51574" w:rsidRPr="00D51574" w:rsidRDefault="00D51574" w:rsidP="00D51574">
      <w:pPr>
        <w:keepNext/>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Sándwiches adquiridos en cafés y bares y los adquiridos en máquinas automáticas (11.1.1.6).</w:t>
      </w:r>
    </w:p>
    <w:p w:rsidR="00D51574" w:rsidRPr="00D51574" w:rsidRDefault="00D51574" w:rsidP="00D51574">
      <w:pPr>
        <w:keepLines/>
        <w:ind w:left="2129" w:hanging="360"/>
        <w:jc w:val="both"/>
        <w:rPr>
          <w:rFonts w:ascii="Arial" w:hAnsi="Arial" w:cs="Arial"/>
          <w:color w:val="000000" w:themeColor="text1"/>
          <w:spacing w:val="-2"/>
          <w:szCs w:val="22"/>
        </w:rPr>
      </w:pPr>
      <w:r w:rsidRPr="00D51574">
        <w:rPr>
          <w:rFonts w:ascii="Arial" w:hAnsi="Arial" w:cs="Arial"/>
          <w:color w:val="000000" w:themeColor="text1"/>
          <w:spacing w:val="-2"/>
          <w:szCs w:val="22"/>
        </w:rPr>
        <w:t xml:space="preserve">Las preparaciones que incluyen varios ingredientes pero no están listas para consumir sino que se utilizan como base para la preparación de comidas. Preparaciones de carne (01.1.2.9), pescado (01.1.3.4) o verduras (01.1.7.D).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Pastillas o polvos para caldos y sopas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de panadería, tartas (01.1.1.4).</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01.1.9.2</w:t>
      </w:r>
      <w:r w:rsidRPr="00D51574">
        <w:rPr>
          <w:rFonts w:ascii="Arial" w:hAnsi="Arial" w:cs="Arial"/>
          <w:i/>
          <w:color w:val="000000" w:themeColor="text1"/>
          <w:spacing w:val="-2"/>
          <w:szCs w:val="22"/>
          <w:lang w:val="es-ES_tradnl"/>
        </w:rPr>
        <w:tab/>
        <w:t>ALIMENTOS PARA BEBÉ</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spacing w:after="120"/>
        <w:ind w:left="2126"/>
        <w:jc w:val="both"/>
        <w:rPr>
          <w:rFonts w:ascii="Arial" w:hAnsi="Arial" w:cs="Arial"/>
          <w:i/>
          <w:iCs/>
          <w:color w:val="000000" w:themeColor="text1"/>
          <w:spacing w:val="-2"/>
          <w:szCs w:val="22"/>
        </w:rPr>
      </w:pPr>
      <w:r w:rsidRPr="00D51574">
        <w:rPr>
          <w:rFonts w:ascii="Arial" w:hAnsi="Arial" w:cs="Arial"/>
          <w:i/>
          <w:iCs/>
          <w:color w:val="000000" w:themeColor="text1"/>
          <w:spacing w:val="-2"/>
          <w:szCs w:val="22"/>
        </w:rPr>
        <w:t xml:space="preserve">Se </w:t>
      </w:r>
      <w:r w:rsidRPr="00D51574">
        <w:rPr>
          <w:rFonts w:ascii="Arial" w:hAnsi="Arial" w:cs="Arial"/>
          <w:i/>
          <w:iCs/>
          <w:color w:val="000000" w:themeColor="text1"/>
          <w:spacing w:val="-2"/>
          <w:szCs w:val="22"/>
          <w:u w:val="single"/>
        </w:rPr>
        <w:t>incluyen</w:t>
      </w:r>
      <w:r w:rsidRPr="00D51574">
        <w:rPr>
          <w:rFonts w:ascii="Arial" w:hAnsi="Arial" w:cs="Arial"/>
          <w:i/>
          <w:iCs/>
          <w:color w:val="000000" w:themeColor="text1"/>
          <w:spacing w:val="-2"/>
          <w:szCs w:val="22"/>
        </w:rPr>
        <w:t xml:space="preserve"> en general todos los alimentos para bebés independientemente de su contenido y composición.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para bebés líquida o en polvo, leche de crecimiento, leche de cereales para bebés.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Leche con cereales.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Alimentos para bebé preparados a base de carne, pescado, fruta, hortalizas, legumbres o patatas.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Alimentos para bebé que contienen cacao.</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01.1.9.3</w:t>
      </w:r>
      <w:r w:rsidRPr="00D51574">
        <w:rPr>
          <w:rFonts w:ascii="Arial" w:hAnsi="Arial" w:cs="Arial"/>
          <w:i/>
          <w:color w:val="000000" w:themeColor="text1"/>
          <w:spacing w:val="-2"/>
          <w:szCs w:val="22"/>
          <w:lang w:val="es-ES_tradnl"/>
        </w:rPr>
        <w:tab/>
        <w:t>SAL, CONDIMENTOS Y SALSAS.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Sal, salsas y condimentos (mahonesa, salsa de tomate frito, kétchup, mostaza, vinagre, tabasco, salsa de soja, aderezo de limón, sucedáneos de condimentos, </w:t>
      </w:r>
      <w:proofErr w:type="spellStart"/>
      <w:r w:rsidRPr="00D51574">
        <w:rPr>
          <w:rFonts w:ascii="Arial" w:eastAsiaTheme="minorEastAsia" w:hAnsi="Arial" w:cs="Arial"/>
          <w:color w:val="000000" w:themeColor="text1"/>
          <w:szCs w:val="22"/>
        </w:rPr>
        <w:t>tahini</w:t>
      </w:r>
      <w:proofErr w:type="spellEnd"/>
      <w:r w:rsidRPr="00D51574">
        <w:rPr>
          <w:rFonts w:ascii="Arial" w:eastAsiaTheme="minorEastAsia" w:hAnsi="Arial" w:cs="Arial"/>
          <w:color w:val="000000" w:themeColor="text1"/>
          <w:szCs w:val="22"/>
        </w:rPr>
        <w:t>, crema agria…)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de coco para cocinar.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de coco para beber (01.1.4.4).</w:t>
      </w:r>
    </w:p>
    <w:p w:rsidR="00D51574" w:rsidRPr="00D51574" w:rsidRDefault="00D51574" w:rsidP="00D51574">
      <w:pPr>
        <w:keepNext/>
        <w:tabs>
          <w:tab w:val="left" w:pos="993"/>
        </w:tabs>
        <w:jc w:val="both"/>
        <w:rPr>
          <w:rFonts w:ascii="Arial" w:eastAsiaTheme="minorEastAsia" w:hAnsi="Arial" w:cs="Arial"/>
          <w:color w:val="000000" w:themeColor="text1"/>
          <w:szCs w:val="22"/>
        </w:rPr>
      </w:pPr>
    </w:p>
    <w:p w:rsidR="00D51574" w:rsidRPr="00D51574" w:rsidRDefault="00D51574" w:rsidP="00D51574">
      <w:pPr>
        <w:keepNext/>
        <w:tabs>
          <w:tab w:val="left" w:pos="993"/>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01.1.9.4</w:t>
      </w:r>
      <w:r w:rsidRPr="00D51574">
        <w:rPr>
          <w:rFonts w:ascii="Arial" w:hAnsi="Arial" w:cs="Arial"/>
          <w:i/>
          <w:color w:val="000000" w:themeColor="text1"/>
          <w:spacing w:val="-2"/>
          <w:szCs w:val="22"/>
          <w:lang w:val="es-ES_tradnl"/>
        </w:rPr>
        <w:tab/>
        <w:t>ESPECIAS, HIERBAS CULINARIAS Y SEMILLAS.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Pimienta, vainilla, canela, pimentón, azafrán, guindilla, comino, jengibre (en polvo),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Algas marinas (si se utilizan como especias).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Hierbas culinarias (estragón, orégano, tomillo, laurel, romero, eneldo, perejil, cilantro, hierbabuena, sésamo, albahaca…), tanto frescas como secas.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Preparados de varias especias para confeccionar gin-tonics, pudiendo contener algún fruto seco.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Semillas de amapola, sésamo, linaza, etc.</w:t>
      </w:r>
    </w:p>
    <w:p w:rsidR="00D51574" w:rsidRPr="00D51574" w:rsidRDefault="00D51574" w:rsidP="00D51574">
      <w:pPr>
        <w:keepNext/>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Algas marinas no utilizadas como especias (01.1.7.1 si son frescas, 01.1.7.9 si son secas).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Aceites vegetales (01.1.5.1).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Semillas para plantar (09.3.1.2).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01.1.9.9</w:t>
      </w:r>
      <w:r w:rsidRPr="00D51574">
        <w:rPr>
          <w:rFonts w:ascii="Arial" w:hAnsi="Arial" w:cs="Arial"/>
          <w:i/>
          <w:color w:val="000000" w:themeColor="text1"/>
          <w:spacing w:val="-2"/>
          <w:szCs w:val="22"/>
          <w:lang w:val="es-ES_tradnl"/>
        </w:rPr>
        <w:tab/>
        <w:t>OTROS PRODUCTOS ALIMENTICIOS NO DECLARADOS ANTERIORMENTE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sopas, caldos y cremas de carne, ave, pescado, verduras, legumbres, con fideos…, deshidratados</w:t>
      </w:r>
      <w:r w:rsidRPr="00D51574">
        <w:rPr>
          <w:rFonts w:ascii="Arial" w:eastAsiaTheme="minorEastAsia" w:hAnsi="Arial" w:cs="Arial"/>
          <w:b/>
          <w:color w:val="000000" w:themeColor="text1"/>
          <w:szCs w:val="22"/>
          <w:lang w:val="es-ES_tradnl"/>
        </w:rPr>
        <w:t>,</w:t>
      </w:r>
      <w:r w:rsidRPr="00D51574">
        <w:rPr>
          <w:rFonts w:ascii="Arial" w:eastAsiaTheme="minorEastAsia" w:hAnsi="Arial" w:cs="Arial"/>
          <w:color w:val="000000" w:themeColor="text1"/>
          <w:szCs w:val="22"/>
          <w:lang w:val="es-ES_tradnl"/>
        </w:rPr>
        <w:t xml:space="preserve"> en polvo, en pastillas o no listo para consumir.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Preparado "directo al horno".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y gelatinas de carne.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Ingredientes culinarios y preparados para postres conteniendo menos del 50% de cacao.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de fruta para postres, gelatinas en polvo, polvos para tartas, polvos para chantilly, polvos para natillas y flanes; levaduras, frescas, secas, naturales o artificiales.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Agua de azahar con fines culinarios.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Dátiles con beicon sin freír.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caramelo, caramelo líquido.</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Lápices pasteleros tipo "Dr. </w:t>
      </w:r>
      <w:proofErr w:type="spellStart"/>
      <w:r w:rsidRPr="00D51574">
        <w:rPr>
          <w:rFonts w:ascii="Arial" w:eastAsiaTheme="minorEastAsia" w:hAnsi="Arial" w:cs="Arial"/>
          <w:color w:val="000000" w:themeColor="text1"/>
          <w:szCs w:val="22"/>
        </w:rPr>
        <w:t>Oetker</w:t>
      </w:r>
      <w:proofErr w:type="spellEnd"/>
      <w:r w:rsidRPr="00D51574">
        <w:rPr>
          <w:rFonts w:ascii="Arial" w:eastAsiaTheme="minorEastAsia" w:hAnsi="Arial" w:cs="Arial"/>
          <w:color w:val="000000" w:themeColor="text1"/>
          <w:szCs w:val="22"/>
        </w:rPr>
        <w:t xml:space="preserve">" para decorar postres.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Colorantes de pastelería.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Jalea real, Omega-3, etc.</w:t>
      </w:r>
    </w:p>
    <w:p w:rsidR="00D51574" w:rsidRPr="00D51574" w:rsidRDefault="00D51574" w:rsidP="00D51574">
      <w:pPr>
        <w:keepNext/>
        <w:keepLines/>
        <w:tabs>
          <w:tab w:val="left" w:pos="1757"/>
          <w:tab w:val="num" w:pos="2115"/>
        </w:tabs>
        <w:ind w:left="2127"/>
        <w:jc w:val="both"/>
        <w:rPr>
          <w:rFonts w:ascii="Arial" w:hAnsi="Arial" w:cs="Arial"/>
          <w:color w:val="000000" w:themeColor="text1"/>
          <w:spacing w:val="-2"/>
          <w:szCs w:val="22"/>
          <w:u w:val="single"/>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alimentos para bebé (01.1.9.2).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arce (01.1.8.2).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chocolate (01.1.8.5).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Sirope de fresa y de otras frutas (01.1.8.3).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para la preparación de bebidas basados en frutas (01.2.1.0).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culinarios y preparados para postres conteniendo al menos el 50% de cacao (01.1.8.5).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Caldos, cremas, etc. </w:t>
      </w:r>
      <w:proofErr w:type="gramStart"/>
      <w:r w:rsidRPr="00D51574">
        <w:rPr>
          <w:rFonts w:ascii="Arial" w:eastAsiaTheme="minorEastAsia" w:hAnsi="Arial" w:cs="Arial"/>
          <w:color w:val="000000" w:themeColor="text1"/>
          <w:szCs w:val="22"/>
          <w:lang w:val="es-ES_tradnl"/>
        </w:rPr>
        <w:t>listos</w:t>
      </w:r>
      <w:proofErr w:type="gramEnd"/>
      <w:r w:rsidRPr="00D51574">
        <w:rPr>
          <w:rFonts w:ascii="Arial" w:eastAsiaTheme="minorEastAsia" w:hAnsi="Arial" w:cs="Arial"/>
          <w:color w:val="000000" w:themeColor="text1"/>
          <w:szCs w:val="22"/>
          <w:lang w:val="es-ES_tradnl"/>
        </w:rPr>
        <w:t xml:space="preserve"> para consumir (0.1.1.9.1).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1"/>
          <w:numId w:val="100"/>
        </w:numPr>
        <w:spacing w:after="120"/>
        <w:jc w:val="both"/>
        <w:outlineLvl w:val="0"/>
        <w:rPr>
          <w:rFonts w:ascii="Arial" w:hAnsi="Arial" w:cs="Arial"/>
          <w:b/>
          <w:color w:val="000000"/>
          <w:spacing w:val="-2"/>
          <w:szCs w:val="22"/>
          <w:lang w:val="es-ES_tradnl"/>
        </w:rPr>
      </w:pPr>
      <w:r w:rsidRPr="00D51574">
        <w:rPr>
          <w:rFonts w:ascii="Arial" w:hAnsi="Arial" w:cs="Arial"/>
          <w:b/>
          <w:color w:val="000000"/>
          <w:spacing w:val="-2"/>
          <w:szCs w:val="22"/>
          <w:lang w:val="es-ES_tradnl"/>
        </w:rPr>
        <w:t>BEBIDAS NO ALCOHÓLICAS</w:t>
      </w:r>
    </w:p>
    <w:p w:rsidR="00D51574" w:rsidRPr="00D51574" w:rsidRDefault="00D51574" w:rsidP="00D51574">
      <w:pPr>
        <w:keepNext/>
        <w:keepLines/>
        <w:ind w:left="2124"/>
        <w:jc w:val="both"/>
        <w:rPr>
          <w:rFonts w:ascii="Arial" w:hAnsi="Arial" w:cs="Arial"/>
          <w:color w:val="000000" w:themeColor="text1"/>
          <w:spacing w:val="-2"/>
          <w:szCs w:val="22"/>
        </w:rPr>
      </w:pPr>
      <w:r w:rsidRPr="00D51574">
        <w:rPr>
          <w:rFonts w:ascii="Arial" w:hAnsi="Arial" w:cs="Arial"/>
          <w:color w:val="000000" w:themeColor="text1"/>
          <w:spacing w:val="-2"/>
          <w:szCs w:val="22"/>
        </w:rPr>
        <w:t>Bebidas no alcohólicas generalmente compradas para ser consumidas en el domicilio.</w:t>
      </w:r>
    </w:p>
    <w:p w:rsidR="00D51574" w:rsidRPr="00D51574" w:rsidRDefault="00D51574" w:rsidP="00D51574">
      <w:pPr>
        <w:keepNext/>
        <w:keepLines/>
        <w:ind w:left="2127" w:hanging="1758"/>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Bebidas no alcohólicas vendidas para ser consumidas normalmente en hoteles, restaurantes, cafés, bares, quioscos, vendedores ambulantes, distribuidoras automáticas… (Grupo 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ZUMOS DE FRUTAS Y VEGETALES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 xml:space="preserve">01.2.1.0  L             </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ZUMOS DE FRUTAS Y/O VEGETALES SIN LECHE AÑADIDA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Zumos de frutas.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Zumos de vegetales.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Concentrados para la preparación de bebidas basados en frutas y/o vegetales.</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Smoothies</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Zumo Relax </w:t>
      </w:r>
      <w:proofErr w:type="spellStart"/>
      <w:r w:rsidRPr="00D51574">
        <w:rPr>
          <w:rFonts w:ascii="Arial" w:eastAsiaTheme="minorEastAsia" w:hAnsi="Arial" w:cs="Arial"/>
          <w:color w:val="000000" w:themeColor="text1"/>
          <w:szCs w:val="22"/>
          <w:lang w:val="es-ES_tradnl"/>
        </w:rPr>
        <w:t>Lidl</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Horchata.</w:t>
      </w:r>
    </w:p>
    <w:p w:rsidR="00D51574" w:rsidRPr="00D51574" w:rsidRDefault="00D51574" w:rsidP="00D51574">
      <w:pPr>
        <w:tabs>
          <w:tab w:val="left" w:pos="993"/>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2"/>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Preparados de leche y frutas tipo BIFRUTAS (01.1.4.7). </w:t>
      </w:r>
    </w:p>
    <w:p w:rsidR="00D51574" w:rsidRPr="00D51574" w:rsidRDefault="00D51574" w:rsidP="00041247">
      <w:pPr>
        <w:numPr>
          <w:ilvl w:val="0"/>
          <w:numId w:val="12"/>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Zumos con gas (01.2.6.0).</w:t>
      </w:r>
    </w:p>
    <w:p w:rsidR="00D51574" w:rsidRPr="00D51574" w:rsidRDefault="00D51574" w:rsidP="00041247">
      <w:pPr>
        <w:numPr>
          <w:ilvl w:val="0"/>
          <w:numId w:val="12"/>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Leche de coco para beber (01.1.4.4).</w:t>
      </w:r>
    </w:p>
    <w:p w:rsidR="00D51574" w:rsidRPr="00D51574" w:rsidRDefault="00D51574" w:rsidP="00041247">
      <w:pPr>
        <w:numPr>
          <w:ilvl w:val="0"/>
          <w:numId w:val="12"/>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Leche de coco para cocinar (01.1.9.3).</w:t>
      </w:r>
    </w:p>
    <w:p w:rsidR="00D51574" w:rsidRPr="00D51574" w:rsidRDefault="00D51574" w:rsidP="00041247">
      <w:pPr>
        <w:numPr>
          <w:ilvl w:val="0"/>
          <w:numId w:val="12"/>
        </w:numPr>
        <w:tabs>
          <w:tab w:val="left" w:pos="993"/>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Bebidas de savia de abedul, aloe vera (01.2.9.0).</w:t>
      </w:r>
    </w:p>
    <w:p w:rsidR="00D51574" w:rsidRPr="00D51574" w:rsidRDefault="00D51574" w:rsidP="00D51574">
      <w:pPr>
        <w:tabs>
          <w:tab w:val="left" w:pos="993"/>
          <w:tab w:val="left" w:pos="1757"/>
        </w:tabs>
        <w:ind w:left="2127"/>
        <w:jc w:val="both"/>
        <w:rPr>
          <w:rFonts w:ascii="Arial" w:eastAsiaTheme="minorEastAsia" w:hAnsi="Arial" w:cs="Arial"/>
          <w:color w:val="000000" w:themeColor="text1"/>
          <w:szCs w:val="22"/>
        </w:rPr>
      </w:pP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CAFÉ Y SUSTITUTIVOS DEL CAFÉ</w:t>
      </w: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01.2.2.1   K           </w:t>
      </w:r>
      <w:r w:rsidRPr="00D51574">
        <w:rPr>
          <w:rFonts w:ascii="Arial" w:hAnsi="Arial" w:cs="Arial"/>
          <w:i/>
          <w:color w:val="000000" w:themeColor="text1"/>
          <w:spacing w:val="-2"/>
          <w:szCs w:val="22"/>
          <w:lang w:val="es-ES_tradnl"/>
        </w:rPr>
        <w:tab/>
        <w:t>CAFÉ, NO EN CÁPSULAS Y SUSTITUTIVOS DEL CAFÉ</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Café tanto descafeinado como no, natural, tostado, torrefacto, molido o sin moler.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Café instantáneo, café soluble, extractos, sucedáneos y esencias de cafés, sustitutos de cafés (achicoria tostada, malta tostada).</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Café en cápsulas tipo "</w:t>
      </w:r>
      <w:proofErr w:type="spellStart"/>
      <w:r w:rsidRPr="00D51574">
        <w:rPr>
          <w:rFonts w:ascii="Arial" w:eastAsiaTheme="minorEastAsia" w:hAnsi="Arial" w:cs="Arial"/>
          <w:color w:val="000000" w:themeColor="text1"/>
          <w:szCs w:val="22"/>
          <w:lang w:val="es-ES_tradnl"/>
        </w:rPr>
        <w:t>Nespresso</w:t>
      </w:r>
      <w:proofErr w:type="spellEnd"/>
      <w:r w:rsidRPr="00D51574">
        <w:rPr>
          <w:rFonts w:ascii="Arial" w:eastAsiaTheme="minorEastAsia" w:hAnsi="Arial" w:cs="Arial"/>
          <w:color w:val="000000" w:themeColor="text1"/>
          <w:szCs w:val="22"/>
          <w:lang w:val="es-ES_tradnl"/>
        </w:rPr>
        <w:t>" (01.2.2.2).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Leche aromatizada con café (01.1.4.7).</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Bebidas de café, tipo Café-</w:t>
      </w:r>
      <w:proofErr w:type="spellStart"/>
      <w:r w:rsidRPr="00D51574">
        <w:rPr>
          <w:rFonts w:ascii="Arial" w:eastAsiaTheme="minorEastAsia" w:hAnsi="Arial" w:cs="Arial"/>
          <w:color w:val="000000" w:themeColor="text1"/>
          <w:szCs w:val="22"/>
        </w:rPr>
        <w:t>latte</w:t>
      </w:r>
      <w:proofErr w:type="spellEnd"/>
      <w:r w:rsidRPr="00D51574">
        <w:rPr>
          <w:rFonts w:ascii="Arial" w:eastAsiaTheme="minorEastAsia" w:hAnsi="Arial" w:cs="Arial"/>
          <w:color w:val="000000" w:themeColor="text1"/>
          <w:szCs w:val="22"/>
        </w:rPr>
        <w:t>. (01.1.4.7).</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01.2.2.2   K        </w:t>
      </w:r>
      <w:r w:rsidRPr="00D51574">
        <w:rPr>
          <w:rFonts w:ascii="Arial" w:hAnsi="Arial" w:cs="Arial"/>
          <w:i/>
          <w:color w:val="000000" w:themeColor="text1"/>
          <w:spacing w:val="-2"/>
          <w:szCs w:val="22"/>
          <w:lang w:val="es-ES_tradnl"/>
        </w:rPr>
        <w:tab/>
        <w:t xml:space="preserve">CAFÉ EN CÁPSULAS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Next/>
        <w:keepLines/>
        <w:numPr>
          <w:ilvl w:val="0"/>
          <w:numId w:val="11"/>
        </w:numPr>
        <w:tabs>
          <w:tab w:val="left" w:pos="993"/>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Café en cápsulas (p. ej.: "</w:t>
      </w:r>
      <w:proofErr w:type="spellStart"/>
      <w:r w:rsidRPr="00D51574">
        <w:rPr>
          <w:rFonts w:ascii="Arial" w:eastAsiaTheme="minorEastAsia" w:hAnsi="Arial" w:cs="Arial"/>
          <w:color w:val="000000" w:themeColor="text1"/>
          <w:szCs w:val="22"/>
        </w:rPr>
        <w:t>Nespresso</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098" w:hanging="357"/>
        <w:jc w:val="both"/>
        <w:rPr>
          <w:rFonts w:ascii="Arial" w:eastAsiaTheme="minorEastAsia" w:hAnsi="Arial" w:cs="Arial"/>
          <w:szCs w:val="22"/>
          <w:u w:val="single"/>
          <w:lang w:val="es-ES_tradnl"/>
        </w:rPr>
      </w:pPr>
    </w:p>
    <w:p w:rsidR="00D51574" w:rsidRPr="00D51574" w:rsidRDefault="00D51574" w:rsidP="00D51574">
      <w:pPr>
        <w:keepLines/>
        <w:ind w:left="2098"/>
        <w:jc w:val="both"/>
        <w:rPr>
          <w:rFonts w:ascii="Arial" w:eastAsiaTheme="minorEastAsia" w:hAnsi="Arial" w:cs="Arial"/>
          <w:szCs w:val="22"/>
          <w:lang w:val="es-ES_tradnl"/>
        </w:rPr>
      </w:pPr>
      <w:r w:rsidRPr="00D51574">
        <w:rPr>
          <w:rFonts w:ascii="Arial" w:eastAsiaTheme="minorEastAsia" w:hAnsi="Arial" w:cs="Arial"/>
          <w:szCs w:val="22"/>
          <w:u w:val="single"/>
          <w:lang w:val="es-ES_tradnl"/>
        </w:rPr>
        <w:t>Nota</w:t>
      </w:r>
      <w:r w:rsidRPr="00D51574">
        <w:rPr>
          <w:rFonts w:ascii="Arial" w:eastAsiaTheme="minorEastAsia" w:hAnsi="Arial" w:cs="Arial"/>
          <w:szCs w:val="22"/>
          <w:lang w:val="es-ES_tradnl"/>
        </w:rPr>
        <w:t xml:space="preserve">: A partir de 2024 la cantidad física del café en cápsulas se recoge en kilogramos. </w:t>
      </w:r>
    </w:p>
    <w:p w:rsidR="00D51574" w:rsidRPr="00D51574" w:rsidRDefault="00D51574" w:rsidP="00D51574">
      <w:pPr>
        <w:tabs>
          <w:tab w:val="left" w:pos="993"/>
        </w:tabs>
        <w:jc w:val="both"/>
        <w:outlineLvl w:val="0"/>
        <w:rPr>
          <w:rFonts w:ascii="Arial" w:eastAsiaTheme="minorEastAsia" w:hAnsi="Arial" w:cs="Arial"/>
          <w:i/>
          <w:color w:val="000000" w:themeColor="text1"/>
          <w:szCs w:val="22"/>
        </w:rPr>
      </w:pPr>
    </w:p>
    <w:p w:rsidR="00D51574" w:rsidRPr="00D51574" w:rsidRDefault="00D51574" w:rsidP="00D51574">
      <w:pPr>
        <w:tabs>
          <w:tab w:val="left" w:pos="993"/>
        </w:tabs>
        <w:jc w:val="both"/>
        <w:outlineLvl w:val="0"/>
        <w:rPr>
          <w:rFonts w:ascii="Arial" w:eastAsiaTheme="minorEastAsia" w:hAnsi="Arial" w:cs="Arial"/>
          <w:i/>
          <w:color w:val="000000" w:themeColor="text1"/>
          <w:szCs w:val="22"/>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TÉ Y OTRAS INFUSIONES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01.2.3.0   Gr          </w:t>
      </w:r>
      <w:r w:rsidRPr="00D51574">
        <w:rPr>
          <w:rFonts w:ascii="Arial" w:hAnsi="Arial" w:cs="Arial"/>
          <w:i/>
          <w:color w:val="000000" w:themeColor="text1"/>
          <w:spacing w:val="-2"/>
          <w:szCs w:val="22"/>
          <w:lang w:val="es-ES_tradnl"/>
        </w:rPr>
        <w:tab/>
        <w:t xml:space="preserve">TÉ E INFUSIONES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Tila, manzanilla, poleo, menta, valeriana, melisa… desecados o en verde.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Esencias y preparaciones de té y mate, incluidos los sucedáneos.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Té de frutas, hierbas, </w:t>
      </w:r>
      <w:proofErr w:type="spellStart"/>
      <w:r w:rsidRPr="00D51574">
        <w:rPr>
          <w:rFonts w:ascii="Arial" w:eastAsiaTheme="minorEastAsia" w:hAnsi="Arial" w:cs="Arial"/>
          <w:color w:val="000000" w:themeColor="text1"/>
          <w:szCs w:val="22"/>
        </w:rPr>
        <w:t>rooibos</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Té instantáneo, té helado (tipo </w:t>
      </w:r>
      <w:proofErr w:type="spellStart"/>
      <w:r w:rsidRPr="00D51574">
        <w:rPr>
          <w:rFonts w:ascii="Arial" w:eastAsiaTheme="minorEastAsia" w:hAnsi="Arial" w:cs="Arial"/>
          <w:color w:val="000000" w:themeColor="text1"/>
          <w:szCs w:val="22"/>
          <w:lang w:val="es-ES_tradnl"/>
        </w:rPr>
        <w:t>Nestea</w:t>
      </w:r>
      <w:proofErr w:type="spellEnd"/>
      <w:r w:rsidRPr="00D51574">
        <w:rPr>
          <w:rFonts w:ascii="Arial" w:eastAsiaTheme="minorEastAsia" w:hAnsi="Arial" w:cs="Arial"/>
          <w:color w:val="000000" w:themeColor="text1"/>
          <w:szCs w:val="22"/>
          <w:lang w:val="es-ES_tradnl"/>
        </w:rPr>
        <w:t>, etc.).</w:t>
      </w:r>
    </w:p>
    <w:p w:rsidR="00D51574" w:rsidRPr="00D51574" w:rsidRDefault="00D51574" w:rsidP="00D51574">
      <w:pPr>
        <w:keepLines/>
        <w:ind w:left="2129"/>
        <w:jc w:val="both"/>
        <w:rPr>
          <w:rFonts w:ascii="Arial" w:eastAsiaTheme="minorEastAsia" w:hAnsi="Arial" w:cs="Arial"/>
          <w:color w:val="000000" w:themeColor="text1"/>
          <w:szCs w:val="22"/>
          <w:u w:val="single"/>
          <w:lang w:val="es-ES_tradnl"/>
        </w:rPr>
      </w:pPr>
    </w:p>
    <w:p w:rsidR="00D51574" w:rsidRPr="00D51574" w:rsidRDefault="00D51574" w:rsidP="00D51574">
      <w:pPr>
        <w:keepLines/>
        <w:ind w:left="2129"/>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otros productos de infusión </w:t>
      </w:r>
      <w:r w:rsidRPr="00D51574">
        <w:rPr>
          <w:rFonts w:ascii="Arial" w:eastAsiaTheme="minorEastAsia" w:hAnsi="Arial" w:cs="Arial"/>
          <w:b/>
          <w:color w:val="000000" w:themeColor="text1"/>
          <w:szCs w:val="22"/>
          <w:lang w:val="es-ES_tradnl"/>
        </w:rPr>
        <w:t>de herbolario</w:t>
      </w:r>
      <w:r w:rsidRPr="00D51574">
        <w:rPr>
          <w:rFonts w:ascii="Arial" w:eastAsiaTheme="minorEastAsia" w:hAnsi="Arial" w:cs="Arial"/>
          <w:color w:val="000000" w:themeColor="text1"/>
          <w:szCs w:val="22"/>
          <w:lang w:val="es-ES_tradnl"/>
        </w:rPr>
        <w:t>.</w:t>
      </w: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BEBIDAS DE CACAO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01.2.4.0   L           </w:t>
      </w:r>
      <w:r w:rsidRPr="00D51574">
        <w:rPr>
          <w:rFonts w:ascii="Arial" w:hAnsi="Arial" w:cs="Arial"/>
          <w:i/>
          <w:color w:val="000000" w:themeColor="text1"/>
          <w:spacing w:val="-2"/>
          <w:szCs w:val="22"/>
          <w:lang w:val="es-ES_tradnl"/>
        </w:rPr>
        <w:tab/>
        <w:t>BEBIDAS DE CACAO Y CHOCOLATE A LA TAZA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Preparaciones para bebidas a base de cacao.</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Batido de cacao, tipo </w:t>
      </w:r>
      <w:proofErr w:type="spellStart"/>
      <w:r w:rsidRPr="00D51574">
        <w:rPr>
          <w:rFonts w:ascii="Arial" w:eastAsiaTheme="minorEastAsia" w:hAnsi="Arial" w:cs="Arial"/>
          <w:color w:val="000000" w:themeColor="text1"/>
          <w:szCs w:val="22"/>
        </w:rPr>
        <w:t>Cacaolat</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 de chocolate, tipo Choco-</w:t>
      </w:r>
      <w:proofErr w:type="spellStart"/>
      <w:r w:rsidRPr="00D51574">
        <w:rPr>
          <w:rFonts w:ascii="Arial" w:eastAsiaTheme="minorEastAsia" w:hAnsi="Arial" w:cs="Arial"/>
          <w:color w:val="000000" w:themeColor="text1"/>
          <w:szCs w:val="22"/>
        </w:rPr>
        <w:t>latte</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345"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Chocolate a la taza ya preparado en </w:t>
      </w:r>
      <w:proofErr w:type="spellStart"/>
      <w:r w:rsidRPr="00D51574">
        <w:rPr>
          <w:rFonts w:ascii="Arial" w:eastAsiaTheme="minorEastAsia" w:hAnsi="Arial" w:cs="Arial"/>
          <w:color w:val="000000" w:themeColor="text1"/>
          <w:szCs w:val="22"/>
        </w:rPr>
        <w:t>brick</w:t>
      </w:r>
      <w:proofErr w:type="spellEnd"/>
      <w:r w:rsidRPr="00D51574">
        <w:rPr>
          <w:rFonts w:ascii="Arial" w:eastAsiaTheme="minorEastAsia" w:hAnsi="Arial" w:cs="Arial"/>
          <w:color w:val="000000" w:themeColor="text1"/>
          <w:szCs w:val="22"/>
        </w:rPr>
        <w:t>.</w:t>
      </w:r>
    </w:p>
    <w:p w:rsidR="00D51574" w:rsidRPr="00D51574" w:rsidRDefault="00D51574" w:rsidP="00D51574">
      <w:pPr>
        <w:keepNext/>
        <w:tabs>
          <w:tab w:val="left" w:pos="993"/>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7"/>
        </w:numPr>
        <w:tabs>
          <w:tab w:val="left" w:pos="993"/>
          <w:tab w:val="left" w:pos="1757"/>
        </w:tabs>
        <w:ind w:left="2129"/>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El chocolate en barras o tabletas</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Alimentos a base de cacao y preparaciones para postres a base de cacao (01.1.8.5).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Cacao y chocolate en polvo, azucarado o no (</w:t>
      </w:r>
      <w:proofErr w:type="spellStart"/>
      <w:r w:rsidRPr="00D51574">
        <w:rPr>
          <w:rFonts w:ascii="Arial" w:eastAsiaTheme="minorEastAsia" w:hAnsi="Arial" w:cs="Arial"/>
          <w:color w:val="000000" w:themeColor="text1"/>
          <w:szCs w:val="22"/>
          <w:lang w:val="es-ES_tradnl"/>
        </w:rPr>
        <w:t>Nesquik</w:t>
      </w:r>
      <w:proofErr w:type="spellEnd"/>
      <w:r w:rsidRPr="00D51574">
        <w:rPr>
          <w:rFonts w:ascii="Arial" w:eastAsiaTheme="minorEastAsia" w:hAnsi="Arial" w:cs="Arial"/>
          <w:color w:val="000000" w:themeColor="text1"/>
          <w:szCs w:val="22"/>
          <w:lang w:val="es-ES_tradnl"/>
        </w:rPr>
        <w:t>, Cola-Cao...) (01.1.8.5).</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AGUA</w:t>
      </w: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01.2.5.0   L           </w:t>
      </w:r>
      <w:r w:rsidRPr="00D51574">
        <w:rPr>
          <w:rFonts w:ascii="Arial" w:hAnsi="Arial" w:cs="Arial"/>
          <w:i/>
          <w:color w:val="000000" w:themeColor="text1"/>
          <w:spacing w:val="-2"/>
          <w:szCs w:val="22"/>
          <w:lang w:val="es-ES_tradnl"/>
        </w:rPr>
        <w:tab/>
        <w:t>AGUA MINERAL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Aguas minerales con o sin gas, naturales o artificiales, en botellas o garrafas.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Agua aromatizada con sabores (01.2.9.0).</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041247">
      <w:pPr>
        <w:keepNext/>
        <w:keepLines/>
        <w:numPr>
          <w:ilvl w:val="2"/>
          <w:numId w:val="100"/>
        </w:numPr>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REFRESCOS</w:t>
      </w:r>
    </w:p>
    <w:p w:rsidR="00D51574" w:rsidRPr="00D51574" w:rsidRDefault="00D51574" w:rsidP="00D51574">
      <w:pPr>
        <w:keepNext/>
        <w:keepLines/>
        <w:ind w:left="2130"/>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01.2.6.0   L          </w:t>
      </w:r>
      <w:r w:rsidRPr="00D51574">
        <w:rPr>
          <w:rFonts w:ascii="Arial" w:hAnsi="Arial" w:cs="Arial"/>
          <w:i/>
          <w:color w:val="000000" w:themeColor="text1"/>
          <w:spacing w:val="-2"/>
          <w:szCs w:val="22"/>
          <w:lang w:val="es-ES_tradnl"/>
        </w:rPr>
        <w:tab/>
        <w:t>BEBIDAS REFRESCANTES CON O SIN GAS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Sodas, gaseosas sin sabor y agua de </w:t>
      </w:r>
      <w:proofErr w:type="spellStart"/>
      <w:r w:rsidRPr="00D51574">
        <w:rPr>
          <w:rFonts w:ascii="Arial" w:eastAsiaTheme="minorEastAsia" w:hAnsi="Arial" w:cs="Arial"/>
          <w:color w:val="000000" w:themeColor="text1"/>
          <w:szCs w:val="22"/>
        </w:rPr>
        <w:t>seltz</w:t>
      </w:r>
      <w:proofErr w:type="spellEnd"/>
      <w:r w:rsidRPr="00D51574">
        <w:rPr>
          <w:rFonts w:ascii="Arial" w:eastAsiaTheme="minorEastAsia" w:hAnsi="Arial" w:cs="Arial"/>
          <w:color w:val="000000" w:themeColor="text1"/>
          <w:szCs w:val="22"/>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Limonadas, colas, gaseosas con sabor. </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Bitter</w:t>
      </w:r>
      <w:proofErr w:type="spellEnd"/>
      <w:r w:rsidRPr="00D51574">
        <w:rPr>
          <w:rFonts w:ascii="Arial" w:eastAsiaTheme="minorEastAsia" w:hAnsi="Arial" w:cs="Arial"/>
          <w:color w:val="000000" w:themeColor="text1"/>
          <w:szCs w:val="22"/>
        </w:rPr>
        <w:t xml:space="preserve"> KAS, </w:t>
      </w:r>
      <w:proofErr w:type="spellStart"/>
      <w:r w:rsidRPr="00D51574">
        <w:rPr>
          <w:rFonts w:ascii="Arial" w:eastAsiaTheme="minorEastAsia" w:hAnsi="Arial" w:cs="Arial"/>
          <w:color w:val="000000" w:themeColor="text1"/>
          <w:szCs w:val="22"/>
        </w:rPr>
        <w:t>Sunny</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Delight</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Bebida de malta.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cerveza (02.1.3).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vino (02.1.2).</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01.2.9</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OTRAS BEBIDAS NO ALCOHÓLICAS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01.2.9.0   L           </w:t>
      </w:r>
      <w:r w:rsidRPr="00D51574">
        <w:rPr>
          <w:rFonts w:ascii="Arial" w:hAnsi="Arial" w:cs="Arial"/>
          <w:i/>
          <w:color w:val="000000" w:themeColor="text1"/>
          <w:spacing w:val="-2"/>
          <w:szCs w:val="22"/>
          <w:lang w:val="es-ES_tradnl"/>
        </w:rPr>
        <w:tab/>
        <w:t>OTRAS BEBIDAS NO ALCOHÓLICAS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Agua aromatizada.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Bebidas de savia de abedul, de aloe vera.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Jarabes y concentrados para la preparación de bebidas.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Mosto.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Otras bebidas no alcohólicas.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Bebidas energéticas tipo Red Bull, </w:t>
      </w:r>
      <w:proofErr w:type="spellStart"/>
      <w:r w:rsidRPr="00D51574">
        <w:rPr>
          <w:rFonts w:ascii="Arial" w:eastAsiaTheme="minorEastAsia" w:hAnsi="Arial" w:cs="Arial"/>
          <w:color w:val="000000" w:themeColor="text1"/>
          <w:szCs w:val="22"/>
        </w:rPr>
        <w:t>Burn</w:t>
      </w:r>
      <w:proofErr w:type="spellEnd"/>
      <w:r w:rsidRPr="00D51574">
        <w:rPr>
          <w:rFonts w:ascii="Arial" w:eastAsiaTheme="minorEastAsia" w:hAnsi="Arial" w:cs="Arial"/>
          <w:color w:val="000000" w:themeColor="text1"/>
          <w:szCs w:val="22"/>
        </w:rPr>
        <w:t>,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Bebidas isotónicas tipo </w:t>
      </w:r>
      <w:proofErr w:type="spellStart"/>
      <w:r w:rsidRPr="00D51574">
        <w:rPr>
          <w:rFonts w:ascii="Arial" w:eastAsiaTheme="minorEastAsia" w:hAnsi="Arial" w:cs="Arial"/>
          <w:color w:val="000000" w:themeColor="text1"/>
          <w:szCs w:val="22"/>
        </w:rPr>
        <w:t>Isostar</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Gatorade</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Aquarius</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Powerade</w:t>
      </w:r>
      <w:proofErr w:type="spellEnd"/>
      <w:r w:rsidRPr="00D51574">
        <w:rPr>
          <w:rFonts w:ascii="Arial" w:eastAsiaTheme="minorEastAsia" w:hAnsi="Arial" w:cs="Arial"/>
          <w:color w:val="000000" w:themeColor="text1"/>
          <w:szCs w:val="22"/>
        </w:rPr>
        <w:t xml:space="preserve">, etc. </w:t>
      </w: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098" w:hanging="209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01.3</w:t>
      </w:r>
      <w:r w:rsidRPr="00D51574">
        <w:rPr>
          <w:rFonts w:ascii="Arial" w:hAnsi="Arial" w:cs="Arial"/>
          <w:b/>
          <w:color w:val="000000" w:themeColor="text1"/>
          <w:spacing w:val="-2"/>
          <w:szCs w:val="22"/>
          <w:lang w:val="es-ES_tradnl"/>
        </w:rPr>
        <w:tab/>
        <w:t xml:space="preserve">SERVICIOS DE TRANSFORMACIÓN DE PRODUCTOS PRIMARIOS PARA ALIMENTOS Y BEBIDAS NO ALCOHÓLICAS. </w:t>
      </w:r>
    </w:p>
    <w:p w:rsidR="00D51574" w:rsidRPr="00D51574" w:rsidRDefault="00D51574" w:rsidP="00D51574">
      <w:pPr>
        <w:keepNext/>
        <w:keepLines/>
        <w:ind w:left="2130"/>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30"/>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4" w:hanging="2124"/>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01.3.0            </w:t>
      </w:r>
      <w:r w:rsidRPr="00D51574">
        <w:rPr>
          <w:rFonts w:ascii="Arial" w:hAnsi="Arial" w:cs="Arial"/>
          <w:b/>
          <w:color w:val="000000" w:themeColor="text1"/>
          <w:spacing w:val="-2"/>
          <w:szCs w:val="22"/>
          <w:lang w:val="es-ES_tradnl"/>
        </w:rPr>
        <w:tab/>
        <w:t xml:space="preserve">SERVICIOS DE TRANSFORMACIÓN DE PRODUCTOS PRIMARIOS PARA ALIMENTOS Y BEBIDAS NO ALCOHÓLICAS.       </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tabs>
          <w:tab w:val="left" w:pos="993"/>
          <w:tab w:val="left" w:pos="1757"/>
        </w:tab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01.3.0.0</w:t>
      </w:r>
      <w:r w:rsidRPr="00D51574">
        <w:rPr>
          <w:rFonts w:ascii="Arial" w:hAnsi="Arial" w:cs="Arial"/>
          <w:i/>
          <w:color w:val="000000" w:themeColor="text1"/>
          <w:spacing w:val="-2"/>
          <w:szCs w:val="22"/>
          <w:lang w:val="es-ES_tradnl"/>
        </w:rPr>
        <w:tab/>
        <w:t xml:space="preserve">SERVICIOS DE TRANSFORMACIÓN DE PRODUCTOS PRIMARIOS PARA ALIMENTOS Y BEBIDAS NO ALCOHÓLICAS.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molido de cereales para la producción de harina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Prensado de aceite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Trituración y prensado de frutas y verduras para la producción de zumos,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Otros servicios adquiridos por los hogares para el procesamiento de productos primarios con el fin de producir alimentos y bebidas no alcohólicas para el consumo final en el propio hogar. (</w:t>
      </w:r>
      <w:proofErr w:type="gramStart"/>
      <w:r w:rsidRPr="00D51574">
        <w:rPr>
          <w:rFonts w:ascii="Arial" w:eastAsiaTheme="minorEastAsia" w:hAnsi="Arial" w:cs="Arial"/>
          <w:color w:val="000000" w:themeColor="text1"/>
          <w:szCs w:val="22"/>
        </w:rPr>
        <w:t>p</w:t>
      </w:r>
      <w:proofErr w:type="gramEnd"/>
      <w:r w:rsidRPr="00D51574">
        <w:rPr>
          <w:rFonts w:ascii="Arial" w:eastAsiaTheme="minorEastAsia" w:hAnsi="Arial" w:cs="Arial"/>
          <w:color w:val="000000" w:themeColor="text1"/>
          <w:szCs w:val="22"/>
        </w:rPr>
        <w:t>. ej.: deshuesado y/o cortado de jamón en una charcutería o carnicería si el hogar lleva el jamón; servicio de asado de un cordero, u otro tipo de carne y pescado, en el horno de una panadería si el hogar lleva el cordero).</w:t>
      </w:r>
    </w:p>
    <w:p w:rsidR="00D51574" w:rsidRPr="00D51574" w:rsidRDefault="00D51574" w:rsidP="00D51574">
      <w:pPr>
        <w:tabs>
          <w:tab w:val="left" w:pos="1757"/>
        </w:tabs>
        <w:jc w:val="both"/>
        <w:rPr>
          <w:rFonts w:ascii="Arial" w:hAnsi="Arial" w:cs="Arial"/>
          <w:color w:val="000000" w:themeColor="text1"/>
          <w:spacing w:val="-2"/>
          <w:szCs w:val="22"/>
          <w:lang w:val="es-ES_tradnl"/>
        </w:rPr>
      </w:pPr>
    </w:p>
    <w:p w:rsidR="00D51574" w:rsidRPr="00D51574" w:rsidRDefault="00D51574" w:rsidP="00D51574">
      <w:pPr>
        <w:tabs>
          <w:tab w:val="left" w:pos="1757"/>
        </w:tabs>
        <w:ind w:left="1758" w:hanging="1758"/>
        <w:jc w:val="both"/>
        <w:rPr>
          <w:rFonts w:ascii="Arial" w:hAnsi="Arial" w:cs="Arial"/>
          <w:color w:val="000000" w:themeColor="text1"/>
          <w:spacing w:val="-2"/>
          <w:szCs w:val="22"/>
          <w:lang w:val="es-ES_tradnl"/>
        </w:rPr>
      </w:pPr>
    </w:p>
    <w:p w:rsidR="00D51574" w:rsidRPr="00D51574" w:rsidRDefault="00D51574" w:rsidP="00D51574">
      <w:pPr>
        <w:keepNext/>
        <w:keepLines/>
        <w:pageBreakBefore/>
        <w:ind w:left="2126" w:hanging="2126"/>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02.</w:t>
      </w:r>
      <w:r w:rsidRPr="00D51574">
        <w:rPr>
          <w:rFonts w:ascii="Arial" w:hAnsi="Arial" w:cs="Arial"/>
          <w:b/>
          <w:i/>
          <w:color w:val="000000"/>
          <w:spacing w:val="-2"/>
          <w:szCs w:val="22"/>
          <w:u w:val="single"/>
          <w:lang w:val="es-ES_tradnl"/>
        </w:rPr>
        <w:tab/>
      </w:r>
      <w:r w:rsidR="00512304">
        <w:rPr>
          <w:rFonts w:ascii="Arial" w:hAnsi="Arial" w:cs="Arial"/>
          <w:b/>
          <w:color w:val="000000" w:themeColor="text1"/>
          <w:spacing w:val="-2"/>
          <w:szCs w:val="22"/>
          <w:u w:val="single"/>
        </w:rPr>
        <w:t>BEBIDAS ALCOHÓLICAS,</w:t>
      </w:r>
      <w:r w:rsidRPr="00D51574">
        <w:rPr>
          <w:rFonts w:ascii="Arial" w:hAnsi="Arial" w:cs="Arial"/>
          <w:b/>
          <w:color w:val="000000" w:themeColor="text1"/>
          <w:spacing w:val="-2"/>
          <w:szCs w:val="22"/>
          <w:u w:val="single"/>
        </w:rPr>
        <w:t xml:space="preserve"> TABACO</w:t>
      </w:r>
      <w:r w:rsidR="00512304">
        <w:rPr>
          <w:rFonts w:ascii="Arial" w:hAnsi="Arial" w:cs="Arial"/>
          <w:b/>
          <w:color w:val="000000" w:themeColor="text1"/>
          <w:spacing w:val="-2"/>
          <w:szCs w:val="22"/>
          <w:u w:val="single"/>
        </w:rPr>
        <w:t xml:space="preserve"> Y ESTUPEFACIENTES</w:t>
      </w:r>
    </w:p>
    <w:p w:rsidR="00D51574" w:rsidRPr="00D51574" w:rsidRDefault="00D51574" w:rsidP="00D51574">
      <w:pPr>
        <w:rPr>
          <w:rFonts w:ascii="Arial" w:eastAsiaTheme="minorEastAsia" w:hAnsi="Arial" w:cs="Arial"/>
          <w:color w:val="000000" w:themeColor="text1"/>
          <w:szCs w:val="22"/>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02.1</w:t>
      </w:r>
      <w:r w:rsidRPr="00D51574">
        <w:rPr>
          <w:rFonts w:ascii="Arial" w:hAnsi="Arial" w:cs="Arial"/>
          <w:b/>
          <w:color w:val="000000" w:themeColor="text1"/>
          <w:spacing w:val="-2"/>
          <w:szCs w:val="22"/>
          <w:lang w:val="es-ES_tradnl"/>
        </w:rPr>
        <w:tab/>
        <w:t>BEBIDAS ALCOHÓLICAS</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Bebidas alcohólicas compradas para ser consumidas en el domicilio.</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incluyen</w:t>
      </w:r>
      <w:r w:rsidRPr="00D51574">
        <w:rPr>
          <w:rFonts w:ascii="Arial" w:eastAsiaTheme="minorEastAsia" w:hAnsi="Arial" w:cs="Arial"/>
          <w:color w:val="000000" w:themeColor="text1"/>
          <w:szCs w:val="22"/>
        </w:rPr>
        <w:t xml:space="preserve"> las variedades bajas en alcohol o sin alcohol, de sus correspondientes bebidas alcohólicas, tal es el caso de la cerveza sin alcohol.</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Las bebidas alcohólicas vendidas en hoteles, restaurantes, cafés, bares, quioscos, vendedores ambulantes, distribuidoras automáticas, etc. (grupo 11), que no sean consumidas en el domicilio.</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02.1.1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ESPIRITUOSOS Y LICORES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rPr>
          <w:rFonts w:ascii="Arial" w:eastAsiaTheme="minorEastAsia" w:hAnsi="Arial" w:cs="Arial"/>
          <w:b/>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02.1.1.0  L</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ESPIRITUOSOS Y LICORES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n-US"/>
        </w:rPr>
      </w:pPr>
      <w:r w:rsidRPr="00D51574">
        <w:rPr>
          <w:rFonts w:ascii="Arial" w:eastAsiaTheme="minorEastAsia" w:hAnsi="Arial" w:cs="Arial"/>
          <w:color w:val="000000" w:themeColor="text1"/>
          <w:szCs w:val="22"/>
          <w:lang w:val="en-US"/>
        </w:rPr>
        <w:t xml:space="preserve">Brandy, cognac, </w:t>
      </w:r>
      <w:proofErr w:type="spellStart"/>
      <w:r w:rsidRPr="00D51574">
        <w:rPr>
          <w:rFonts w:ascii="Arial" w:eastAsiaTheme="minorEastAsia" w:hAnsi="Arial" w:cs="Arial"/>
          <w:color w:val="000000" w:themeColor="text1"/>
          <w:szCs w:val="22"/>
          <w:lang w:val="en-US"/>
        </w:rPr>
        <w:t>anís</w:t>
      </w:r>
      <w:proofErr w:type="spellEnd"/>
      <w:r w:rsidRPr="00D51574">
        <w:rPr>
          <w:rFonts w:ascii="Arial" w:eastAsiaTheme="minorEastAsia" w:hAnsi="Arial" w:cs="Arial"/>
          <w:color w:val="000000" w:themeColor="text1"/>
          <w:szCs w:val="22"/>
          <w:lang w:val="en-US"/>
        </w:rPr>
        <w:t xml:space="preserve">, </w:t>
      </w:r>
      <w:proofErr w:type="spellStart"/>
      <w:proofErr w:type="gramStart"/>
      <w:r w:rsidRPr="00D51574">
        <w:rPr>
          <w:rFonts w:ascii="Arial" w:eastAsiaTheme="minorEastAsia" w:hAnsi="Arial" w:cs="Arial"/>
          <w:color w:val="000000" w:themeColor="text1"/>
          <w:szCs w:val="22"/>
          <w:lang w:val="en-US"/>
        </w:rPr>
        <w:t>ron</w:t>
      </w:r>
      <w:proofErr w:type="spellEnd"/>
      <w:proofErr w:type="gramEnd"/>
      <w:r w:rsidRPr="00D51574">
        <w:rPr>
          <w:rFonts w:ascii="Arial" w:eastAsiaTheme="minorEastAsia" w:hAnsi="Arial" w:cs="Arial"/>
          <w:color w:val="000000" w:themeColor="text1"/>
          <w:szCs w:val="22"/>
          <w:lang w:val="en-US"/>
        </w:rPr>
        <w:t xml:space="preserve">, whisky, </w:t>
      </w:r>
      <w:proofErr w:type="spellStart"/>
      <w:r w:rsidRPr="00D51574">
        <w:rPr>
          <w:rFonts w:ascii="Arial" w:eastAsiaTheme="minorEastAsia" w:hAnsi="Arial" w:cs="Arial"/>
          <w:color w:val="000000" w:themeColor="text1"/>
          <w:szCs w:val="22"/>
          <w:lang w:val="en-US"/>
        </w:rPr>
        <w:t>ginebra</w:t>
      </w:r>
      <w:proofErr w:type="spellEnd"/>
      <w:r w:rsidRPr="00D51574">
        <w:rPr>
          <w:rFonts w:ascii="Arial" w:eastAsiaTheme="minorEastAsia" w:hAnsi="Arial" w:cs="Arial"/>
          <w:color w:val="000000" w:themeColor="text1"/>
          <w:szCs w:val="22"/>
          <w:lang w:val="en-US"/>
        </w:rPr>
        <w:t xml:space="preserve"> y vodka.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Hidromiel, aguardientes.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Licores de whisky, manzana, melocotón, menta, cereza y otros licores (curasao, cremas, pacharán, orujo),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Espirituosos y licores sin alcohol (whisky sin alcohol).</w:t>
      </w: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n-US"/>
        </w:rPr>
      </w:pPr>
      <w:proofErr w:type="spellStart"/>
      <w:r w:rsidRPr="00D51574">
        <w:rPr>
          <w:rFonts w:ascii="Arial" w:eastAsiaTheme="minorEastAsia" w:hAnsi="Arial" w:cs="Arial"/>
          <w:color w:val="000000" w:themeColor="text1"/>
          <w:szCs w:val="22"/>
          <w:lang w:val="en-US"/>
        </w:rPr>
        <w:t>Bebidas</w:t>
      </w:r>
      <w:proofErr w:type="spellEnd"/>
      <w:r w:rsidRPr="00D51574">
        <w:rPr>
          <w:rFonts w:ascii="Arial" w:eastAsiaTheme="minorEastAsia" w:hAnsi="Arial" w:cs="Arial"/>
          <w:color w:val="000000" w:themeColor="text1"/>
          <w:szCs w:val="22"/>
          <w:lang w:val="en-US"/>
        </w:rPr>
        <w:t xml:space="preserve"> </w:t>
      </w:r>
      <w:proofErr w:type="spellStart"/>
      <w:r w:rsidRPr="00D51574">
        <w:rPr>
          <w:rFonts w:ascii="Arial" w:eastAsiaTheme="minorEastAsia" w:hAnsi="Arial" w:cs="Arial"/>
          <w:color w:val="000000" w:themeColor="text1"/>
          <w:szCs w:val="22"/>
          <w:lang w:val="en-US"/>
        </w:rPr>
        <w:t>basadas</w:t>
      </w:r>
      <w:proofErr w:type="spellEnd"/>
      <w:r w:rsidRPr="00D51574">
        <w:rPr>
          <w:rFonts w:ascii="Arial" w:eastAsiaTheme="minorEastAsia" w:hAnsi="Arial" w:cs="Arial"/>
          <w:color w:val="000000" w:themeColor="text1"/>
          <w:szCs w:val="22"/>
          <w:lang w:val="en-US"/>
        </w:rPr>
        <w:t xml:space="preserve"> </w:t>
      </w:r>
      <w:proofErr w:type="spellStart"/>
      <w:r w:rsidRPr="00D51574">
        <w:rPr>
          <w:rFonts w:ascii="Arial" w:eastAsiaTheme="minorEastAsia" w:hAnsi="Arial" w:cs="Arial"/>
          <w:color w:val="000000" w:themeColor="text1"/>
          <w:szCs w:val="22"/>
          <w:lang w:val="en-US"/>
        </w:rPr>
        <w:t>en</w:t>
      </w:r>
      <w:proofErr w:type="spellEnd"/>
      <w:r w:rsidRPr="00D51574">
        <w:rPr>
          <w:rFonts w:ascii="Arial" w:eastAsiaTheme="minorEastAsia" w:hAnsi="Arial" w:cs="Arial"/>
          <w:color w:val="000000" w:themeColor="text1"/>
          <w:szCs w:val="22"/>
          <w:lang w:val="en-US"/>
        </w:rPr>
        <w:t xml:space="preserve"> vino (02.1.2.1, 02.1.2.2).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480"/>
        <w:ind w:left="2126" w:hanging="2126"/>
        <w:rPr>
          <w:rFonts w:asciiTheme="minorHAnsi" w:eastAsiaTheme="minorEastAsia" w:hAnsiTheme="minorHAnsi" w:cstheme="minorBidi"/>
          <w:color w:val="000000" w:themeColor="text1"/>
          <w:szCs w:val="22"/>
        </w:rPr>
      </w:pPr>
      <w:r w:rsidRPr="00D51574">
        <w:rPr>
          <w:rFonts w:ascii="Arial" w:eastAsiaTheme="minorEastAsia" w:hAnsi="Arial" w:cs="Arial"/>
          <w:b/>
          <w:color w:val="000000" w:themeColor="text1"/>
          <w:szCs w:val="22"/>
        </w:rPr>
        <w:t>02.1.2</w:t>
      </w:r>
      <w:r w:rsidRPr="00D51574">
        <w:rPr>
          <w:rFonts w:ascii="Arial" w:eastAsiaTheme="minorEastAsia" w:hAnsi="Arial" w:cs="Arial"/>
          <w:b/>
          <w:color w:val="000000" w:themeColor="text1"/>
          <w:szCs w:val="22"/>
        </w:rPr>
        <w:tab/>
        <w:t>VINOS</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02.1.2.1   L</w:t>
      </w:r>
      <w:r w:rsidRPr="00D51574">
        <w:rPr>
          <w:rFonts w:ascii="Arial" w:hAnsi="Arial" w:cs="Arial"/>
          <w:i/>
          <w:color w:val="000000" w:themeColor="text1"/>
          <w:spacing w:val="-2"/>
          <w:szCs w:val="22"/>
          <w:lang w:val="es-ES_tradnl"/>
        </w:rPr>
        <w:tab/>
        <w:t>VINOS DE UVA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vinos de uva: blanco, tinto, rosado…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Champán, cava y otros vinos espumosos.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Vinos de uva de baja graduación.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Vinos de Jerez, Málaga, Moriles, Montilla, fino, oloroso, amontillado, tipo Málaga virgen, moscatel, semidulce, Pedro </w:t>
      </w:r>
      <w:proofErr w:type="spellStart"/>
      <w:r w:rsidRPr="00D51574">
        <w:rPr>
          <w:rFonts w:ascii="Arial" w:eastAsiaTheme="minorEastAsia" w:hAnsi="Arial" w:cs="Arial"/>
          <w:color w:val="000000" w:themeColor="text1"/>
          <w:szCs w:val="22"/>
        </w:rPr>
        <w:t>Ximenez</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Vermut, y vinos de postres no mencionados anteriormente (Oporto, Madeira, </w:t>
      </w:r>
      <w:proofErr w:type="spellStart"/>
      <w:r w:rsidRPr="00D51574">
        <w:rPr>
          <w:rFonts w:ascii="Arial" w:eastAsiaTheme="minorEastAsia" w:hAnsi="Arial" w:cs="Arial"/>
          <w:color w:val="000000" w:themeColor="text1"/>
          <w:szCs w:val="22"/>
        </w:rPr>
        <w:t>Marsala</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Vinos generosos de baja graduación, vino sin alcohol.</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n-US"/>
        </w:rPr>
      </w:pPr>
      <w:proofErr w:type="spellStart"/>
      <w:r w:rsidRPr="00D51574">
        <w:rPr>
          <w:rFonts w:ascii="Arial" w:eastAsiaTheme="minorEastAsia" w:hAnsi="Arial" w:cs="Arial"/>
          <w:color w:val="000000" w:themeColor="text1"/>
          <w:szCs w:val="22"/>
          <w:lang w:val="en-US"/>
        </w:rPr>
        <w:t>Mosto</w:t>
      </w:r>
      <w:proofErr w:type="spellEnd"/>
      <w:r w:rsidRPr="00D51574">
        <w:rPr>
          <w:rFonts w:ascii="Arial" w:eastAsiaTheme="minorEastAsia" w:hAnsi="Arial" w:cs="Arial"/>
          <w:color w:val="000000" w:themeColor="text1"/>
          <w:szCs w:val="22"/>
          <w:lang w:val="en-US"/>
        </w:rPr>
        <w:t xml:space="preserve"> (01.2.9.0).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02.1.2.2   L</w:t>
      </w:r>
      <w:r w:rsidRPr="00D51574">
        <w:rPr>
          <w:rFonts w:ascii="Arial" w:hAnsi="Arial" w:cs="Arial"/>
          <w:i/>
          <w:color w:val="000000" w:themeColor="text1"/>
          <w:spacing w:val="-2"/>
          <w:szCs w:val="22"/>
          <w:lang w:val="es-ES_tradnl"/>
        </w:rPr>
        <w:tab/>
        <w:t>VINOS DE OTRAS FRUTAS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Sidras de manzana o pera y vinos de frutas distintas de la uva.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Sake y similares (por criterio de </w:t>
      </w:r>
      <w:proofErr w:type="spellStart"/>
      <w:r w:rsidRPr="00D51574">
        <w:rPr>
          <w:rFonts w:ascii="Arial" w:eastAsiaTheme="minorEastAsia" w:hAnsi="Arial" w:cs="Arial"/>
          <w:color w:val="000000" w:themeColor="text1"/>
          <w:szCs w:val="22"/>
          <w:lang w:val="es-ES_tradnl"/>
        </w:rPr>
        <w:t>Eurostat</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Vinos de otras frutas de baja graduación.</w:t>
      </w:r>
    </w:p>
    <w:p w:rsidR="00D51574" w:rsidRPr="00D51574" w:rsidRDefault="00D51574" w:rsidP="00D51574">
      <w:pPr>
        <w:keepNext/>
        <w:keepLines/>
        <w:tabs>
          <w:tab w:val="left" w:pos="993"/>
          <w:tab w:val="left" w:pos="1757"/>
        </w:tabs>
        <w:jc w:val="both"/>
        <w:rPr>
          <w:rFonts w:asciiTheme="minorHAnsi" w:eastAsiaTheme="minorEastAsia" w:hAnsiTheme="minorHAnsi" w:cs="Arial"/>
          <w:color w:val="000000" w:themeColor="text1"/>
          <w:szCs w:val="22"/>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02.1.3</w:t>
      </w:r>
      <w:r w:rsidRPr="00D51574">
        <w:rPr>
          <w:rFonts w:ascii="Arial" w:hAnsi="Arial" w:cs="Arial"/>
          <w:b/>
          <w:color w:val="000000" w:themeColor="text1"/>
          <w:spacing w:val="-2"/>
          <w:szCs w:val="22"/>
          <w:lang w:val="es-ES_tradnl"/>
        </w:rPr>
        <w:tab/>
        <w:t>CERVEZA</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02.1.3.1   L</w:t>
      </w:r>
      <w:r w:rsidRPr="00D51574">
        <w:rPr>
          <w:rFonts w:ascii="Arial" w:hAnsi="Arial" w:cs="Arial"/>
          <w:i/>
          <w:color w:val="000000" w:themeColor="text1"/>
          <w:spacing w:val="-2"/>
          <w:szCs w:val="22"/>
          <w:lang w:val="es-ES_tradnl"/>
        </w:rPr>
        <w:tab/>
        <w:t>CERVEZA CON ALCOHOL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t>Cerveza con alcohol de todo tipo (Ale, Lager, etc.).</w:t>
      </w:r>
    </w:p>
    <w:p w:rsidR="00D51574" w:rsidRPr="00D51574" w:rsidRDefault="00D51574" w:rsidP="00D51574">
      <w:pPr>
        <w:tabs>
          <w:tab w:val="left" w:pos="993"/>
        </w:tabs>
        <w:jc w:val="both"/>
        <w:outlineLvl w:val="0"/>
        <w:rPr>
          <w:rFonts w:ascii="Arial" w:eastAsiaTheme="minorEastAsia" w:hAnsi="Arial" w:cs="Arial"/>
          <w:i/>
          <w:color w:val="000000" w:themeColor="text1"/>
          <w:szCs w:val="22"/>
        </w:rPr>
      </w:pPr>
    </w:p>
    <w:p w:rsidR="00D51574" w:rsidRPr="00D51574" w:rsidRDefault="00D51574" w:rsidP="00D51574">
      <w:pPr>
        <w:tabs>
          <w:tab w:val="left" w:pos="993"/>
        </w:tabs>
        <w:jc w:val="both"/>
        <w:outlineLvl w:val="0"/>
        <w:rPr>
          <w:rFonts w:ascii="Arial" w:eastAsiaTheme="minorEastAsia" w:hAnsi="Arial" w:cs="Arial"/>
          <w: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02.1.3.2   L</w:t>
      </w:r>
      <w:r w:rsidRPr="00D51574">
        <w:rPr>
          <w:rFonts w:ascii="Arial" w:hAnsi="Arial" w:cs="Arial"/>
          <w:i/>
          <w:color w:val="000000" w:themeColor="text1"/>
          <w:spacing w:val="-2"/>
          <w:szCs w:val="22"/>
          <w:lang w:val="es-ES_tradnl"/>
        </w:rPr>
        <w:tab/>
        <w:t xml:space="preserve">CERVEZA BAJA EN ALCOHOL O SIN ALCOHOL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cerveza baja en alcohol no tiene un % volumen de alcohol armonizado en todos los Estados miembros de la UE, pero debe ser alrededor de menos del 1% de volumen.</w:t>
      </w:r>
    </w:p>
    <w:p w:rsidR="00D51574" w:rsidRPr="00D51574" w:rsidRDefault="00D51574" w:rsidP="00D51574">
      <w:pPr>
        <w:tabs>
          <w:tab w:val="left" w:pos="993"/>
        </w:tabs>
        <w:jc w:val="both"/>
        <w:outlineLvl w:val="0"/>
        <w:rPr>
          <w:rFonts w:ascii="Arial" w:eastAsiaTheme="minorEastAsia" w:hAnsi="Arial" w:cs="Arial"/>
          <w:i/>
          <w:color w:val="000000" w:themeColor="text1"/>
          <w:szCs w:val="22"/>
          <w:u w:val="single"/>
        </w:rPr>
      </w:pPr>
    </w:p>
    <w:p w:rsidR="00D51574" w:rsidRPr="00D51574" w:rsidRDefault="00D51574" w:rsidP="00D51574">
      <w:pPr>
        <w:tabs>
          <w:tab w:val="left" w:pos="993"/>
        </w:tabs>
        <w:jc w:val="both"/>
        <w:outlineLvl w:val="0"/>
        <w:rPr>
          <w:rFonts w:ascii="Arial" w:eastAsiaTheme="minorEastAsia" w:hAnsi="Arial" w:cs="Arial"/>
          <w:i/>
          <w:color w:val="000000" w:themeColor="text1"/>
          <w:szCs w:val="22"/>
          <w:u w:val="single"/>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02.1.9</w:t>
      </w:r>
      <w:r w:rsidRPr="00D51574">
        <w:rPr>
          <w:rFonts w:ascii="Arial" w:hAnsi="Arial" w:cs="Arial"/>
          <w:b/>
          <w:color w:val="000000" w:themeColor="text1"/>
          <w:spacing w:val="-2"/>
          <w:szCs w:val="22"/>
          <w:lang w:val="es-ES_tradnl"/>
        </w:rPr>
        <w:tab/>
        <w:t>OTRAS BEBIDAS ALCOHÓLICAS</w:t>
      </w:r>
    </w:p>
    <w:p w:rsidR="00D51574" w:rsidRPr="00D51574" w:rsidRDefault="00D51574" w:rsidP="00D51574">
      <w:pPr>
        <w:tabs>
          <w:tab w:val="left" w:pos="993"/>
          <w:tab w:val="left" w:pos="1757"/>
        </w:tabs>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02.1.9.0   L</w:t>
      </w:r>
      <w:r w:rsidRPr="00D51574">
        <w:rPr>
          <w:rFonts w:ascii="Arial" w:hAnsi="Arial" w:cs="Arial"/>
          <w:i/>
          <w:color w:val="000000" w:themeColor="text1"/>
          <w:spacing w:val="-2"/>
          <w:szCs w:val="22"/>
          <w:lang w:val="es-ES_tradnl"/>
        </w:rPr>
        <w:tab/>
        <w:t>OTRAS BEBIDAS ALCOHÓLICAS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Cerveza con gaseosa ("clara"), cerveza con limón, ("clara con limón", </w:t>
      </w:r>
      <w:proofErr w:type="spellStart"/>
      <w:r w:rsidRPr="00D51574">
        <w:rPr>
          <w:rFonts w:ascii="Arial" w:eastAsiaTheme="minorEastAsia" w:hAnsi="Arial" w:cs="Arial"/>
          <w:color w:val="000000" w:themeColor="text1"/>
          <w:szCs w:val="22"/>
        </w:rPr>
        <w:t>Shandy</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Radler</w:t>
      </w:r>
      <w:proofErr w:type="spellEnd"/>
      <w:r w:rsidRPr="00D51574">
        <w:rPr>
          <w:rFonts w:ascii="Arial" w:eastAsiaTheme="minorEastAsia" w:hAnsi="Arial" w:cs="Arial"/>
          <w:color w:val="000000" w:themeColor="text1"/>
          <w:szCs w:val="22"/>
        </w:rPr>
        <w:t>) con o sin alcohol.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Otras bebidas fermentadas a base de cerveza (manzana, melocotón...) con o sin alcohol.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Ingredientes o packs para preparar cervezas artesanas.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Amargos aromatizados, preparaciones alcohólicas compuestas (</w:t>
      </w:r>
      <w:proofErr w:type="spellStart"/>
      <w:r w:rsidRPr="00D51574">
        <w:rPr>
          <w:rFonts w:ascii="Arial" w:eastAsiaTheme="minorEastAsia" w:hAnsi="Arial" w:cs="Arial"/>
          <w:color w:val="000000" w:themeColor="text1"/>
          <w:szCs w:val="22"/>
        </w:rPr>
        <w:t>bítter</w:t>
      </w:r>
      <w:proofErr w:type="spellEnd"/>
      <w:r w:rsidRPr="00D51574">
        <w:rPr>
          <w:rFonts w:ascii="Arial" w:eastAsiaTheme="minorEastAsia" w:hAnsi="Arial" w:cs="Arial"/>
          <w:color w:val="000000" w:themeColor="text1"/>
          <w:szCs w:val="22"/>
        </w:rPr>
        <w:t xml:space="preserve">) y aperitivos cuya base no es el vino.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Mezcla de bebidas (tipo soda) con espirituosos, que producen bebidas con menor contenido en alcohol (mojito </w:t>
      </w:r>
      <w:proofErr w:type="spellStart"/>
      <w:r w:rsidRPr="00D51574">
        <w:rPr>
          <w:rFonts w:ascii="Arial" w:eastAsiaTheme="minorEastAsia" w:hAnsi="Arial" w:cs="Arial"/>
          <w:color w:val="000000" w:themeColor="text1"/>
          <w:szCs w:val="22"/>
        </w:rPr>
        <w:t>bacardí</w:t>
      </w:r>
      <w:proofErr w:type="spellEnd"/>
      <w:r w:rsidRPr="00D51574">
        <w:rPr>
          <w:rFonts w:ascii="Arial" w:eastAsiaTheme="minorEastAsia" w:hAnsi="Arial" w:cs="Arial"/>
          <w:color w:val="000000" w:themeColor="text1"/>
          <w:szCs w:val="22"/>
        </w:rPr>
        <w:t>, ginebra con vermut, vodka con vermut, ron con cola).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Tinto con gaseosa, tinto de verano, sangría.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Otras bebidas a base de vino de baja graduación.</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02.2</w:t>
      </w:r>
      <w:r w:rsidRPr="00D51574">
        <w:rPr>
          <w:rFonts w:ascii="Arial" w:hAnsi="Arial" w:cs="Arial"/>
          <w:b/>
          <w:color w:val="000000" w:themeColor="text1"/>
          <w:spacing w:val="-2"/>
          <w:szCs w:val="22"/>
          <w:lang w:val="es-ES_tradnl"/>
        </w:rPr>
        <w:tab/>
        <w:t xml:space="preserve">SERVICIOS DE PRODUCCIÓN DE BEBIDAS ALCOHÓLICAS. </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02.2.0</w:t>
      </w:r>
      <w:r w:rsidRPr="00D51574">
        <w:rPr>
          <w:rFonts w:ascii="Arial" w:hAnsi="Arial" w:cs="Arial"/>
          <w:b/>
          <w:color w:val="000000" w:themeColor="text1"/>
          <w:spacing w:val="-2"/>
          <w:szCs w:val="22"/>
          <w:lang w:val="es-ES_tradnl"/>
        </w:rPr>
        <w:tab/>
        <w:t xml:space="preserve">SERVICIOS DE PRODUCCIÓN DE BEBIDAS ALCOHÓLICAS. </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02.2.0.0</w:t>
      </w:r>
      <w:r w:rsidRPr="00D51574">
        <w:rPr>
          <w:rFonts w:ascii="Arial" w:hAnsi="Arial" w:cs="Arial"/>
          <w:i/>
          <w:color w:val="000000" w:themeColor="text1"/>
          <w:spacing w:val="-2"/>
          <w:szCs w:val="22"/>
          <w:lang w:val="es-ES_tradnl"/>
        </w:rPr>
        <w:tab/>
        <w:t xml:space="preserve">SERVICIOS DE PRODUCCIÓN DE BEBIDAS ALCOHÓLICAS. </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Semanal</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trituración y prensado de frutas y verduras para la producción de bebidas alcohólicas.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destilación y fermentación.</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elaboración de cerveza.</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embotellado.</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envejecimiento.</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Otros servicios de transformación de bebidas alcohólicas.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02.3</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TABACO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clasifica aquí el tabaco adquirido independientemente del lugar de compra. </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02.3.0</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TABACO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shd w:val="clear" w:color="auto" w:fill="FFFFFF"/>
          <w:lang w:val="es-ES_tradnl"/>
        </w:rPr>
      </w:pPr>
      <w:r w:rsidRPr="00D51574">
        <w:rPr>
          <w:rFonts w:ascii="Arial" w:eastAsiaTheme="minorEastAsia" w:hAnsi="Arial" w:cs="Arial"/>
          <w:color w:val="000000" w:themeColor="text1"/>
          <w:szCs w:val="22"/>
          <w:lang w:val="es-ES_tradnl"/>
        </w:rPr>
        <w:t>Los artículos de fumadores, como l</w:t>
      </w:r>
      <w:r w:rsidRPr="00D51574">
        <w:rPr>
          <w:rFonts w:ascii="Arial" w:eastAsiaTheme="minorEastAsia" w:hAnsi="Arial" w:cs="Arial"/>
          <w:color w:val="000000" w:themeColor="text1"/>
          <w:szCs w:val="22"/>
          <w:shd w:val="clear" w:color="auto" w:fill="FFFFFF"/>
          <w:lang w:val="es-ES_tradnl"/>
        </w:rPr>
        <w:t>as boquillas (accesorio para incorporar un puro o cigarrillo y que puede o no tener filtro incorporado), los filtros para boquillas y las máquinas de liar cigarrillos (13.2.9.9).</w:t>
      </w:r>
    </w:p>
    <w:p w:rsidR="00D51574" w:rsidRPr="00D51574" w:rsidRDefault="00D51574" w:rsidP="00D51574">
      <w:pPr>
        <w:keepLines/>
        <w:ind w:left="2098"/>
        <w:jc w:val="both"/>
        <w:rPr>
          <w:rFonts w:ascii="Arial" w:eastAsiaTheme="minorEastAsia" w:hAnsi="Arial" w:cs="Arial"/>
          <w:color w:val="000000" w:themeColor="text1"/>
          <w:szCs w:val="22"/>
          <w:shd w:val="clear" w:color="auto" w:fill="FFFFFF"/>
          <w:lang w:val="es-ES_tradnl"/>
        </w:rPr>
      </w:pPr>
    </w:p>
    <w:p w:rsidR="00D51574" w:rsidRPr="00D51574" w:rsidRDefault="00D51574" w:rsidP="00D51574">
      <w:pPr>
        <w:keepLines/>
        <w:ind w:left="2098"/>
        <w:jc w:val="both"/>
        <w:rPr>
          <w:rFonts w:ascii="Arial" w:eastAsiaTheme="minorEastAsia" w:hAnsi="Arial" w:cs="Arial"/>
          <w:color w:val="000000" w:themeColor="text1"/>
          <w:szCs w:val="22"/>
          <w:shd w:val="clear" w:color="auto" w:fill="FFFFFF"/>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02.3.0.1   U</w:t>
      </w:r>
      <w:r w:rsidRPr="00D51574">
        <w:rPr>
          <w:rFonts w:ascii="Arial" w:hAnsi="Arial" w:cs="Arial"/>
          <w:i/>
          <w:color w:val="000000" w:themeColor="text1"/>
          <w:spacing w:val="-2"/>
          <w:szCs w:val="22"/>
          <w:lang w:val="es-ES_tradnl"/>
        </w:rPr>
        <w:tab/>
        <w:t>CIGARRILLOS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r w:rsidRPr="00D51574">
        <w:rPr>
          <w:rFonts w:ascii="Arial" w:eastAsiaTheme="minorEastAsia" w:hAnsi="Arial" w:cs="Arial"/>
          <w:i/>
          <w:color w:val="000000" w:themeColor="text1"/>
          <w:szCs w:val="22"/>
          <w:u w:val="single"/>
          <w:lang w:val="es-ES_tradnl"/>
        </w:rPr>
        <w:t>Nota</w:t>
      </w:r>
      <w:r w:rsidRPr="00D51574">
        <w:rPr>
          <w:rFonts w:ascii="Arial" w:eastAsiaTheme="minorEastAsia" w:hAnsi="Arial" w:cs="Arial"/>
          <w:i/>
          <w:color w:val="000000" w:themeColor="text1"/>
          <w:szCs w:val="22"/>
          <w:lang w:val="es-ES_tradnl"/>
        </w:rPr>
        <w:t>: La unidad es el cigarro, no la cajetilla de 20.</w:t>
      </w:r>
    </w:p>
    <w:p w:rsidR="00D51574" w:rsidRPr="00D51574" w:rsidRDefault="00D51574" w:rsidP="00D51574">
      <w:pPr>
        <w:keepLines/>
        <w:ind w:left="2098" w:hanging="357"/>
        <w:jc w:val="both"/>
        <w:rPr>
          <w:rFonts w:ascii="Arial" w:eastAsiaTheme="minorEastAsia" w:hAnsi="Arial" w:cs="Arial"/>
          <w:i/>
          <w:color w:val="000000" w:themeColor="text1"/>
          <w:szCs w:val="22"/>
          <w:u w:val="single"/>
          <w:lang w:val="es-ES_tradnl"/>
        </w:rPr>
      </w:pPr>
    </w:p>
    <w:p w:rsidR="00D51574" w:rsidRPr="00D51574" w:rsidRDefault="00D51574" w:rsidP="00D51574">
      <w:pPr>
        <w:keepLines/>
        <w:ind w:left="2098" w:hanging="357"/>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02.3.0.2   U</w:t>
      </w:r>
      <w:r w:rsidRPr="00D51574">
        <w:rPr>
          <w:rFonts w:ascii="Arial" w:hAnsi="Arial" w:cs="Arial"/>
          <w:i/>
          <w:color w:val="000000" w:themeColor="text1"/>
          <w:spacing w:val="-2"/>
          <w:szCs w:val="22"/>
          <w:lang w:val="es-ES_tradnl"/>
        </w:rPr>
        <w:tab/>
        <w:t>PUROS Y PEQUEÑOS CIGARROS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r w:rsidRPr="00D51574">
        <w:rPr>
          <w:rFonts w:ascii="Arial" w:eastAsiaTheme="minorEastAsia" w:hAnsi="Arial" w:cs="Arial"/>
          <w:i/>
          <w:color w:val="000000" w:themeColor="text1"/>
          <w:szCs w:val="22"/>
          <w:u w:val="single"/>
          <w:lang w:val="es-ES_tradnl"/>
        </w:rPr>
        <w:t>Nota</w:t>
      </w:r>
      <w:r w:rsidRPr="00D51574">
        <w:rPr>
          <w:rFonts w:ascii="Arial" w:eastAsiaTheme="minorEastAsia" w:hAnsi="Arial" w:cs="Arial"/>
          <w:i/>
          <w:color w:val="000000" w:themeColor="text1"/>
          <w:szCs w:val="22"/>
          <w:lang w:val="es-ES_tradnl"/>
        </w:rPr>
        <w:t>: La unidad es el cigarro o el puro.</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02.3.0.9</w:t>
      </w:r>
      <w:r w:rsidRPr="00D51574">
        <w:rPr>
          <w:rFonts w:ascii="Arial" w:hAnsi="Arial" w:cs="Arial"/>
          <w:i/>
          <w:color w:val="000000" w:themeColor="text1"/>
          <w:spacing w:val="-2"/>
          <w:szCs w:val="22"/>
          <w:lang w:val="es-ES_tradnl"/>
        </w:rPr>
        <w:tab/>
        <w:t>OTROS TABACOS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Tabaco de pipa, tabaco para masticar y para aspirar o rapé.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Papel de fumar, tabaco de liar, filtros para tabaco de liar y los filtros con papel de fumar incorporado.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Recargas de cigarrillos electrónicos, con o sin nicotina.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Tabaco que se consume en </w:t>
      </w:r>
      <w:proofErr w:type="spellStart"/>
      <w:r w:rsidRPr="00D51574">
        <w:rPr>
          <w:rFonts w:ascii="Arial" w:eastAsiaTheme="minorEastAsia" w:hAnsi="Arial" w:cs="Arial"/>
          <w:color w:val="000000" w:themeColor="text1"/>
          <w:szCs w:val="22"/>
        </w:rPr>
        <w:t>shisha</w:t>
      </w:r>
      <w:proofErr w:type="spellEnd"/>
      <w:r w:rsidRPr="00D51574">
        <w:rPr>
          <w:rFonts w:ascii="Arial" w:eastAsiaTheme="minorEastAsia" w:hAnsi="Arial" w:cs="Arial"/>
          <w:color w:val="000000" w:themeColor="text1"/>
          <w:szCs w:val="22"/>
        </w:rPr>
        <w:t xml:space="preserve"> o pipas de agua si se consume en casa.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artículos de fumadores como </w:t>
      </w:r>
      <w:r w:rsidRPr="00D51574">
        <w:rPr>
          <w:rFonts w:ascii="Arial" w:eastAsiaTheme="minorEastAsia" w:hAnsi="Arial" w:cs="Arial"/>
          <w:color w:val="000000" w:themeColor="text1"/>
          <w:szCs w:val="22"/>
          <w:shd w:val="clear" w:color="auto" w:fill="FFFFFF"/>
          <w:lang w:val="es-ES_tradnl"/>
        </w:rPr>
        <w:t>las boquillas (accesorio para incorporar un puro o cigarrillo y que puede o no tener filtro incorporado), los filtros para boquillas y las máquinas de liar cigarrillos (13.2.9.9).</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shd w:val="clear" w:color="auto" w:fill="FFFFFF"/>
        </w:rPr>
        <w:t xml:space="preserve">Tabaco que se consume con </w:t>
      </w:r>
      <w:proofErr w:type="spellStart"/>
      <w:r w:rsidRPr="00D51574">
        <w:rPr>
          <w:rFonts w:ascii="Arial" w:eastAsiaTheme="minorEastAsia" w:hAnsi="Arial" w:cs="Arial"/>
          <w:color w:val="000000" w:themeColor="text1"/>
          <w:szCs w:val="22"/>
          <w:shd w:val="clear" w:color="auto" w:fill="FFFFFF"/>
        </w:rPr>
        <w:t>shisha</w:t>
      </w:r>
      <w:proofErr w:type="spellEnd"/>
      <w:r w:rsidRPr="00D51574">
        <w:rPr>
          <w:rFonts w:ascii="Arial" w:eastAsiaTheme="minorEastAsia" w:hAnsi="Arial" w:cs="Arial"/>
          <w:color w:val="000000" w:themeColor="text1"/>
          <w:szCs w:val="22"/>
          <w:shd w:val="clear" w:color="auto" w:fill="FFFFFF"/>
        </w:rPr>
        <w:t xml:space="preserve"> o pipas de agua en restaurantes, cafeterías o salones de </w:t>
      </w:r>
      <w:proofErr w:type="spellStart"/>
      <w:r w:rsidRPr="00D51574">
        <w:rPr>
          <w:rFonts w:ascii="Arial" w:eastAsiaTheme="minorEastAsia" w:hAnsi="Arial" w:cs="Arial"/>
          <w:color w:val="000000" w:themeColor="text1"/>
          <w:szCs w:val="22"/>
          <w:shd w:val="clear" w:color="auto" w:fill="FFFFFF"/>
        </w:rPr>
        <w:t>shisha</w:t>
      </w:r>
      <w:proofErr w:type="spellEnd"/>
      <w:r w:rsidRPr="00D51574">
        <w:rPr>
          <w:rFonts w:ascii="Arial" w:eastAsiaTheme="minorEastAsia" w:hAnsi="Arial" w:cs="Arial"/>
          <w:color w:val="000000" w:themeColor="text1"/>
          <w:szCs w:val="22"/>
          <w:shd w:val="clear" w:color="auto" w:fill="FFFFFF"/>
        </w:rPr>
        <w:t xml:space="preserve"> (11.1.1).</w:t>
      </w:r>
    </w:p>
    <w:p w:rsidR="00D51574" w:rsidRPr="00D51574" w:rsidRDefault="00D51574" w:rsidP="00D51574">
      <w:pPr>
        <w:keepLines/>
        <w:jc w:val="both"/>
        <w:rPr>
          <w:rFonts w:ascii="Arial" w:eastAsiaTheme="minorEastAsia" w:hAnsi="Arial" w:cs="Arial"/>
          <w:color w:val="000000" w:themeColor="text1"/>
          <w:szCs w:val="22"/>
          <w:shd w:val="clear" w:color="auto" w:fill="FFFFFF"/>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pageBreakBefore/>
        <w:spacing w:after="240"/>
        <w:ind w:left="2126" w:hanging="2126"/>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03.</w:t>
      </w:r>
      <w:r w:rsidRPr="00D51574">
        <w:rPr>
          <w:rFonts w:ascii="Arial" w:hAnsi="Arial" w:cs="Arial"/>
          <w:b/>
          <w:i/>
          <w:color w:val="000000"/>
          <w:spacing w:val="-2"/>
          <w:szCs w:val="22"/>
          <w:u w:val="single"/>
          <w:lang w:val="es-ES_tradnl"/>
        </w:rPr>
        <w:tab/>
      </w:r>
      <w:r w:rsidR="00512304">
        <w:rPr>
          <w:rFonts w:ascii="Arial" w:hAnsi="Arial" w:cs="Arial"/>
          <w:b/>
          <w:color w:val="000000" w:themeColor="text1"/>
          <w:spacing w:val="-2"/>
          <w:szCs w:val="22"/>
          <w:u w:val="single"/>
        </w:rPr>
        <w:t>VESTIDO</w:t>
      </w:r>
      <w:r w:rsidRPr="00D51574">
        <w:rPr>
          <w:rFonts w:ascii="Arial" w:hAnsi="Arial" w:cs="Arial"/>
          <w:b/>
          <w:color w:val="000000" w:themeColor="text1"/>
          <w:spacing w:val="-2"/>
          <w:szCs w:val="22"/>
          <w:u w:val="single"/>
        </w:rPr>
        <w:t xml:space="preserve"> Y CALZADO</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03.1</w:t>
      </w:r>
      <w:r w:rsidRPr="00D51574">
        <w:rPr>
          <w:rFonts w:ascii="Arial" w:hAnsi="Arial" w:cs="Arial"/>
          <w:b/>
          <w:color w:val="000000" w:themeColor="text1"/>
          <w:spacing w:val="-2"/>
          <w:szCs w:val="22"/>
          <w:lang w:val="es-ES_tradnl"/>
        </w:rPr>
        <w:tab/>
        <w:t>ARTÍCULOS DE VESTIR</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1758"/>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t xml:space="preserve">Se </w:t>
      </w: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en cada código las prendas de vestir, calzado, complementos, etc., de segunda mano.</w:t>
      </w:r>
    </w:p>
    <w:p w:rsidR="00D51574" w:rsidRPr="00D51574" w:rsidRDefault="00D51574" w:rsidP="00D51574">
      <w:pPr>
        <w:keepNext/>
        <w:keepLines/>
        <w:ind w:left="2127" w:hanging="1758"/>
        <w:jc w:val="both"/>
        <w:outlineLvl w:val="0"/>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b/>
      </w:r>
      <w:r w:rsidRPr="00D51574">
        <w:rPr>
          <w:rFonts w:ascii="Arial" w:hAnsi="Arial" w:cs="Arial"/>
          <w:b/>
          <w:color w:val="000000" w:themeColor="text1"/>
          <w:spacing w:val="-2"/>
          <w:szCs w:val="22"/>
          <w:lang w:val="es-ES_tradnl"/>
        </w:rPr>
        <w:t xml:space="preserve">Las prendas de vestir y el calzado unisex deben clasificarse según el sexo de la persona que los lleva. </w:t>
      </w:r>
    </w:p>
    <w:p w:rsidR="00D51574" w:rsidRPr="00D51574" w:rsidRDefault="00D51574" w:rsidP="00D51574">
      <w:pPr>
        <w:keepNext/>
        <w:keepLines/>
        <w:ind w:left="2127" w:hanging="1758"/>
        <w:jc w:val="both"/>
        <w:outlineLvl w:val="0"/>
        <w:rPr>
          <w:rFonts w:ascii="Arial" w:hAnsi="Arial" w:cs="Arial"/>
          <w:color w:val="000000" w:themeColor="text1"/>
          <w:spacing w:val="-2"/>
          <w:szCs w:val="22"/>
          <w:lang w:val="es-ES_tradnl"/>
        </w:rPr>
      </w:pPr>
    </w:p>
    <w:p w:rsidR="00D51574" w:rsidRPr="00D51574" w:rsidRDefault="00D51574" w:rsidP="00D51574">
      <w:pPr>
        <w:keepNext/>
        <w:keepLines/>
        <w:tabs>
          <w:tab w:val="left" w:pos="993"/>
          <w:tab w:val="left" w:pos="1757"/>
        </w:tabs>
        <w:ind w:left="2127" w:hanging="1758"/>
        <w:jc w:val="both"/>
        <w:outlineLvl w:val="0"/>
        <w:rPr>
          <w:rFonts w:ascii="Arial" w:hAnsi="Arial" w:cs="Arial"/>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03.1.1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TELAS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03.1.1.0</w:t>
      </w:r>
      <w:r w:rsidRPr="00D51574">
        <w:rPr>
          <w:rFonts w:ascii="Arial" w:hAnsi="Arial" w:cs="Arial"/>
          <w:i/>
          <w:color w:val="000000" w:themeColor="text1"/>
          <w:spacing w:val="-2"/>
          <w:szCs w:val="22"/>
          <w:lang w:val="es-ES_tradnl"/>
        </w:rPr>
        <w:tab/>
        <w:t>TELAS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telas (algodón, lana, seda, otras fibras naturales, tejidos y fibras sintéticas, mezclas…) destinadas a la confección de prendas de vestir por el hogar.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Cuero, pieles, guata, relleno de fieltro. </w:t>
      </w:r>
    </w:p>
    <w:p w:rsidR="00D51574" w:rsidRPr="00D51574" w:rsidRDefault="00D51574" w:rsidP="00D51574">
      <w:pPr>
        <w:ind w:left="2127"/>
        <w:contextualSpacing/>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Las destinadas para la confección fuera del hogar (03.1.2).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Tejidos para mobiliario y decoración del hogar (05.2.1.1).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03.1.2</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PRENDAS DE VESTIR</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Prendas de vestir para hombres, mujeres, niños, niñas y bebés, </w:t>
      </w:r>
      <w:proofErr w:type="gramStart"/>
      <w:r w:rsidRPr="00D51574">
        <w:rPr>
          <w:rFonts w:ascii="Arial" w:hAnsi="Arial" w:cs="Arial"/>
          <w:color w:val="000000" w:themeColor="text1"/>
          <w:spacing w:val="-2"/>
          <w:szCs w:val="22"/>
          <w:lang w:val="es-ES_tradnl"/>
        </w:rPr>
        <w:t>tanto</w:t>
      </w:r>
      <w:proofErr w:type="gramEnd"/>
      <w:r w:rsidRPr="00D51574">
        <w:rPr>
          <w:rFonts w:ascii="Arial" w:hAnsi="Arial" w:cs="Arial"/>
          <w:color w:val="000000" w:themeColor="text1"/>
          <w:spacing w:val="-2"/>
          <w:szCs w:val="22"/>
          <w:lang w:val="es-ES_tradnl"/>
        </w:rPr>
        <w:t xml:space="preserve"> listas para llevar como hechas a medida, en todos los materiales (incluyendo cuero, pieles, plásticos y goma), para el uso diario, de deporte (cuando no es de uso exclusivo deportivo) o para el trabajo. Trajes regionales y túnicas de Semana Santa.  </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de calcetería médica, como medias elásticas (06.1.2.3).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desechables de bebé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para adultos y empapadores (06.1.3.3).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y disfraces (09.2.1.3).</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03.1.2.1</w:t>
      </w:r>
      <w:r w:rsidRPr="00D51574">
        <w:rPr>
          <w:rFonts w:ascii="Arial" w:hAnsi="Arial" w:cs="Arial"/>
          <w:i/>
          <w:color w:val="000000" w:themeColor="text1"/>
          <w:spacing w:val="-2"/>
          <w:szCs w:val="22"/>
          <w:lang w:val="es-ES_tradnl"/>
        </w:rPr>
        <w:tab/>
        <w:t>PRENDAS DE VESTIR PARA HOMBRE CONFECCIONADAS O HECHAS A MEDIDA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Prendas de vestir para hombres, tanto listas para llevar como hechas a medida, en todos los materiales (incluyendo cuero, pieles, plásticos y goma), para llevar a diario o para el trabajo:</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Cazadoras, anoraks, plumíferos, </w:t>
      </w:r>
      <w:proofErr w:type="spellStart"/>
      <w:r w:rsidRPr="00D51574">
        <w:rPr>
          <w:rFonts w:ascii="Arial" w:eastAsiaTheme="minorEastAsia" w:hAnsi="Arial" w:cs="Arial"/>
          <w:color w:val="000000" w:themeColor="text1"/>
          <w:szCs w:val="22"/>
        </w:rPr>
        <w:t>barbours</w:t>
      </w:r>
      <w:proofErr w:type="spellEnd"/>
      <w:r w:rsidRPr="00D51574">
        <w:rPr>
          <w:rFonts w:ascii="Arial" w:eastAsiaTheme="minorEastAsia" w:hAnsi="Arial" w:cs="Arial"/>
          <w:color w:val="000000" w:themeColor="text1"/>
          <w:szCs w:val="22"/>
        </w:rPr>
        <w:t xml:space="preserve">, gabardinas, impermeables, chubasqueros, trincheras y otras prendas para la lluvia. Trencas, abrigos, capas, </w:t>
      </w:r>
      <w:proofErr w:type="spellStart"/>
      <w:r w:rsidRPr="00D51574">
        <w:rPr>
          <w:rFonts w:ascii="Arial" w:eastAsiaTheme="minorEastAsia" w:hAnsi="Arial" w:cs="Arial"/>
          <w:color w:val="000000" w:themeColor="text1"/>
          <w:szCs w:val="22"/>
        </w:rPr>
        <w:t>parkas</w:t>
      </w:r>
      <w:proofErr w:type="spellEnd"/>
      <w:r w:rsidRPr="00D51574">
        <w:rPr>
          <w:rFonts w:ascii="Arial" w:eastAsiaTheme="minorEastAsia" w:hAnsi="Arial" w:cs="Arial"/>
          <w:color w:val="000000" w:themeColor="text1"/>
          <w:szCs w:val="22"/>
        </w:rPr>
        <w:t xml:space="preserve">, gabanes, chaquetones, capotes, zamarras y pellizas.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de dos y tres piezas de invierno, verano o entretiempo.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Chaquetas (americanas, blazers), uniformes de paseo de militares.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Pantalones clásicos. Pantalones vaqueros y tipo vaquero, bermudas y pantalones cortos. Faldas y faldas pantalón.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Chalecos, pullovers, cárdigan, chaquetas de punto, chalecos de punto, jerséis, suéteres…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Camisas de todo tipo. </w:t>
      </w:r>
      <w:proofErr w:type="spellStart"/>
      <w:r w:rsidRPr="00D51574">
        <w:rPr>
          <w:rFonts w:ascii="Arial" w:eastAsiaTheme="minorEastAsia" w:hAnsi="Arial" w:cs="Arial"/>
          <w:color w:val="000000" w:themeColor="text1"/>
          <w:szCs w:val="22"/>
        </w:rPr>
        <w:t>Nikis</w:t>
      </w:r>
      <w:proofErr w:type="spellEnd"/>
      <w:r w:rsidRPr="00D51574">
        <w:rPr>
          <w:rFonts w:ascii="Arial" w:eastAsiaTheme="minorEastAsia" w:hAnsi="Arial" w:cs="Arial"/>
          <w:color w:val="000000" w:themeColor="text1"/>
          <w:szCs w:val="22"/>
        </w:rPr>
        <w:t>, polos, camisetas, guayaberas, blusones…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Slips, calzoncillos y fajas. Camisetas interiores, calcetines y leotardos. Polainas.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Esquijamas</w:t>
      </w:r>
      <w:proofErr w:type="spellEnd"/>
      <w:r w:rsidRPr="00D51574">
        <w:rPr>
          <w:rFonts w:ascii="Arial" w:eastAsiaTheme="minorEastAsia" w:hAnsi="Arial" w:cs="Arial"/>
          <w:color w:val="000000" w:themeColor="text1"/>
          <w:szCs w:val="22"/>
          <w:lang w:val="es-ES_tradnl"/>
        </w:rPr>
        <w:t>, pijamas, camisas de dormir y todo tipo de prendas de dormir; batas, batines…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y camisetas de deporte, bañadores, trajes para playa tipo pareo, y otras prendas deportivas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Batas, guardapolvos, mandilones, monos, togas… y cualquier otra prenda de trabajo adquirida por los asalariados siempre que no sea reembolsado su importe.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Trajes regionales y túnicas de Semana Santa. </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ropa de trabajo comprada por el hogar y destinada al personal doméstico asalariado (05.6.2.1).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medias y otras prendas de calcetería para uso médico (medias para varices y similares) (06.1.2.3).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Ropa deportiva, chándal, pantalones y camisetas de deporte, bañadores, trajes para playa tipo pareo, y otras prendas deportivas utilizadas </w:t>
      </w:r>
      <w:r w:rsidRPr="00D51574">
        <w:rPr>
          <w:rFonts w:ascii="Arial" w:eastAsiaTheme="minorEastAsia" w:hAnsi="Arial" w:cs="Arial"/>
          <w:b/>
          <w:color w:val="000000" w:themeColor="text1"/>
          <w:szCs w:val="22"/>
          <w:lang w:val="es-ES_tradnl"/>
        </w:rPr>
        <w:t>exclusivamente</w:t>
      </w:r>
      <w:r w:rsidRPr="00D51574">
        <w:rPr>
          <w:rFonts w:ascii="Arial" w:eastAsiaTheme="minorEastAsia" w:hAnsi="Arial" w:cs="Arial"/>
          <w:color w:val="000000" w:themeColor="text1"/>
          <w:szCs w:val="22"/>
          <w:lang w:val="es-ES_tradnl"/>
        </w:rPr>
        <w:t xml:space="preserve"> para actividades deportivas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para adultos y empapadores (06.1.3.3)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y disfraces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Delantales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confección cuando el cliente suministra el material (03.1.4.2).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03.1.2.2</w:t>
      </w:r>
      <w:r w:rsidRPr="00D51574">
        <w:rPr>
          <w:rFonts w:ascii="Arial" w:hAnsi="Arial" w:cs="Arial"/>
          <w:i/>
          <w:color w:val="000000" w:themeColor="text1"/>
          <w:spacing w:val="-2"/>
          <w:szCs w:val="22"/>
          <w:lang w:val="es-ES_tradnl"/>
        </w:rPr>
        <w:tab/>
        <w:t>PRENDAS DE VESTIR PARA NIÑOS (DE 3 A 13 AÑOS AMBOS INCLUIDOS) CONFECCIONADAS O HECHAS A MEDIDA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Prendas de vestir para niños (3 a 13 años), tanto listas para llevar como hechas a medida, en todos los materiales (incluyendo cuero, pieles, plásticos y goma), para llevar a diario y/o para el deporte: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Capas, abrigos, trencas, anoraks, gabardinas, cazadoras, impermeables y trincheras.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y chaquetas.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Pantalones de todo tipo (vaqueros, bermudas, clásicos, mallas…). Pantalones cortos y bermudas. Faldas y faldas pantalón.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Jerséis y similares (chalecos, chaquetas de punto, suéteres, pullovers…).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camisas, blusas, blusones, camisetas, polos, niquis… de manga larga o corta.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Camisetas interiores, slips, calzoncillos, calcetines, leotardos, </w:t>
      </w:r>
      <w:proofErr w:type="spellStart"/>
      <w:r w:rsidRPr="00D51574">
        <w:rPr>
          <w:rFonts w:ascii="Arial" w:eastAsiaTheme="minorEastAsia" w:hAnsi="Arial" w:cs="Arial"/>
          <w:color w:val="000000" w:themeColor="text1"/>
          <w:szCs w:val="22"/>
          <w:lang w:val="es-ES_tradnl"/>
        </w:rPr>
        <w:t>calzonas</w:t>
      </w:r>
      <w:proofErr w:type="spellEnd"/>
      <w:r w:rsidRPr="00D51574">
        <w:rPr>
          <w:rFonts w:ascii="Arial" w:eastAsiaTheme="minorEastAsia" w:hAnsi="Arial" w:cs="Arial"/>
          <w:color w:val="000000" w:themeColor="text1"/>
          <w:szCs w:val="22"/>
          <w:lang w:val="es-ES_tradnl"/>
        </w:rPr>
        <w:t xml:space="preserve">, batas, pijamas, </w:t>
      </w:r>
      <w:proofErr w:type="spellStart"/>
      <w:r w:rsidRPr="00D51574">
        <w:rPr>
          <w:rFonts w:ascii="Arial" w:eastAsiaTheme="minorEastAsia" w:hAnsi="Arial" w:cs="Arial"/>
          <w:color w:val="000000" w:themeColor="text1"/>
          <w:szCs w:val="22"/>
          <w:lang w:val="es-ES_tradnl"/>
        </w:rPr>
        <w:t>esquijamas</w:t>
      </w:r>
      <w:proofErr w:type="spellEnd"/>
      <w:r w:rsidRPr="00D51574">
        <w:rPr>
          <w:rFonts w:ascii="Arial" w:eastAsiaTheme="minorEastAsia" w:hAnsi="Arial" w:cs="Arial"/>
          <w:color w:val="000000" w:themeColor="text1"/>
          <w:szCs w:val="22"/>
          <w:lang w:val="es-ES_tradnl"/>
        </w:rPr>
        <w:t>... Polainas.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camisolas o camisetas de deporte, bañadores, pareos o albornoces para la playa, leotardos y otras prendas deportivas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regionales y túnicas de Semana Santa.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desechables de bebé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 tela para bebés (03.1.2.5).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baberos, los gorritos y los delantales infantiles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y camisetas de deporte, bañadores, trajes para playa tipo pareo, y otras prendas deportivas utilizadas exclusivamente para actividades deportivas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y disfraces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confección cuando el cliente suministra el material (03.1.4.2).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03.1.2.3</w:t>
      </w:r>
      <w:r w:rsidRPr="00D51574">
        <w:rPr>
          <w:rFonts w:ascii="Arial" w:hAnsi="Arial" w:cs="Arial"/>
          <w:i/>
          <w:color w:val="000000" w:themeColor="text1"/>
          <w:spacing w:val="-2"/>
          <w:szCs w:val="22"/>
          <w:lang w:val="es-ES_tradnl"/>
        </w:rPr>
        <w:tab/>
        <w:t>PRENDAS DE VESTIR DE MUJER CONFECCIONADAS O HECHAS A MEDIDA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Prendas de vestir para las mujeres, tanto listas para llevar como hechas a medida, en todos los materiales (incluyendo cuero, pieles, plásticos y goma), para llevar a diario o para el trabajo: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Abrigos, capas, chaquetones, trencas, </w:t>
      </w:r>
      <w:proofErr w:type="spellStart"/>
      <w:r w:rsidRPr="00D51574">
        <w:rPr>
          <w:rFonts w:ascii="Arial" w:eastAsiaTheme="minorEastAsia" w:hAnsi="Arial" w:cs="Arial"/>
          <w:color w:val="000000" w:themeColor="text1"/>
          <w:szCs w:val="22"/>
          <w:lang w:val="es-ES_tradnl"/>
        </w:rPr>
        <w:t>parkas</w:t>
      </w:r>
      <w:proofErr w:type="spellEnd"/>
      <w:r w:rsidRPr="00D51574">
        <w:rPr>
          <w:rFonts w:ascii="Arial" w:eastAsiaTheme="minorEastAsia" w:hAnsi="Arial" w:cs="Arial"/>
          <w:color w:val="000000" w:themeColor="text1"/>
          <w:szCs w:val="22"/>
          <w:lang w:val="es-ES_tradnl"/>
        </w:rPr>
        <w:t>, cazadoras y anoraks. Gabardinas, impermeables, chubasqueros, trincheras y otras prendas para la lluvia.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sastre, chaquetas y vestidos de invierno, verano o entretiempo.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Uniformes de paseo militares.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Pantalones clásicos, pantalones vaqueros y tipo vaquero; pantalones no clásicos. Bermudas, pantalones cortos, faldas y faldas-pantalón.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Pullovers, cárdigan, rebecas, chaquetas de punto, chalecos, chalecos de punto, jerséis, suéter.</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Blusas, camisas, blusones, </w:t>
      </w:r>
      <w:proofErr w:type="spellStart"/>
      <w:r w:rsidRPr="00D51574">
        <w:rPr>
          <w:rFonts w:ascii="Arial" w:eastAsiaTheme="minorEastAsia" w:hAnsi="Arial" w:cs="Arial"/>
          <w:color w:val="000000" w:themeColor="text1"/>
          <w:szCs w:val="22"/>
        </w:rPr>
        <w:t>nikis</w:t>
      </w:r>
      <w:proofErr w:type="spellEnd"/>
      <w:r w:rsidRPr="00D51574">
        <w:rPr>
          <w:rFonts w:ascii="Arial" w:eastAsiaTheme="minorEastAsia" w:hAnsi="Arial" w:cs="Arial"/>
          <w:color w:val="000000" w:themeColor="text1"/>
          <w:szCs w:val="22"/>
        </w:rPr>
        <w:t>, polos, camisetas, bodis exteriores… Todo ello de manga larga o corta.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Sujetadores, bragas, fajas, ligueros, enaguas…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Medias, leotardos, pantis, calcetines… Polainas.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Combinaciones, camisetas interiores, bodis, camisones, pijamas, </w:t>
      </w:r>
      <w:proofErr w:type="spellStart"/>
      <w:r w:rsidRPr="00D51574">
        <w:rPr>
          <w:rFonts w:ascii="Arial" w:eastAsiaTheme="minorEastAsia" w:hAnsi="Arial" w:cs="Arial"/>
          <w:color w:val="000000" w:themeColor="text1"/>
          <w:szCs w:val="22"/>
          <w:lang w:val="es-ES_tradnl"/>
        </w:rPr>
        <w:t>esquijamas</w:t>
      </w:r>
      <w:proofErr w:type="spellEnd"/>
      <w:r w:rsidRPr="00D51574">
        <w:rPr>
          <w:rFonts w:ascii="Arial" w:eastAsiaTheme="minorEastAsia" w:hAnsi="Arial" w:cs="Arial"/>
          <w:color w:val="000000" w:themeColor="text1"/>
          <w:szCs w:val="22"/>
          <w:lang w:val="es-ES_tradnl"/>
        </w:rPr>
        <w:t>, todo tipo de prendas de dormir, batas, batines de casa, peinadores, mañanitas…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faldas y camisetas o camisolas de deporte, bañadores, bikinis, pareos, y otras prendas deportivas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Batas, guardapolvos, mandilones, monos, togas… y cualquier otra prenda de trabajo adquirida por los asalariados siempre que no sea reembolsado su importe.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Compresas y </w:t>
      </w:r>
      <w:proofErr w:type="spellStart"/>
      <w:r w:rsidRPr="00D51574">
        <w:rPr>
          <w:rFonts w:ascii="Arial" w:eastAsiaTheme="minorEastAsia" w:hAnsi="Arial" w:cs="Arial"/>
          <w:color w:val="000000" w:themeColor="text1"/>
          <w:szCs w:val="22"/>
        </w:rPr>
        <w:t>salvaslips</w:t>
      </w:r>
      <w:proofErr w:type="spellEnd"/>
      <w:r w:rsidRPr="00D51574">
        <w:rPr>
          <w:rFonts w:ascii="Arial" w:eastAsiaTheme="minorEastAsia" w:hAnsi="Arial" w:cs="Arial"/>
          <w:color w:val="000000" w:themeColor="text1"/>
          <w:szCs w:val="22"/>
        </w:rPr>
        <w:t xml:space="preserve"> reutilizables.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regionales y túnicas de Semana Santa.</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para adultos y empapadores (06.1.3.3).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ropa de trabajo comprada por el hogar y destinada al personal doméstico asalariado (05.6.2.1).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medias y otras prendas de calcetería para uso médico (medias para varices y similares) (06.1.2.3).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delantales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Ropa deportiva, chándal, pantalones y camisetas de deporte, bañadores, trajes para playa tipo pareo, y otras prendas deportivas utilizadas </w:t>
      </w:r>
      <w:r w:rsidRPr="00D51574">
        <w:rPr>
          <w:rFonts w:ascii="Arial" w:eastAsiaTheme="minorEastAsia" w:hAnsi="Arial" w:cs="Arial"/>
          <w:b/>
          <w:color w:val="000000" w:themeColor="text1"/>
          <w:szCs w:val="22"/>
          <w:lang w:val="es-ES_tradnl"/>
        </w:rPr>
        <w:t>exclusivamente</w:t>
      </w:r>
      <w:r w:rsidRPr="00D51574">
        <w:rPr>
          <w:rFonts w:ascii="Arial" w:eastAsiaTheme="minorEastAsia" w:hAnsi="Arial" w:cs="Arial"/>
          <w:color w:val="000000" w:themeColor="text1"/>
          <w:szCs w:val="22"/>
          <w:lang w:val="es-ES_tradnl"/>
        </w:rPr>
        <w:t xml:space="preserve"> para actividades deportivas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y disfraces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confección cuando el cliente suministra el material (03.1.4.2).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03.1.2.4</w:t>
      </w:r>
      <w:r w:rsidRPr="00D51574">
        <w:rPr>
          <w:rFonts w:ascii="Arial" w:hAnsi="Arial" w:cs="Arial"/>
          <w:i/>
          <w:color w:val="000000" w:themeColor="text1"/>
          <w:spacing w:val="-2"/>
          <w:szCs w:val="22"/>
          <w:lang w:val="es-ES_tradnl"/>
        </w:rPr>
        <w:tab/>
        <w:t>PRENDAS DE VESTIR PARA NIÑAS (DE 3 A 13 AÑOS AMBOS INCLUIDO) CONFECCIONADAS O HECHAS A MEDIDA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Prendas de vestir para niñas (3 a 13 años), tanto listas para llevar como hechas a medida, en todos los materiales (incluyendo cuero, pieles, plásticos y goma), para llevar a diario y/o para el deporte: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Capas, abrigos, trencas, anoraks, gabardinas, cazadoras, impermeables y trincheras.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Trajes, chaquetas, vestidos y faldas de todo tipo.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Pantalones de todo tipo (vaqueros, bermudas, clásicos, mallas…). Pantalones cortos y bermudas.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Jerséis y similares (chalecos, chaquetas de punto, suéteres, pullovers…).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camisas, blusas, blusones, camisetas, polos, niquis… de manga larga o corta.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Camisetas interiores, bragas, sujetadores, fajas, combinaciones, calcetines, leotardos y medias; enaguas, </w:t>
      </w:r>
      <w:proofErr w:type="spellStart"/>
      <w:r w:rsidRPr="00D51574">
        <w:rPr>
          <w:rFonts w:ascii="Arial" w:eastAsiaTheme="minorEastAsia" w:hAnsi="Arial" w:cs="Arial"/>
          <w:color w:val="000000" w:themeColor="text1"/>
          <w:szCs w:val="22"/>
          <w:lang w:val="es-ES_tradnl"/>
        </w:rPr>
        <w:t>calzonas</w:t>
      </w:r>
      <w:proofErr w:type="spellEnd"/>
      <w:r w:rsidRPr="00D51574">
        <w:rPr>
          <w:rFonts w:ascii="Arial" w:eastAsiaTheme="minorEastAsia" w:hAnsi="Arial" w:cs="Arial"/>
          <w:color w:val="000000" w:themeColor="text1"/>
          <w:szCs w:val="22"/>
          <w:lang w:val="es-ES_tradnl"/>
        </w:rPr>
        <w:t xml:space="preserve">, batas, pijamas, </w:t>
      </w:r>
      <w:proofErr w:type="spellStart"/>
      <w:r w:rsidRPr="00D51574">
        <w:rPr>
          <w:rFonts w:ascii="Arial" w:eastAsiaTheme="minorEastAsia" w:hAnsi="Arial" w:cs="Arial"/>
          <w:color w:val="000000" w:themeColor="text1"/>
          <w:szCs w:val="22"/>
          <w:lang w:val="es-ES_tradnl"/>
        </w:rPr>
        <w:t>esquijamas</w:t>
      </w:r>
      <w:proofErr w:type="spellEnd"/>
      <w:r w:rsidRPr="00D51574">
        <w:rPr>
          <w:rFonts w:ascii="Arial" w:eastAsiaTheme="minorEastAsia" w:hAnsi="Arial" w:cs="Arial"/>
          <w:color w:val="000000" w:themeColor="text1"/>
          <w:szCs w:val="22"/>
          <w:lang w:val="es-ES_tradnl"/>
        </w:rPr>
        <w:t>, camisones... Polainas.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camisolas o camisetas de deporte, bañadores, pareos o albornoces para la playa, leotardos y otras prendas deportivas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Trajes regionales y túnicas de Semana Santa.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desechables de bebé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 tela para bebés (03.1.2.5).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baberos, los gorritos y los delantales infantiles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chándal, pantalones y camisetas de deporte, bañadores, trajes para playa tipo pareo, y otras prendas deportivas utilizadas exclusivamente para actividades deportivas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y disfraces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confección cuando el cliente suministra el material (03.1.4.2).</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03.1.2.5</w:t>
      </w:r>
      <w:r w:rsidRPr="00D51574">
        <w:rPr>
          <w:rFonts w:ascii="Arial" w:hAnsi="Arial" w:cs="Arial"/>
          <w:i/>
          <w:color w:val="000000" w:themeColor="text1"/>
          <w:spacing w:val="-2"/>
          <w:szCs w:val="22"/>
          <w:lang w:val="es-ES_tradnl"/>
        </w:rPr>
        <w:tab/>
        <w:t>PRENDAS DE VESTIR PARA BEBÉS (HASTA 2 AÑOS INCLUIDO) CONFECCIONADAS O HECHAS A MEDIDA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Prendas para bebés (0 a 2 años), tanto listas para llevar como hechas a medida, en todos los materiales (incluyendo cuero, pieles, plásticos y goma), para llevar a diario y/o para el deporte: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prendas para vestir a los bebés (buzos, trajecitos, pololos, camisetas, pañales de tela, picos, braguitas, faldones, chaquetitas, pijamas, polainas…)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Trajes regionales y túnicas de Semana Santa.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 tela.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desechables de bebé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baberos, los gorritos y los delantales infantiles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Patucos independientemente del material con que estén fabricados (03.2.1.5).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confección cuando el cliente suministra el material (03.1.4.2).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jc w:val="both"/>
        <w:outlineLvl w:val="0"/>
        <w:rPr>
          <w:rFonts w:ascii="Arial" w:hAnsi="Arial" w:cs="Arial"/>
          <w:color w:val="000000" w:themeColor="text1"/>
          <w:spacing w:val="-2"/>
          <w:szCs w:val="22"/>
          <w:u w:val="single"/>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03.1.2.6</w:t>
      </w:r>
      <w:r w:rsidRPr="00D51574">
        <w:rPr>
          <w:rFonts w:ascii="Arial" w:hAnsi="Arial" w:cs="Arial"/>
          <w:i/>
          <w:color w:val="000000" w:themeColor="text1"/>
          <w:spacing w:val="-2"/>
          <w:szCs w:val="22"/>
          <w:lang w:val="es-ES_tradnl"/>
        </w:rPr>
        <w:tab/>
        <w:t>UNIFORMES ESCOLARES.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Uniformes escolares, </w:t>
      </w:r>
      <w:proofErr w:type="spellStart"/>
      <w:r w:rsidRPr="00D51574">
        <w:rPr>
          <w:rFonts w:ascii="Arial" w:eastAsiaTheme="minorEastAsia" w:hAnsi="Arial" w:cs="Arial"/>
          <w:color w:val="000000" w:themeColor="text1"/>
          <w:szCs w:val="22"/>
        </w:rPr>
        <w:t>babys</w:t>
      </w:r>
      <w:proofErr w:type="spellEnd"/>
      <w:r w:rsidRPr="00D51574">
        <w:rPr>
          <w:rFonts w:ascii="Arial" w:eastAsiaTheme="minorEastAsia" w:hAnsi="Arial" w:cs="Arial"/>
          <w:color w:val="000000" w:themeColor="text1"/>
          <w:szCs w:val="22"/>
        </w:rPr>
        <w:t xml:space="preserve">, chándales escolares, etc.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03.1.3</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 xml:space="preserve">OTROS ARTÍCULOS Y ACCESORIOS DE VESTIR </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Pañuelos de papel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Guantes de fregar no desechables (0.5.6.1.2) y guantes desechables, de jardinería y de bricolaje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complementos y accesorios para practicar deportes, los cascos protectores utilizados en deportes como hockey sobre hielo, fútbol americano, criquet, béisbol, boxeo, bicicleta… y otros artículos de protección para el deporte, tales como chalecos salvavidas, guantes de boxeo, protege tibias, rodilleras, coderas y hombreras, gafas protectoras, cinturones, gorro de baño, ropa de camuflaje para practicar la caza… (09.2.2.1).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Relojes (13.2.1.2).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Joyería, gemelos, alfileres de corbata (13.2.1.1).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Bastones, paraguas y sombrillas, abanicos, llaveros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artículos de mercería utilizados en prendas confeccionadas o hechas a medida fuera del hogar cuando no se pueda desglosar su precio (03.1.2) y cuando sí sea posible el desglose (03.1.3.2).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pequeños accesorios de mercería tales como ganchillos, agujas de coser y tricotar, imperdibles, alfileres, dedales, cintas adhesivas de uso doméstico, etc. (05.6.1.9).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03.1.3.1</w:t>
      </w:r>
      <w:r w:rsidRPr="00D51574">
        <w:rPr>
          <w:rFonts w:ascii="Arial" w:hAnsi="Arial" w:cs="Arial"/>
          <w:i/>
          <w:color w:val="000000" w:themeColor="text1"/>
          <w:spacing w:val="-2"/>
          <w:szCs w:val="22"/>
          <w:lang w:val="es-ES_tradnl"/>
        </w:rPr>
        <w:tab/>
        <w:t xml:space="preserve">COMPLEMENTOS Y ACCESORIOS DE PRENDAS DE VESTIR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Pañuelos de todo tipo (pañuelos de bolsillo, pañuelos de cabeza y de cuello), excepto de papel.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Corbatas, bufandas, mantillas, mantones, chales, guantes, manoplas, manguitos, mitones, cinturones, tirantes, baberos, sombreros, delantales, gorros, boinas, velos, capotas, gorras.</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complementos y accesorios de mercería (03.1.3.2).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pequeños accesorios de mercería tales como ganchillos, agujas de coser y tricotar, imperdibles, alfileres, dedales, cintas adhesivas de uso doméstico…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Pañuelos de papel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Gorros de ducha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Guantes de fregar no desechables (0.5.6.1.2) y guantes desechables, de jardinería y de bricolaje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complementos y accesorios para practicar deportes, los cascos protectores utilizados en deportes como hockey sobre hielo, fútbol americano, criquet, béisbol, boxeo, bicicleta… y otros artículos de protección para el deporte, tales como chalecos salvavidas, guantes de boxeo, protege tibias, rodilleras, coderas y hombreras, gafas protectoras; cinturones, gorro de piscina, ropa de camuflaje para practicar la caza… (09.2.2.1).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Relojes (13.2.1.2).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Joyería, gemelos, alfileres de corbata (13.2.1.1).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Bastones, paraguas y sombrillas, abanicos, llaveros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Cascos para motos y bicicletas (07.2.1.3).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03.1.3.2</w:t>
      </w:r>
      <w:r w:rsidRPr="00D51574">
        <w:rPr>
          <w:rFonts w:ascii="Arial" w:hAnsi="Arial" w:cs="Arial"/>
          <w:i/>
          <w:color w:val="000000" w:themeColor="text1"/>
          <w:spacing w:val="-2"/>
          <w:szCs w:val="22"/>
          <w:lang w:val="es-ES_tradnl"/>
        </w:rPr>
        <w:tab/>
        <w:t>ARTÍCULOS DE MERCERÍA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Accesorios de sastrería y mercería como hebillas, botones, corchetes, cremalleras, cintas, encajes, adornos, cordones (no de zapatos),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Puntillas, galones, hombreras, hebillas, gomas elásticas, cinta adhesiva para bajos de pantalón, faldas, rodilleras, coderas</w:t>
      </w:r>
      <w:r w:rsidRPr="00D51574">
        <w:rPr>
          <w:rFonts w:ascii="Symbol" w:eastAsia="Symbol" w:hAnsi="Symbol" w:cs="Symbo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Hilos de tricotar, de punto, coser y bordar, madejas de lana, rafia… utilizadas para artículos de vestir; labores de aguja, ganchillo…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Plomos para cortinas, vestidos...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Trapillo.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artículos de mercería si en la confección fuera del hogar se puede desglosar del servicio de confección y de las telas. </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pequeños accesorios de mercería tales como ganchillos, agujas de coser y tricotar, imperdibles, alfileres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y medias, plantillas no ortopédicas de zapatos (03.2.1).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2715"/>
        </w:tabs>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p>
    <w:p w:rsidR="00D51574" w:rsidRPr="00D51574" w:rsidRDefault="00D51574" w:rsidP="00D51574">
      <w:pPr>
        <w:keepNext/>
        <w:keepLines/>
        <w:ind w:left="2098" w:hanging="209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03.1.4</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LIMPIEZA, REPARACIÓN, CONFECCIÓN Y ALQUILER DE PRENDA DE VESTIR</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03.1.4.1</w:t>
      </w:r>
      <w:r w:rsidRPr="00D51574">
        <w:rPr>
          <w:rFonts w:ascii="Arial" w:hAnsi="Arial" w:cs="Arial"/>
          <w:i/>
          <w:color w:val="000000" w:themeColor="text1"/>
          <w:spacing w:val="-2"/>
          <w:szCs w:val="22"/>
          <w:lang w:val="es-ES_tradnl"/>
        </w:rPr>
        <w:tab/>
        <w:t>LIMPIEZA DE ROPA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Lavandería, tintorería, limpieza en seco, teñido de prendas y artículos de vestir.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Limpieza de prendas y artículos de vestir alquilados (como trajes regionales, túnicas de Semana Santa, disfraces, smoking...).</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Conservación de prendas y artículos de vestir (p.ej.: "Nevera" para pieles).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 limpieza en seco, lavado, teñido y alquiler de ropa para el hogar y otros textiles para el hogar (05.6.2.3).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Conservación y limpieza de alfombras (05.6.2.3).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03.1.4.2</w:t>
      </w:r>
      <w:r w:rsidRPr="00D51574">
        <w:rPr>
          <w:rFonts w:ascii="Arial" w:hAnsi="Arial" w:cs="Arial"/>
          <w:i/>
          <w:color w:val="000000" w:themeColor="text1"/>
          <w:spacing w:val="-2"/>
          <w:szCs w:val="22"/>
          <w:lang w:val="es-ES_tradnl"/>
        </w:rPr>
        <w:tab/>
        <w:t>REPARACIÓN, CONFECCIÓN Y ALQUILER DE ROPA.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reparaciones de prendas y artículos de vestir (zurcidos, remiendos, reparación y modificación…).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Alquiler de prendas y artículos de vestir, esmóquines, trajes regionales, túnicas de Semana Santa,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Confección de prendas de vestir cuando el cliente suministra el material. </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Nota: El coste del material se incluye solo si no es posible desglosar.</w:t>
      </w:r>
    </w:p>
    <w:p w:rsidR="00D51574" w:rsidRPr="00D51574" w:rsidRDefault="00D51574" w:rsidP="00D51574">
      <w:pPr>
        <w:keepNext/>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Materiales, hilos, accesorios, etc., comprados por los hogares con la intención de llevar a cabo ellos mismos las reparaciones (03.1.1.0) o (03.1.3.2).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de ropa de casa y otros textiles para el hogar (05.2.2.0).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Telas que son adquiridas para la confección fuera del hogar (03.1.2).</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03.2</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CALZADO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03.2.1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COMPRA DE CALZADO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1758"/>
        <w:jc w:val="both"/>
        <w:rPr>
          <w:rFonts w:ascii="Arial" w:hAnsi="Arial" w:cs="Arial"/>
          <w:color w:val="000000" w:themeColor="text1"/>
          <w:spacing w:val="-2"/>
          <w:szCs w:val="22"/>
        </w:rPr>
      </w:pP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rPr>
        <w:t xml:space="preserve">Todo el calzado para hombres, mujeres, niños y niñas (3 a 13 años) y bebés (0 a 2 años), también calzado deportivo (calzado para correr, </w:t>
      </w:r>
      <w:proofErr w:type="spellStart"/>
      <w:r w:rsidRPr="00D51574">
        <w:rPr>
          <w:rFonts w:ascii="Arial" w:hAnsi="Arial" w:cs="Arial"/>
          <w:color w:val="000000" w:themeColor="text1"/>
          <w:spacing w:val="-2"/>
          <w:szCs w:val="22"/>
        </w:rPr>
        <w:t>cross</w:t>
      </w:r>
      <w:proofErr w:type="spellEnd"/>
      <w:r w:rsidRPr="00D51574">
        <w:rPr>
          <w:rFonts w:ascii="Arial" w:hAnsi="Arial" w:cs="Arial"/>
          <w:color w:val="000000" w:themeColor="text1"/>
          <w:spacing w:val="-2"/>
          <w:szCs w:val="22"/>
        </w:rPr>
        <w:t>-training, tenis, baloncesto, náuticos, chanclas, escarpines, etc.) que pueden ser utilizadas para salir a la calle, en actividades de ocio… no exclusivamente en actividades deportivas.</w:t>
      </w:r>
    </w:p>
    <w:p w:rsidR="00D51574" w:rsidRPr="00D51574" w:rsidRDefault="00D51574" w:rsidP="00D51574">
      <w:pPr>
        <w:keepNext/>
        <w:keepLine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lang w:val="es-ES_tradnl"/>
        </w:rPr>
        <w:t xml:space="preserve">También </w:t>
      </w:r>
      <w:r w:rsidRPr="00D51574">
        <w:rPr>
          <w:rFonts w:ascii="Arial" w:hAnsi="Arial" w:cs="Arial"/>
          <w:color w:val="000000" w:themeColor="text1"/>
          <w:spacing w:val="-2"/>
          <w:szCs w:val="22"/>
          <w:u w:val="single"/>
          <w:lang w:val="es-ES_tradnl"/>
        </w:rPr>
        <w:t>incluye:</w:t>
      </w:r>
    </w:p>
    <w:p w:rsidR="00D51574" w:rsidRPr="00D51574" w:rsidRDefault="00D51574" w:rsidP="00041247">
      <w:pPr>
        <w:keepNext/>
        <w:keepLines/>
        <w:numPr>
          <w:ilvl w:val="0"/>
          <w:numId w:val="13"/>
        </w:numPr>
        <w:tabs>
          <w:tab w:val="left" w:pos="993"/>
          <w:tab w:val="left" w:pos="1757"/>
        </w:tabs>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cordones.</w:t>
      </w:r>
    </w:p>
    <w:p w:rsidR="00D51574" w:rsidRPr="00D51574" w:rsidRDefault="00D51574" w:rsidP="00041247">
      <w:pPr>
        <w:keepNext/>
        <w:keepLines/>
        <w:numPr>
          <w:ilvl w:val="0"/>
          <w:numId w:val="13"/>
        </w:numPr>
        <w:tabs>
          <w:tab w:val="left" w:pos="993"/>
          <w:tab w:val="left" w:pos="1757"/>
        </w:tabs>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Plantillas y medias, plantillas no ortopédicas de zapatos</w:t>
      </w:r>
    </w:p>
    <w:p w:rsidR="00D51574" w:rsidRPr="00D51574" w:rsidRDefault="00D51574" w:rsidP="00041247">
      <w:pPr>
        <w:keepNext/>
        <w:keepLines/>
        <w:numPr>
          <w:ilvl w:val="0"/>
          <w:numId w:val="13"/>
        </w:numPr>
        <w:tabs>
          <w:tab w:val="left" w:pos="993"/>
          <w:tab w:val="left" w:pos="1757"/>
        </w:tabs>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Partes de calzado, como tacones, suelas, etc., comprados por los hogares con la intención de reparar el calzado por ellos mismos o si es posible desglosar el coste de los materiales del servicio de reparación si se reparan fuera del hogar. </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ortopédico (06.1.3.9).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reservado exclusivamente para uso deportivo (botas de esquí, botas de fútbol, zapatos de golf y calzado de ese tipo con cuchillas para hielo, ruedas, clavos, tacos, etc.)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Protege tibias, espinilleras, almohadillas de criquet y otras prendas deportivas protectoras para el pie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reparación y alquiler de calzado (03.2.2.0).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03.2.1.1</w:t>
      </w:r>
      <w:r w:rsidRPr="00D51574">
        <w:rPr>
          <w:rFonts w:ascii="Arial" w:hAnsi="Arial" w:cs="Arial"/>
          <w:i/>
          <w:color w:val="000000" w:themeColor="text1"/>
          <w:spacing w:val="-2"/>
          <w:szCs w:val="22"/>
          <w:lang w:val="es-ES_tradnl"/>
        </w:rPr>
        <w:tab/>
        <w:t>CALZADO DE HOMBRE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el calzado para hombres: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clásico de vestir. Botas, botos, zapatos de invierno con suela de goma y mocasines de invierno.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Sandalias, mocasines, zapatillas, alpargatas… de cuero, lona o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Katiuskas, sandalias de goma, zuecos…; zapatillas de casa.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Calzado deportivo (calzado para correr, </w:t>
      </w:r>
      <w:proofErr w:type="spellStart"/>
      <w:r w:rsidRPr="00D51574">
        <w:rPr>
          <w:rFonts w:ascii="Arial" w:eastAsiaTheme="minorEastAsia" w:hAnsi="Arial" w:cs="Arial"/>
          <w:color w:val="000000" w:themeColor="text1"/>
          <w:szCs w:val="22"/>
        </w:rPr>
        <w:t>cross</w:t>
      </w:r>
      <w:proofErr w:type="spellEnd"/>
      <w:r w:rsidRPr="00D51574">
        <w:rPr>
          <w:rFonts w:ascii="Arial" w:eastAsiaTheme="minorEastAsia" w:hAnsi="Arial" w:cs="Arial"/>
          <w:color w:val="000000" w:themeColor="text1"/>
          <w:szCs w:val="22"/>
        </w:rPr>
        <w:t>-training, tenis, baloncesto, náuticos, chanclas, escarpines, etc.)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cordones.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Suelas, tacones y demás partes del calzado comprados por los hogares con la intención de reparar el calzado por ellos mismos.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y medias, plantillas no ortopédicas de zapatos.</w:t>
      </w: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Protege tibias, espinilleras, almohadillas de criquet y otras prendas deportivas protectoras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ortopédico (06.1.3.9).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reservado exclusivamente para uso deportivo (botas de esquí, botas de fútbol, zapatos de golf y calzado de ese tipo con cuchillas para hielo, ruedas, clavos, tacos, etc.)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reparación y alquiler de calzado (03.2.2.0).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03.2.1.2</w:t>
      </w:r>
      <w:r w:rsidRPr="00D51574">
        <w:rPr>
          <w:rFonts w:ascii="Arial" w:hAnsi="Arial" w:cs="Arial"/>
          <w:i/>
          <w:color w:val="000000" w:themeColor="text1"/>
          <w:spacing w:val="-2"/>
          <w:szCs w:val="22"/>
          <w:lang w:val="es-ES_tradnl"/>
        </w:rPr>
        <w:tab/>
        <w:t xml:space="preserve">CALZADO DE NIÑOS (DE 3 A 13 AÑOS AMBOS INCLUIDOS)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el calzado para niños (de 3 a 13 años)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clásico de vestir.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Botas, botos, mocasines y otros zapatos de invierno.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Sandalias, zapatillas y alpargatas, de cuero, lona o similares. Mocasines y otros zapatos de verano.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Chanclas, katiuskas, sandalias de goma, zuecos</w:t>
      </w:r>
      <w:r w:rsidRPr="00D51574">
        <w:rPr>
          <w:rFonts w:ascii="Symbol" w:eastAsia="Symbol" w:hAnsi="Symbol" w:cs="Symbol"/>
          <w:color w:val="000000" w:themeColor="text1"/>
          <w:szCs w:val="22"/>
          <w:lang w:val="es-ES_tradnl"/>
        </w:rPr>
        <w:t></w:t>
      </w:r>
      <w:r w:rsidRPr="00D51574">
        <w:rPr>
          <w:rFonts w:ascii="Arial" w:eastAsiaTheme="minorEastAsia" w:hAnsi="Arial" w:cs="Arial"/>
          <w:color w:val="000000" w:themeColor="text1"/>
          <w:szCs w:val="22"/>
          <w:lang w:val="es-ES_tradnl"/>
        </w:rPr>
        <w:t>; zapatillas de casa.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Calzado deportivo que puede ser utilizado corrientemente o para actividades de ocio (zapatillas de jogging, </w:t>
      </w:r>
      <w:proofErr w:type="spellStart"/>
      <w:r w:rsidRPr="00D51574">
        <w:rPr>
          <w:rFonts w:ascii="Arial" w:eastAsiaTheme="minorEastAsia" w:hAnsi="Arial" w:cs="Arial"/>
          <w:color w:val="000000" w:themeColor="text1"/>
          <w:szCs w:val="22"/>
        </w:rPr>
        <w:t>cross</w:t>
      </w:r>
      <w:proofErr w:type="spellEnd"/>
      <w:r w:rsidRPr="00D51574">
        <w:rPr>
          <w:rFonts w:ascii="Arial" w:eastAsiaTheme="minorEastAsia" w:hAnsi="Arial" w:cs="Arial"/>
          <w:color w:val="000000" w:themeColor="text1"/>
          <w:szCs w:val="22"/>
        </w:rPr>
        <w:t>, de tenis, de baloncesto, náuticos, chanclas, escarpines, etc.)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cordones.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y medias, plantillas no ortopédicas de zapatos.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Suelas, tacones y demás partes del calzado comprados por los hogares con la intención de reparar el calzado por ellos mismos.</w:t>
      </w:r>
    </w:p>
    <w:p w:rsidR="00D51574" w:rsidRPr="00D51574" w:rsidRDefault="00D51574" w:rsidP="00D51574">
      <w:pPr>
        <w:ind w:left="2127"/>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Protege tibias, espinilleras, almohadillas de criquet y otras prendas deportivas protectoras (09.2.2.1).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ortopédico (06.1.3.9).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reservado exclusivamente para uso deportivo (botas de esquí, botas de fútbol, zapatos de golf y calzado de ese tipo con cuchillas para hielo, ruedas, clavos, tacos, etc.)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reparación y alquiler de calzado (03.2.2.0).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Patucos independientemente del material con que estén fabricados (03.2.1.5).</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03.2.1.3</w:t>
      </w:r>
      <w:r w:rsidRPr="00D51574">
        <w:rPr>
          <w:rFonts w:ascii="Arial" w:hAnsi="Arial" w:cs="Arial"/>
          <w:i/>
          <w:color w:val="000000" w:themeColor="text1"/>
          <w:spacing w:val="-2"/>
          <w:szCs w:val="22"/>
          <w:lang w:val="es-ES_tradnl"/>
        </w:rPr>
        <w:tab/>
        <w:t>CALZADO DE MUJER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el calzado para mujeres: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clásico de vestir, calzado de sport, mocasines…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Zapatillas, alpargatas, sandalias, zuecos… de cuero, lona o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Botas, botos y botines.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Chanclas, katiuskas, sandalias de goma…; zapatillas de casa.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Calzado deportivo que puede ser utilizado corrientemente o para actividades de ocio (zapatillas de jogging, </w:t>
      </w:r>
      <w:proofErr w:type="spellStart"/>
      <w:r w:rsidRPr="00D51574">
        <w:rPr>
          <w:rFonts w:ascii="Arial" w:eastAsiaTheme="minorEastAsia" w:hAnsi="Arial" w:cs="Arial"/>
          <w:color w:val="000000" w:themeColor="text1"/>
          <w:szCs w:val="22"/>
        </w:rPr>
        <w:t>cross</w:t>
      </w:r>
      <w:proofErr w:type="spellEnd"/>
      <w:r w:rsidRPr="00D51574">
        <w:rPr>
          <w:rFonts w:ascii="Arial" w:eastAsiaTheme="minorEastAsia" w:hAnsi="Arial" w:cs="Arial"/>
          <w:color w:val="000000" w:themeColor="text1"/>
          <w:szCs w:val="22"/>
        </w:rPr>
        <w:t>, de tenis, de baloncesto, de náuticos, chanclas, escarpines…)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cordones.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Suelas, tacones y demás partes del calzado comprados por los hogares con la intención de reparar el calzado por ellos mismos.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y medias, plantillas no ortopédicas de zapatos.</w:t>
      </w:r>
    </w:p>
    <w:p w:rsidR="00D51574" w:rsidRPr="00D51574" w:rsidRDefault="00D51574" w:rsidP="00D51574">
      <w:pPr>
        <w:ind w:left="2127"/>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Protege tibias, espinilleras, almohadillas de criquet y otras prendas deportivas protectoras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ortopédico (06.1.3.9).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reservado exclusivamente para uso deportivo (botas de esquí, botas de fútbol, zapatos de golf y calzado de ese tipo con cuchillas para hielo, ruedas, clavos, tacos, etc.)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reparación y alquiler de calzado (03.2.2.0).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03.2.1.4</w:t>
      </w:r>
      <w:r w:rsidRPr="00D51574">
        <w:rPr>
          <w:rFonts w:ascii="Arial" w:hAnsi="Arial" w:cs="Arial"/>
          <w:i/>
          <w:color w:val="000000" w:themeColor="text1"/>
          <w:spacing w:val="-2"/>
          <w:szCs w:val="22"/>
          <w:lang w:val="es-ES_tradnl"/>
        </w:rPr>
        <w:tab/>
        <w:t xml:space="preserve">CALZADO DE NIÑAS (DE 3 A 13 AÑOS AMBOS INCLUIDOS)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el calzado para niñas (de 3 a 13 años)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clásico de vestir.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Botas, botos, mocasines y otros zapatos de invierno.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Sandalias, zapatillas y alpargatas, de cuero, lona o similares. Mocasines y otros zapatos de verano.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Chanclas, katiuskas, sandalias de goma, zuecos</w:t>
      </w:r>
      <w:r w:rsidRPr="00D51574">
        <w:rPr>
          <w:rFonts w:ascii="Symbol" w:eastAsia="Symbol" w:hAnsi="Symbol" w:cs="Symbol"/>
          <w:color w:val="000000" w:themeColor="text1"/>
          <w:szCs w:val="22"/>
          <w:lang w:val="es-ES_tradnl"/>
        </w:rPr>
        <w:t></w:t>
      </w:r>
      <w:r w:rsidRPr="00D51574">
        <w:rPr>
          <w:rFonts w:ascii="Arial" w:eastAsiaTheme="minorEastAsia" w:hAnsi="Arial" w:cs="Arial"/>
          <w:color w:val="000000" w:themeColor="text1"/>
          <w:szCs w:val="22"/>
          <w:lang w:val="es-ES_tradnl"/>
        </w:rPr>
        <w:t>; zapatillas de casa.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Calzado deportivo que puede ser utilizado corrientemente o para actividades de ocio (zapatillas de jogging, </w:t>
      </w:r>
      <w:proofErr w:type="spellStart"/>
      <w:r w:rsidRPr="00D51574">
        <w:rPr>
          <w:rFonts w:ascii="Arial" w:eastAsiaTheme="minorEastAsia" w:hAnsi="Arial" w:cs="Arial"/>
          <w:color w:val="000000" w:themeColor="text1"/>
          <w:szCs w:val="22"/>
        </w:rPr>
        <w:t>cross</w:t>
      </w:r>
      <w:proofErr w:type="spellEnd"/>
      <w:r w:rsidRPr="00D51574">
        <w:rPr>
          <w:rFonts w:ascii="Arial" w:eastAsiaTheme="minorEastAsia" w:hAnsi="Arial" w:cs="Arial"/>
          <w:color w:val="000000" w:themeColor="text1"/>
          <w:szCs w:val="22"/>
        </w:rPr>
        <w:t>, de tenis, de baloncesto, náuticos, chanclas, escarpines, etc.) que pueden ser utilizadas para salir a la calle, en actividades de ocio... no exclusivamente en actividades deportivas.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cordones.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y medias, plantillas no ortopédicas de zapatos.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Suelas, tacones y demás partes del calzado comprados por los hogares con la intención de reparar el calzado por ellos mismos.</w:t>
      </w:r>
    </w:p>
    <w:p w:rsidR="00D51574" w:rsidRPr="00D51574" w:rsidRDefault="00D51574" w:rsidP="00D51574">
      <w:pPr>
        <w:ind w:left="2127"/>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Protege tibias, espinilleras, almohadillas de criquet y otras prendas deportivas protectoras (09.2.2.1).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ortopédico (06.1.3.9).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Calzado reservado exclusivamente para uso deportivo (botas de esquí, botas de fútbol, zapatos de golf y calzado de ese tipo con cuchillas para hielo, ruedas, clavos, tacos, etc.)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reparación y alquiler de calzado (03.2.2.0).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Patucos independientemente del material con que estén fabricados (03.2.1.5).</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03.2.1.5</w:t>
      </w:r>
      <w:r w:rsidRPr="00D51574">
        <w:rPr>
          <w:rFonts w:ascii="Arial" w:hAnsi="Arial" w:cs="Arial"/>
          <w:i/>
          <w:color w:val="000000" w:themeColor="text1"/>
          <w:spacing w:val="-2"/>
          <w:szCs w:val="22"/>
          <w:lang w:val="es-ES_tradnl"/>
        </w:rPr>
        <w:tab/>
        <w:t>CALZADO DE BEBÉS (HASTA 2 AÑOS INCLUIDO)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el calzado de bebés (de 0 a 2 años), incluyendo los patucos independientemente del material con que estén fabricados.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hanging="2126"/>
        <w:jc w:val="both"/>
        <w:outlineLvl w:val="0"/>
        <w:rPr>
          <w:rFonts w:ascii="Arial" w:hAnsi="Arial" w:cs="Arial"/>
          <w:b/>
          <w:i/>
          <w:color w:val="000000" w:themeColor="text1"/>
          <w:spacing w:val="-2"/>
          <w:szCs w:val="22"/>
          <w:lang w:val="es-ES_tradnl"/>
        </w:rPr>
      </w:pPr>
      <w:r w:rsidRPr="00D51574">
        <w:rPr>
          <w:rFonts w:ascii="Arial" w:hAnsi="Arial" w:cs="Arial"/>
          <w:b/>
          <w:color w:val="000000" w:themeColor="text1"/>
          <w:spacing w:val="-2"/>
          <w:szCs w:val="22"/>
          <w:lang w:val="es-ES_tradnl"/>
        </w:rPr>
        <w:t>03.2.2</w:t>
      </w:r>
      <w:r w:rsidRPr="00D51574">
        <w:rPr>
          <w:rFonts w:ascii="Arial" w:hAnsi="Arial" w:cs="Arial"/>
          <w:b/>
          <w:color w:val="000000" w:themeColor="text1"/>
          <w:spacing w:val="-2"/>
          <w:szCs w:val="22"/>
          <w:lang w:val="es-ES_tradnl"/>
        </w:rPr>
        <w:tab/>
        <w:t>LIMPIEZA, REPARACIÓN Y ALQUILER DE CALZADO</w:t>
      </w:r>
    </w:p>
    <w:p w:rsidR="00D51574" w:rsidRPr="00D51574" w:rsidRDefault="00D51574" w:rsidP="00D51574">
      <w:pPr>
        <w:keepNext/>
        <w:keepLines/>
        <w:ind w:left="2126" w:hanging="2126"/>
        <w:jc w:val="both"/>
        <w:outlineLvl w:val="0"/>
        <w:rPr>
          <w:rFonts w:ascii="Arial" w:hAnsi="Arial" w:cs="Arial"/>
          <w:b/>
          <w:i/>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03.2.2.0</w:t>
      </w:r>
      <w:r w:rsidRPr="00D51574">
        <w:rPr>
          <w:rFonts w:ascii="Arial" w:hAnsi="Arial" w:cs="Arial"/>
          <w:i/>
          <w:color w:val="000000" w:themeColor="text1"/>
          <w:spacing w:val="-2"/>
          <w:szCs w:val="22"/>
          <w:lang w:val="es-ES_tradnl"/>
        </w:rPr>
        <w:tab/>
        <w:t>LIMPIEZA, REPARACIÓN Y ALQUILER DE CALZADO.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de calzado.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limpieza de zapatos, limpiabotas.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calzado.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Nota:</w:t>
      </w:r>
      <w:r w:rsidRPr="00D51574">
        <w:rPr>
          <w:rFonts w:ascii="Arial" w:eastAsiaTheme="minorEastAsia" w:hAnsi="Arial" w:cs="Arial"/>
          <w:color w:val="000000" w:themeColor="text1"/>
          <w:szCs w:val="22"/>
          <w:lang w:val="es-ES_tradnl"/>
        </w:rPr>
        <w:t xml:space="preserve"> El coste de los materiales se incluye solo si no es posible desglosar.</w:t>
      </w:r>
    </w:p>
    <w:p w:rsidR="00D51574" w:rsidRPr="00D51574" w:rsidRDefault="00D51574" w:rsidP="00D51574">
      <w:pPr>
        <w:keepNext/>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Partes de calzado, como tacones, suelas, etc., comprados por los hogares con la intención de realizar las reparaciones (03.2.1).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Betunes, cremas y otros artículos de limpieza del calzado (05.6.1.1).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de calzado de uso exclusivo deportivo (botas de esquí, botas de fútbol, zapatos de golf y otro tipo de calzado con patines de hielo, ruedas, clavos, tacos, etc.) (09.4.4.0).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pageBreakBefore/>
        <w:spacing w:after="240"/>
        <w:jc w:val="both"/>
        <w:rPr>
          <w:rFonts w:ascii="Arial" w:hAnsi="Arial" w:cs="Arial"/>
          <w:b/>
          <w:bCs/>
          <w:color w:val="000000" w:themeColor="text1"/>
          <w:spacing w:val="-2"/>
          <w:szCs w:val="22"/>
          <w:u w:val="single"/>
        </w:rPr>
      </w:pPr>
      <w:r w:rsidRPr="00D51574">
        <w:rPr>
          <w:rFonts w:ascii="Arial" w:hAnsi="Arial" w:cs="Arial"/>
          <w:b/>
          <w:bCs/>
          <w:color w:val="000000" w:themeColor="text1"/>
          <w:spacing w:val="-2"/>
          <w:szCs w:val="22"/>
          <w:u w:val="single"/>
        </w:rPr>
        <w:t>GRUPO 04.</w:t>
      </w:r>
      <w:r w:rsidRPr="00D51574">
        <w:rPr>
          <w:rFonts w:ascii="Arial" w:hAnsi="Arial" w:cs="Arial"/>
          <w:b/>
          <w:color w:val="000000" w:themeColor="text1"/>
          <w:spacing w:val="-2"/>
          <w:szCs w:val="22"/>
          <w:u w:val="single"/>
          <w:lang w:val="es-ES_tradnl"/>
        </w:rPr>
        <w:tab/>
      </w:r>
      <w:r w:rsidRPr="00D51574">
        <w:rPr>
          <w:rFonts w:ascii="Arial" w:hAnsi="Arial" w:cs="Arial"/>
          <w:b/>
          <w:bCs/>
          <w:color w:val="000000" w:themeColor="text1"/>
          <w:spacing w:val="-2"/>
          <w:szCs w:val="22"/>
          <w:u w:val="single"/>
        </w:rPr>
        <w:t>VIVIENDA, AGUA, ELECTRICIDAD, GAS Y OTROS COMBUSTIBLES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ALQUILERES REALES DE LA VIVIENDA</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1758"/>
        <w:jc w:val="both"/>
        <w:rPr>
          <w:rFonts w:ascii="Arial" w:hAnsi="Arial" w:cs="Arial"/>
          <w:color w:val="000000" w:themeColor="text1"/>
          <w:spacing w:val="-2"/>
          <w:szCs w:val="22"/>
          <w:lang w:val="es-ES_tradnl"/>
        </w:rPr>
      </w:pP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lang w:val="es-ES_tradnl"/>
        </w:rPr>
        <w:t>Los alquileres incluyen normalmente el pago por el uso del terreno en el que la propiedad se encuentra, la vivienda ocupada, los dispositivos e instalaciones de calefacción, fontanería, iluminación, etc. y, en el caso de viviendas que se alquilen amuebladas, también el mobiliario.</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alquileres de garaje destinados a los ocupantes de la vivienda y ligados a esta, pudiéndose encontrar tanto fuera como dentro del edificio, así como aquellos en el que el propietario del garaje sea distinta persona del propietario de la vivienda; se separan a 5 dígitos del alquiler de la vivienda, en los códigos 04.1.2.3 y 04.1.2.4.</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el uso de garajes o estacionamientos que no estén relacionados con la vivienda (07.2.4.1).</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agua corriente (04.4.1).</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de basuras (04.4.2).</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de saneamiento (04.4.3).</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comunitarios en concepto de conservación, jardinería, limpieza de escaleras, calefacción y alumbrado, conservación de ascensores y puntos de recogida de eliminación, etc., en comunidades de vecinos (04.4.4).</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gastos de electricidad (04.5.1), gas (04.5.2), y resto de combustibles (04.5.3 y 04.5.4).</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04.1.1</w:t>
      </w:r>
      <w:r w:rsidRPr="00D51574">
        <w:rPr>
          <w:rFonts w:ascii="Arial" w:hAnsi="Arial" w:cs="Arial"/>
          <w:b/>
          <w:color w:val="000000" w:themeColor="text1"/>
          <w:spacing w:val="-2"/>
          <w:szCs w:val="22"/>
          <w:lang w:val="es-ES_tradnl"/>
        </w:rPr>
        <w:tab/>
        <w:t>ALQUILERES REALES (VIVIENDA PRINCIPAL)</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04.1.1.0</w:t>
      </w:r>
      <w:r w:rsidRPr="00D51574">
        <w:rPr>
          <w:rFonts w:ascii="Arial" w:hAnsi="Arial" w:cs="Arial"/>
          <w:i/>
          <w:color w:val="000000" w:themeColor="text1"/>
          <w:spacing w:val="-2"/>
          <w:szCs w:val="22"/>
          <w:lang w:val="es-ES_tradnl"/>
        </w:rPr>
        <w:tab/>
        <w:t>ALQUILERES REALES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Pagos realizados por el inquilino o realquilado para el disfrute de la vivienda principal amueblada o sin amueblar. </w:t>
      </w:r>
    </w:p>
    <w:p w:rsidR="00D51574" w:rsidRPr="00D51574" w:rsidRDefault="00D51574" w:rsidP="00041247">
      <w:pPr>
        <w:keepLines/>
        <w:numPr>
          <w:ilvl w:val="0"/>
          <w:numId w:val="10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realizados por los huéspedes que tienen su residencia habitual en pensiones familiares u hoteles, por el disfrute de habitación o habitaciones utilizadas como residencia principal.</w:t>
      </w:r>
    </w:p>
    <w:p w:rsidR="00D51574" w:rsidRPr="00D51574" w:rsidRDefault="00D51574" w:rsidP="00D51574">
      <w:pPr>
        <w:keepNext/>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t xml:space="preserve">Siempre que sea posible: </w:t>
      </w:r>
    </w:p>
    <w:p w:rsidR="00D51574" w:rsidRPr="00D51574" w:rsidRDefault="00D51574" w:rsidP="00041247">
      <w:pPr>
        <w:keepLines/>
        <w:numPr>
          <w:ilvl w:val="0"/>
          <w:numId w:val="68"/>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alquiler de garaje tanto el destinado a la vivienda principal (04.1.2.3), como el no destinado a vivienda (07.2.4.1). </w:t>
      </w:r>
    </w:p>
    <w:p w:rsidR="00D51574" w:rsidRPr="00D51574" w:rsidRDefault="00D51574" w:rsidP="00041247">
      <w:pPr>
        <w:keepLines/>
        <w:numPr>
          <w:ilvl w:val="0"/>
          <w:numId w:val="68"/>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pagos de agua fría y caliente, energía eléctrica, gas ciudad, gas natural, teléfono, calefacción colectiva, recogida de basuras, otras tasas y contribuciones de la vivienda, tasas de alcantarillado (04.4.1, 04.4.2, 04.4.3...).</w:t>
      </w:r>
    </w:p>
    <w:p w:rsidR="00D51574" w:rsidRPr="00D51574" w:rsidRDefault="00D51574" w:rsidP="00041247">
      <w:pPr>
        <w:keepLines/>
        <w:numPr>
          <w:ilvl w:val="0"/>
          <w:numId w:val="68"/>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comunitarios (04.4.4.1).</w:t>
      </w:r>
    </w:p>
    <w:p w:rsidR="00D51574" w:rsidRPr="00D51574" w:rsidRDefault="00D51574" w:rsidP="00041247">
      <w:pPr>
        <w:keepLines/>
        <w:numPr>
          <w:ilvl w:val="0"/>
          <w:numId w:val="68"/>
        </w:numPr>
        <w:spacing w:line="259" w:lineRule="auto"/>
        <w:ind w:left="2625" w:hanging="357"/>
        <w:jc w:val="both"/>
        <w:rPr>
          <w:rFonts w:ascii="Arial" w:eastAsiaTheme="minorEastAsia" w:hAnsi="Arial" w:cs="Arial"/>
          <w:b/>
          <w:color w:val="000000" w:themeColor="text1"/>
          <w:szCs w:val="22"/>
          <w:lang w:val="es-ES_tradnl"/>
        </w:rPr>
      </w:pPr>
      <w:r w:rsidRPr="00D51574">
        <w:rPr>
          <w:rFonts w:ascii="Arial" w:eastAsiaTheme="minorEastAsia" w:hAnsi="Arial" w:cs="Arial"/>
          <w:color w:val="000000" w:themeColor="text1"/>
          <w:szCs w:val="22"/>
          <w:lang w:val="es-ES_tradnl"/>
        </w:rPr>
        <w:t>Alquiler de trasteros ligados a la vivienda principal (04.1.2.5).</w:t>
      </w:r>
    </w:p>
    <w:p w:rsidR="00D51574" w:rsidRPr="00D51574" w:rsidRDefault="00D51574" w:rsidP="00D51574">
      <w:pPr>
        <w:keepLines/>
        <w:spacing w:line="259" w:lineRule="auto"/>
        <w:ind w:left="2625"/>
        <w:jc w:val="both"/>
        <w:rPr>
          <w:rFonts w:ascii="Arial" w:eastAsiaTheme="minorEastAsia" w:hAnsi="Arial" w:cs="Arial"/>
          <w:b/>
          <w:color w:val="000000" w:themeColor="text1"/>
          <w:szCs w:val="22"/>
          <w:lang w:val="es-ES_tradnl"/>
        </w:rPr>
      </w:pPr>
    </w:p>
    <w:p w:rsidR="00D51574" w:rsidRPr="00D51574" w:rsidRDefault="00D51574" w:rsidP="00D51574">
      <w:pPr>
        <w:keepLines/>
        <w:ind w:left="2098"/>
        <w:jc w:val="both"/>
        <w:rPr>
          <w:rFonts w:ascii="Arial" w:eastAsiaTheme="minorEastAsia" w:hAnsi="Arial" w:cs="Arial"/>
          <w:b/>
          <w:color w:val="000000" w:themeColor="text1"/>
          <w:szCs w:val="22"/>
          <w:lang w:val="es-ES_tradnl"/>
        </w:rPr>
      </w:pPr>
      <w:r w:rsidRPr="00D51574">
        <w:rPr>
          <w:rFonts w:ascii="Arial" w:eastAsiaTheme="minorEastAsia" w:hAnsi="Arial" w:cs="Arial"/>
          <w:color w:val="000000" w:themeColor="text1"/>
          <w:szCs w:val="22"/>
          <w:lang w:val="es-ES_tradnl"/>
        </w:rPr>
        <w:t>Siempre se excluye:</w:t>
      </w:r>
    </w:p>
    <w:p w:rsidR="00D51574" w:rsidRPr="00D51574" w:rsidRDefault="00D51574" w:rsidP="00041247">
      <w:pPr>
        <w:keepLines/>
        <w:numPr>
          <w:ilvl w:val="0"/>
          <w:numId w:val="69"/>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Alojamiento por motivo de enseñanza de algún miembro del hogar en residencias o internados (11.2.0.4). </w:t>
      </w:r>
    </w:p>
    <w:p w:rsidR="00D51574" w:rsidRPr="00D51574" w:rsidRDefault="00D51574" w:rsidP="00041247">
      <w:pPr>
        <w:keepLines/>
        <w:numPr>
          <w:ilvl w:val="0"/>
          <w:numId w:val="69"/>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Alquileres en pisos de estudiantes (04.1.2.2).</w:t>
      </w:r>
    </w:p>
    <w:p w:rsidR="00D51574" w:rsidRPr="00D51574" w:rsidRDefault="00D51574" w:rsidP="00041247">
      <w:pPr>
        <w:keepLines/>
        <w:numPr>
          <w:ilvl w:val="0"/>
          <w:numId w:val="69"/>
        </w:numPr>
        <w:spacing w:line="259" w:lineRule="auto"/>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Residencias de ancianos (13.3.0.2).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04.1.2</w:t>
      </w:r>
      <w:r w:rsidRPr="00D51574">
        <w:rPr>
          <w:rFonts w:ascii="Arial" w:hAnsi="Arial" w:cs="Arial"/>
          <w:b/>
          <w:color w:val="000000" w:themeColor="text1"/>
          <w:spacing w:val="-2"/>
          <w:szCs w:val="22"/>
          <w:lang w:val="es-ES_tradnl"/>
        </w:rPr>
        <w:tab/>
        <w:t>OTROS ALQUILERES REALES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tabs>
          <w:tab w:val="left" w:pos="993"/>
          <w:tab w:val="left" w:pos="1757"/>
        </w:tab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04.1.2.1</w:t>
      </w:r>
      <w:r w:rsidRPr="00D51574">
        <w:rPr>
          <w:rFonts w:ascii="Arial" w:hAnsi="Arial" w:cs="Arial"/>
          <w:i/>
          <w:color w:val="000000" w:themeColor="text1"/>
          <w:spacing w:val="-2"/>
          <w:szCs w:val="22"/>
          <w:lang w:val="es-ES_tradnl"/>
        </w:rPr>
        <w:tab/>
        <w:t>ALQUILERES REALES (OTRAS VIVIENDAS NO VACACIONALES NI POR MOTIVOS DE ENSEÑANZA)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5"/>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realizados por el inquilino o realquilado para el disfrute de otras viviendas, cuando el motivo del alquiler no sean vacaciones de menos de tres meses de duración ni los estudios.</w:t>
      </w:r>
    </w:p>
    <w:p w:rsidR="00D51574" w:rsidRPr="00D51574" w:rsidRDefault="00D51574" w:rsidP="00041247">
      <w:pPr>
        <w:numPr>
          <w:ilvl w:val="0"/>
          <w:numId w:val="105"/>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Alquileres de viviendas por motivos vacacionales si el periodo de alquiler es mayor o igual que 3 meses.</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 </w:t>
      </w:r>
      <w:r w:rsidRPr="00D51574">
        <w:rPr>
          <w:rFonts w:ascii="Arial" w:eastAsiaTheme="minorEastAsia" w:hAnsi="Arial" w:cs="Arial"/>
          <w:color w:val="000000" w:themeColor="text1"/>
          <w:szCs w:val="22"/>
          <w:u w:val="single"/>
          <w:lang w:val="es-ES_tradnl"/>
        </w:rPr>
        <w:t>incluyen</w:t>
      </w:r>
      <w:r w:rsidRPr="00D51574">
        <w:rPr>
          <w:rFonts w:ascii="Arial" w:eastAsiaTheme="minorEastAsia" w:hAnsi="Arial" w:cs="Arial"/>
          <w:color w:val="000000" w:themeColor="text1"/>
          <w:szCs w:val="22"/>
          <w:lang w:val="es-ES_tradnl"/>
        </w:rPr>
        <w:t xml:space="preserve"> los mismos conceptos especificados en 04.1.1.0 pero para otras viviendas no vacacionales ni por motivos de enseñanza.</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bienes y servicios especificados en el código 04.1.1.0 para la vivienda principal.</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alquileres reales de duración inferior a 3 meses y que sean con fines vacacionales (11.2.0.3).</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Viviendas alquiladas por el hogar, distinta de la principal, cuando el motivo del alquiler son los estudios de algún miembro del hogar (04.1.2.2).</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por motivo de enseñanza de algún miembro del hogar en residencias o internados (11.2.0.4).</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Alquileres en pisos de estudiantes (04.1.2.2).</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garajes tanto los destinado a otra vivienda distinta de la principal (04.1.2.4) como los no destinados a vivienda (07.2.4.1), siempre que sea posible desglosarlo del alquiler de la vivienda.</w:t>
      </w:r>
    </w:p>
    <w:p w:rsidR="00D51574" w:rsidRPr="00D51574" w:rsidRDefault="00D51574" w:rsidP="00041247">
      <w:pPr>
        <w:keepLines/>
        <w:numPr>
          <w:ilvl w:val="0"/>
          <w:numId w:val="106"/>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Alquiler de trasteros no ligados a la vivienda principal (04.1.2.6), siempre que sea posible desglosarlo del alquiler de la vivienda.</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04.1.2.2</w:t>
      </w:r>
      <w:r w:rsidRPr="00D51574">
        <w:rPr>
          <w:rFonts w:ascii="Arial" w:hAnsi="Arial" w:cs="Arial"/>
          <w:i/>
          <w:color w:val="000000" w:themeColor="text1"/>
          <w:spacing w:val="-2"/>
          <w:szCs w:val="22"/>
          <w:lang w:val="es-ES_tradnl"/>
        </w:rPr>
        <w:tab/>
        <w:t xml:space="preserve">ALQUILERES REALES (OTRAS VIVIENDAS POR MOTIVOS DE ENSEÑANZA)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8"/>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Pagos realizados por el inquilino o realquilado para el disfrute de otras viviendas amuebladas o sin amueblar cuando el alquiler tenga como motivo los estudios en un lugar distinto a la residencia del hogar.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 </w:t>
      </w:r>
      <w:r w:rsidRPr="00D51574">
        <w:rPr>
          <w:rFonts w:ascii="Arial" w:eastAsiaTheme="minorEastAsia" w:hAnsi="Arial" w:cs="Arial"/>
          <w:color w:val="000000" w:themeColor="text1"/>
          <w:szCs w:val="22"/>
          <w:u w:val="single"/>
          <w:lang w:val="es-ES_tradnl"/>
        </w:rPr>
        <w:t>incluyen</w:t>
      </w:r>
      <w:r w:rsidRPr="00D51574">
        <w:rPr>
          <w:rFonts w:ascii="Arial" w:eastAsiaTheme="minorEastAsia" w:hAnsi="Arial" w:cs="Arial"/>
          <w:color w:val="000000" w:themeColor="text1"/>
          <w:szCs w:val="22"/>
          <w:lang w:val="es-ES_tradnl"/>
        </w:rPr>
        <w:t xml:space="preserve"> los mismos conceptos especificados en 04.1.1.0 pero para otras viviendas que se alquilan por motivos de enseñanza.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1390"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8"/>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por motivo de enseñanza de algún miembro del hogar en residencias de estudiantes o internados (11.2.0.4).</w:t>
      </w:r>
    </w:p>
    <w:p w:rsidR="00D51574" w:rsidRPr="00D51574" w:rsidRDefault="00D51574" w:rsidP="00041247">
      <w:pPr>
        <w:keepLines/>
        <w:numPr>
          <w:ilvl w:val="0"/>
          <w:numId w:val="118"/>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plazas de garaje tanto las destinadas a vivienda por motivos de enseñanza (04.1.2.4) como las no destinadas a viviendas (07.2.4.1).</w:t>
      </w:r>
    </w:p>
    <w:p w:rsidR="00D51574" w:rsidRPr="00D51574" w:rsidRDefault="00D51574" w:rsidP="00041247">
      <w:pPr>
        <w:keepLines/>
        <w:numPr>
          <w:ilvl w:val="0"/>
          <w:numId w:val="118"/>
        </w:numPr>
        <w:tabs>
          <w:tab w:val="left" w:pos="1757"/>
        </w:tabs>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trasteros no ligados a la vivienda principal (04.1.2.6).</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04.1.2.3</w:t>
      </w:r>
      <w:r w:rsidRPr="00D51574">
        <w:rPr>
          <w:rFonts w:ascii="Arial" w:hAnsi="Arial" w:cs="Arial"/>
          <w:i/>
          <w:color w:val="000000" w:themeColor="text1"/>
          <w:spacing w:val="-2"/>
          <w:szCs w:val="22"/>
          <w:lang w:val="es-ES_tradnl"/>
        </w:rPr>
        <w:tab/>
        <w:t>ALQUILERES DE GARAJE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Alquiler de garaje para proporcionar aparcamiento en conexión con la vivienda principal, independientemente del régimen de tenencia de la misma. El garaje no tiene por qué estar físicamente contiguo a la vivienda, ni haber sido alquilado al mismo propietario.</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el uso de garajes o estacionamientos relacionados con otras viviendas distintas de la principal (04.1.2.4) y los no relacionados con viviendas (07.2.4.1).</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04.1.2.4</w:t>
      </w:r>
      <w:r w:rsidRPr="00D51574">
        <w:rPr>
          <w:rFonts w:ascii="Arial" w:hAnsi="Arial" w:cs="Arial"/>
          <w:i/>
          <w:color w:val="000000" w:themeColor="text1"/>
          <w:spacing w:val="-2"/>
          <w:szCs w:val="22"/>
          <w:lang w:val="es-ES_tradnl"/>
        </w:rPr>
        <w:tab/>
        <w:t>ALQUILERES DE GARAJE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Alquiler de garaje para proporcionar aparcamiento en conexión con otra vivienda distinta de la principal, independientemente del régimen de tenencia de la misma. El garaje no tiene por qué estar físicamente contiguo a la vivienda, ni haber sido alquilado al mismo propietario.</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el uso de garajes o estacionamientos relacionados con la vivienda principal (04.1.2.3) y los no relacionados con viviendas (07.2.4.1).</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04.1.2.5</w:t>
      </w:r>
      <w:r w:rsidRPr="00D51574">
        <w:rPr>
          <w:rFonts w:ascii="Arial" w:hAnsi="Arial" w:cs="Arial"/>
          <w:i/>
          <w:color w:val="000000" w:themeColor="text1"/>
          <w:spacing w:val="-2"/>
          <w:szCs w:val="22"/>
          <w:lang w:val="es-ES_tradnl"/>
        </w:rPr>
        <w:tab/>
        <w:t xml:space="preserve"> ALQUILERES DE TRASTEROS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alquileres de trasteros ligados a la vivienda principal.</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el uso de garajes o estacionamientos que no estén relacionados con la vivienda (07.2.4.1).</w:t>
      </w:r>
    </w:p>
    <w:p w:rsidR="00D51574" w:rsidRPr="00D51574" w:rsidRDefault="00D51574" w:rsidP="00041247">
      <w:pPr>
        <w:keepLines/>
        <w:numPr>
          <w:ilvl w:val="0"/>
          <w:numId w:val="11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mudanza y guardamuebles (07.4.9.1).</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04.1.2.6</w:t>
      </w:r>
      <w:r w:rsidRPr="00D51574">
        <w:rPr>
          <w:rFonts w:ascii="Arial" w:hAnsi="Arial" w:cs="Arial"/>
          <w:i/>
          <w:color w:val="000000" w:themeColor="text1"/>
          <w:spacing w:val="-2"/>
          <w:szCs w:val="22"/>
          <w:lang w:val="es-ES_tradnl"/>
        </w:rPr>
        <w:tab/>
        <w:t xml:space="preserve"> ALQUILERES DE TRASTEROS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alquileres de trasteros ligados a otras viviendas distintas a la principal.</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el uso de garajes o estacionamientos que no estén relacionados con la vivienda (07.2.4.1).</w:t>
      </w:r>
    </w:p>
    <w:p w:rsidR="00D51574" w:rsidRPr="00D51574" w:rsidRDefault="00D51574" w:rsidP="00041247">
      <w:pPr>
        <w:keepLines/>
        <w:numPr>
          <w:ilvl w:val="0"/>
          <w:numId w:val="12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mudanza y guardamuebles (07.4.9.1).</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04.2</w:t>
      </w:r>
      <w:r w:rsidRPr="00D51574">
        <w:rPr>
          <w:rFonts w:ascii="Arial" w:hAnsi="Arial" w:cs="Arial"/>
          <w:b/>
          <w:color w:val="000000" w:themeColor="text1"/>
          <w:spacing w:val="-2"/>
          <w:szCs w:val="22"/>
          <w:lang w:val="es-ES_tradnl"/>
        </w:rPr>
        <w:tab/>
        <w:t>ALQUILERES IMPUTADOS DE LA VIVIENDA</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04.2.1</w:t>
      </w:r>
      <w:r w:rsidRPr="00D51574">
        <w:rPr>
          <w:rFonts w:ascii="Arial" w:hAnsi="Arial" w:cs="Arial"/>
          <w:b/>
          <w:color w:val="000000" w:themeColor="text1"/>
          <w:spacing w:val="-2"/>
          <w:szCs w:val="22"/>
          <w:lang w:val="es-ES_tradnl"/>
        </w:rPr>
        <w:tab/>
        <w:t>ALQUILERES IMPUTADOS A LA VIVIENDA PRINCIPAL EN PROPIEDAD</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04.2.1.0</w:t>
      </w:r>
      <w:r w:rsidRPr="00D51574">
        <w:rPr>
          <w:rFonts w:ascii="Arial" w:hAnsi="Arial" w:cs="Arial"/>
          <w:i/>
          <w:color w:val="000000" w:themeColor="text1"/>
          <w:spacing w:val="-2"/>
          <w:szCs w:val="22"/>
          <w:lang w:val="es-ES_tradnl"/>
        </w:rPr>
        <w:tab/>
        <w:t>ALQUILERES IMPUTADOS A LA VIVIENDA PRINCIPAL EN PROPIEDAD</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i/>
          <w:color w:val="000000" w:themeColor="text1"/>
          <w:spacing w:val="-2"/>
          <w:szCs w:val="22"/>
          <w:lang w:val="es-ES_tradnl"/>
        </w:rPr>
        <w:t xml:space="preserve"> </w:t>
      </w:r>
      <w:r w:rsidRPr="00D51574">
        <w:rPr>
          <w:rFonts w:ascii="Arial" w:hAnsi="Arial" w:cs="Arial"/>
          <w:i/>
          <w:color w:val="000000" w:themeColor="text1"/>
          <w:spacing w:val="-2"/>
          <w:szCs w:val="22"/>
          <w:lang w:val="es-ES_tradnl"/>
        </w:rPr>
        <w:tab/>
      </w:r>
    </w:p>
    <w:p w:rsidR="00D51574" w:rsidRPr="00D51574" w:rsidRDefault="00D51574" w:rsidP="00041247">
      <w:pPr>
        <w:keepLines/>
        <w:numPr>
          <w:ilvl w:val="0"/>
          <w:numId w:val="121"/>
        </w:numPr>
        <w:spacing w:after="160" w:line="259" w:lineRule="auto"/>
        <w:ind w:left="2129"/>
        <w:contextualSpacing/>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El alquiler imputado a la vivienda principal propiedad del hogar.</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21"/>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mismos conceptos que en el código 04.1.1.0.</w:t>
      </w:r>
    </w:p>
    <w:p w:rsidR="00D51574" w:rsidRPr="00D51574" w:rsidRDefault="00D51574" w:rsidP="00D51574">
      <w:pPr>
        <w:contextualSpacing/>
        <w:jc w:val="both"/>
        <w:rPr>
          <w:rFonts w:ascii="Arial" w:eastAsiaTheme="minorEastAsia" w:hAnsi="Arial" w:cs="Arial"/>
          <w:color w:val="000000" w:themeColor="text1"/>
          <w:szCs w:val="22"/>
        </w:rPr>
      </w:pPr>
    </w:p>
    <w:p w:rsidR="00D51574" w:rsidRPr="00D51574" w:rsidRDefault="00D51574" w:rsidP="00D51574">
      <w:pPr>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04.2.2</w:t>
      </w:r>
      <w:r w:rsidRPr="00D51574">
        <w:rPr>
          <w:rFonts w:ascii="Arial" w:hAnsi="Arial" w:cs="Arial"/>
          <w:b/>
          <w:color w:val="000000" w:themeColor="text1"/>
          <w:spacing w:val="-2"/>
          <w:szCs w:val="22"/>
          <w:lang w:val="es-ES_tradnl"/>
        </w:rPr>
        <w:tab/>
        <w:t>OTROS ALQUILERES IMPUTADOS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04.2.2.1</w:t>
      </w:r>
      <w:r w:rsidRPr="00D51574">
        <w:rPr>
          <w:rFonts w:ascii="Arial" w:hAnsi="Arial" w:cs="Arial"/>
          <w:i/>
          <w:color w:val="000000" w:themeColor="text1"/>
          <w:spacing w:val="-2"/>
          <w:szCs w:val="22"/>
          <w:lang w:val="es-ES_tradnl"/>
        </w:rPr>
        <w:tab/>
        <w:t>ALQUILERES IMPUTADOS A OTRAS VIVIENDAS A DISPOSICIÓN DEL HOGAR EN PROPIEDAD</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041247">
      <w:pPr>
        <w:keepLines/>
        <w:numPr>
          <w:ilvl w:val="0"/>
          <w:numId w:val="121"/>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alquiler imputado a otras viviendas, propiedad del hogar.</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1"/>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mismos conceptos que en el código 04.1.2.1.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04.2.2.2</w:t>
      </w:r>
      <w:r w:rsidRPr="00D51574">
        <w:rPr>
          <w:rFonts w:ascii="Arial" w:hAnsi="Arial" w:cs="Arial"/>
          <w:i/>
          <w:color w:val="000000" w:themeColor="text1"/>
          <w:spacing w:val="-2"/>
          <w:szCs w:val="22"/>
          <w:lang w:val="es-ES_tradnl"/>
        </w:rPr>
        <w:tab/>
        <w:t>ALQUILERES IMPUTADOS A LA VIVIENDA PRINCIPAL, CEDIDA GRATUITA O</w:t>
      </w:r>
      <w:r w:rsidRPr="00D51574">
        <w:rPr>
          <w:rFonts w:ascii="Arial" w:hAnsi="Arial" w:cs="Arial"/>
          <w:i/>
          <w:color w:val="000000" w:themeColor="text1"/>
          <w:spacing w:val="-2"/>
          <w:szCs w:val="22"/>
          <w:lang w:val="es-ES_tradnl"/>
        </w:rPr>
        <w:tab/>
        <w:t>SEMIGRATUITAMENTE</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041247">
      <w:pPr>
        <w:numPr>
          <w:ilvl w:val="0"/>
          <w:numId w:val="121"/>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Los mismos conceptos que el código 04.2.1.0 pero para viviendas cedidas gratuitas o </w:t>
      </w:r>
      <w:proofErr w:type="spellStart"/>
      <w:r w:rsidRPr="00D51574">
        <w:rPr>
          <w:rFonts w:ascii="Arial" w:eastAsiaTheme="minorEastAsia" w:hAnsi="Arial" w:cs="Arial"/>
          <w:color w:val="000000" w:themeColor="text1"/>
          <w:szCs w:val="22"/>
        </w:rPr>
        <w:t>semigratuitamente</w:t>
      </w:r>
      <w:proofErr w:type="spellEnd"/>
      <w:r w:rsidRPr="00D51574">
        <w:rPr>
          <w:rFonts w:ascii="Arial" w:eastAsiaTheme="minorEastAsia" w:hAnsi="Arial" w:cs="Arial"/>
          <w:color w:val="000000" w:themeColor="text1"/>
          <w:szCs w:val="22"/>
        </w:rPr>
        <w:t>.</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04.2.2.3</w:t>
      </w:r>
      <w:r w:rsidRPr="00D51574">
        <w:rPr>
          <w:rFonts w:ascii="Arial" w:hAnsi="Arial" w:cs="Arial"/>
          <w:i/>
          <w:color w:val="000000" w:themeColor="text1"/>
          <w:spacing w:val="-2"/>
          <w:szCs w:val="22"/>
          <w:lang w:val="es-ES_tradnl"/>
        </w:rPr>
        <w:tab/>
        <w:t>ALQUILERES IMPUTADOS A OTRAS VIVIENDAS A DISPOSICIÓN DEL HOGAR, CEDIDAS GRATUITA O SEMIGRATUITAMENTE</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041247">
      <w:pPr>
        <w:numPr>
          <w:ilvl w:val="0"/>
          <w:numId w:val="121"/>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Los mismos conceptos que el código 04.2.2.1 pero para viviendas cedidas gratuitas o </w:t>
      </w:r>
      <w:proofErr w:type="spellStart"/>
      <w:r w:rsidRPr="00D51574">
        <w:rPr>
          <w:rFonts w:ascii="Arial" w:eastAsiaTheme="minorEastAsia" w:hAnsi="Arial" w:cs="Arial"/>
          <w:color w:val="000000" w:themeColor="text1"/>
          <w:szCs w:val="22"/>
        </w:rPr>
        <w:t>semigratuitamente</w:t>
      </w:r>
      <w:proofErr w:type="spellEnd"/>
      <w:r w:rsidRPr="00D51574">
        <w:rPr>
          <w:rFonts w:ascii="Arial" w:eastAsiaTheme="minorEastAsia" w:hAnsi="Arial" w:cs="Arial"/>
          <w:color w:val="000000" w:themeColor="text1"/>
          <w:szCs w:val="22"/>
        </w:rPr>
        <w:t>.</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6" w:hanging="2126"/>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04.3</w:t>
      </w:r>
      <w:r w:rsidRPr="00D51574">
        <w:rPr>
          <w:rFonts w:ascii="Arial" w:hAnsi="Arial" w:cs="Arial"/>
          <w:b/>
          <w:color w:val="000000" w:themeColor="text1"/>
          <w:spacing w:val="-2"/>
          <w:szCs w:val="22"/>
          <w:lang w:val="es-ES_tradnl"/>
        </w:rPr>
        <w:tab/>
        <w:t>GASTOS CORRIENTES DE MANTENIMIENTO Y REPARACIÓN DE LA VIVIENDA</w:t>
      </w:r>
    </w:p>
    <w:p w:rsidR="00D51574" w:rsidRPr="00D51574" w:rsidRDefault="00D51574" w:rsidP="00D51574">
      <w:pPr>
        <w:ind w:left="2126" w:hanging="2126"/>
        <w:jc w:val="both"/>
        <w:rPr>
          <w:rFonts w:ascii="Arial" w:hAnsi="Arial" w:cs="Arial"/>
          <w:b/>
          <w:color w:val="000000" w:themeColor="text1"/>
          <w:spacing w:val="-2"/>
          <w:szCs w:val="22"/>
          <w:lang w:val="es-ES_tradnl"/>
        </w:rPr>
      </w:pPr>
    </w:p>
    <w:p w:rsidR="00D51574" w:rsidRPr="00D51574" w:rsidRDefault="00D51574" w:rsidP="00041247">
      <w:pPr>
        <w:keepLines/>
        <w:numPr>
          <w:ilvl w:val="0"/>
          <w:numId w:val="121"/>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corrientes de adquisición de materiales y servicios para la reparación y mantenimiento de la vivienda destinados a conservar su estado, que</w:t>
      </w:r>
      <w:r w:rsidRPr="00D51574">
        <w:rPr>
          <w:rFonts w:ascii="Arial" w:eastAsiaTheme="minorEastAsia" w:hAnsi="Arial" w:cs="Arial"/>
          <w:b/>
          <w:bCs/>
          <w:color w:val="000000" w:themeColor="text1"/>
          <w:szCs w:val="22"/>
        </w:rPr>
        <w:t xml:space="preserve"> no afectan a la calidad, la capacidad o a la duración de vida prevista para la vivienda, </w:t>
      </w:r>
      <w:r w:rsidRPr="00D51574">
        <w:rPr>
          <w:rFonts w:ascii="Arial" w:eastAsiaTheme="minorEastAsia" w:hAnsi="Arial" w:cs="Arial"/>
          <w:color w:val="000000" w:themeColor="text1"/>
          <w:szCs w:val="22"/>
        </w:rPr>
        <w:t xml:space="preserve">y que pueden ser realizados tanto por el inquilino como por el propietario ocupante de la vivienda (subgrupos 04.3.1 y 04.3.2). </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04.3.1</w:t>
      </w:r>
      <w:r w:rsidRPr="00D51574">
        <w:rPr>
          <w:rFonts w:ascii="Arial" w:hAnsi="Arial" w:cs="Arial"/>
          <w:b/>
          <w:color w:val="000000" w:themeColor="text1"/>
          <w:spacing w:val="-2"/>
          <w:szCs w:val="22"/>
          <w:lang w:val="es-ES_tradnl"/>
        </w:rPr>
        <w:tab/>
        <w:t>MATERIALES PARA EL MANTENIMIENTO Y LAS REPARACIONES CORRIENTES DE LA VIVIENDA</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041247">
      <w:pPr>
        <w:numPr>
          <w:ilvl w:val="0"/>
          <w:numId w:val="11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por separado de materiales por los hogares con la intención de realizar el mantenimiento o reparaciones por cuenta propia, o por cuenta ajena si es posible desglosarlos del servicio.</w:t>
      </w:r>
    </w:p>
    <w:p w:rsidR="00D51574" w:rsidRPr="00D51574" w:rsidRDefault="00D51574" w:rsidP="00D51574">
      <w:pPr>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ind w:left="2127" w:hanging="3"/>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04.3.1.1</w:t>
      </w:r>
      <w:r w:rsidRPr="00D51574">
        <w:rPr>
          <w:rFonts w:ascii="Arial" w:hAnsi="Arial" w:cs="Arial"/>
          <w:i/>
          <w:color w:val="000000" w:themeColor="text1"/>
          <w:spacing w:val="-2"/>
          <w:szCs w:val="22"/>
          <w:lang w:val="es-ES_tradnl"/>
        </w:rPr>
        <w:tab/>
        <w:t xml:space="preserve">MATERIALES PARA EL MANTENIMIENTO Y LAS REPARACIONES CORRIENTES DE LA VIVIENDA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Mensual </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Compra por separado de materiales por los hogares con la intención de realizar, por cuenta propia o por cuenta ajena si es posible desglosarlos del servicio, el mantenimiento o reparaciones corrientes tanto para la vivienda principal como para otras viviendas.</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Pintura, papel pintado y revestimientos de papel análogos, papeles diáfanos para vidrieras, revestimientos textiles de paredes (entelado), rodillos, espátulas, pinceles, barnices.</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Llaves de paso, tuberías, cañerías, piezas para radiadores, termostatos, chimeneas y otros artículos de fontanería.</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Revestimientos de suelos (lamas de parqué, baldosas, losas…); baldosas y losas para cubrir chimeneas y muros…</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Vidrio, vidrieras, cristales… </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Yeso, escayola, cal, cemento, argamasa, hormigón, masilla; barnices; cola para papel pintado, silicona.</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Puertas (salvo la puerta del portal en caso de viviendas colectivas), contrapuertas, cancelas y ventanas, tanto interiores como exteriores, mosquiteras para ventanas y puertas, persianas empotradas en la pared, herrajes, bisagras y picaportes de puertas etc.</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Lavabo, WC, bañera (también hidromasaje), grifo, difusor de grifo, alcachofa de butano, fregaderos, mampara de baño, etc.</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de chatarra para hacer reparaciones en el hogar.</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Interruptores, enchufes, tomas de corriente, cortacircuitos, casquillos para bombillas, cables, compra de material utilizado para soldar (estaño), etc. </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Moquetas de todo tipo y tejido.</w:t>
      </w:r>
    </w:p>
    <w:p w:rsidR="00D51574" w:rsidRPr="00D51574" w:rsidRDefault="00D51574" w:rsidP="00041247">
      <w:pPr>
        <w:keepLines/>
        <w:numPr>
          <w:ilvl w:val="0"/>
          <w:numId w:val="117"/>
        </w:numPr>
        <w:spacing w:after="160" w:line="259" w:lineRule="auto"/>
        <w:ind w:left="2129"/>
        <w:contextualSpacing/>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Sintasol</w:t>
      </w:r>
      <w:proofErr w:type="spellEnd"/>
      <w:r w:rsidRPr="00D51574">
        <w:rPr>
          <w:rFonts w:ascii="Arial" w:eastAsiaTheme="minorEastAsia" w:hAnsi="Arial" w:cs="Arial"/>
          <w:color w:val="000000" w:themeColor="text1"/>
          <w:szCs w:val="22"/>
        </w:rPr>
        <w:t xml:space="preserve">, linóleo, corcho, </w:t>
      </w:r>
      <w:proofErr w:type="spellStart"/>
      <w:r w:rsidRPr="00D51574">
        <w:rPr>
          <w:rFonts w:ascii="Arial" w:eastAsiaTheme="minorEastAsia" w:hAnsi="Arial" w:cs="Arial"/>
          <w:color w:val="000000" w:themeColor="text1"/>
          <w:szCs w:val="22"/>
        </w:rPr>
        <w:t>cubreparqués</w:t>
      </w:r>
      <w:proofErr w:type="spellEnd"/>
      <w:r w:rsidRPr="00D51574">
        <w:rPr>
          <w:rFonts w:ascii="Arial" w:eastAsiaTheme="minorEastAsia" w:hAnsi="Arial" w:cs="Arial"/>
          <w:color w:val="000000" w:themeColor="text1"/>
          <w:szCs w:val="22"/>
        </w:rPr>
        <w:t xml:space="preserve">, losetas adhesivas, etc. </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de materiales por los hogares con la intención de realizar el mantenimiento o reparaciones por cuenta ajena si no es posible desglosarlos del servicio (04.3.2.1).</w:t>
      </w:r>
    </w:p>
    <w:p w:rsidR="00D51574" w:rsidRPr="00D51574" w:rsidRDefault="00D51574" w:rsidP="00041247">
      <w:pPr>
        <w:keepLines/>
        <w:numPr>
          <w:ilvl w:val="0"/>
          <w:numId w:val="12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Escobas, cepillos de fregado y productos de limpieza (05.6.1).</w:t>
      </w:r>
    </w:p>
    <w:p w:rsidR="00D51574" w:rsidRPr="00D51574" w:rsidRDefault="00D51574" w:rsidP="00041247">
      <w:pPr>
        <w:keepLines/>
        <w:numPr>
          <w:ilvl w:val="0"/>
          <w:numId w:val="12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Encimeras de cocina (05.1.1.1).</w:t>
      </w:r>
    </w:p>
    <w:p w:rsidR="00D51574" w:rsidRPr="00D51574" w:rsidRDefault="00D51574" w:rsidP="00041247">
      <w:pPr>
        <w:keepLines/>
        <w:numPr>
          <w:ilvl w:val="0"/>
          <w:numId w:val="12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Herramientas y accesorios no eléctricos (05.5.2.1).</w:t>
      </w:r>
    </w:p>
    <w:p w:rsidR="00D51574" w:rsidRPr="00D51574" w:rsidRDefault="00D51574" w:rsidP="00041247">
      <w:pPr>
        <w:keepLines/>
        <w:numPr>
          <w:ilvl w:val="0"/>
          <w:numId w:val="12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Bombillas (05.5.2.2).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04.3.1.2</w:t>
      </w:r>
      <w:r w:rsidRPr="00D51574">
        <w:rPr>
          <w:rFonts w:ascii="Arial" w:hAnsi="Arial" w:cs="Arial"/>
          <w:i/>
          <w:color w:val="000000" w:themeColor="text1"/>
          <w:spacing w:val="-2"/>
          <w:szCs w:val="22"/>
          <w:lang w:val="es-ES_tradnl"/>
        </w:rPr>
        <w:tab/>
        <w:t>EQUIPOS DE SEGURIDAD.</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Anual </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Pequeños equipos de vigilancia y seguridad para la vivienda: detectores de humo, alarmas de seguridad, cámaras de seguridad o vigilancia, detectores de presencia.</w:t>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Interfonos, </w:t>
      </w:r>
      <w:proofErr w:type="spellStart"/>
      <w:r w:rsidRPr="00D51574">
        <w:rPr>
          <w:rFonts w:ascii="Arial" w:eastAsiaTheme="minorEastAsia" w:hAnsi="Arial" w:cs="Arial"/>
          <w:color w:val="000000" w:themeColor="text1"/>
          <w:szCs w:val="22"/>
          <w:lang w:val="es-ES_tradnl"/>
        </w:rPr>
        <w:t>videoporteros</w:t>
      </w:r>
      <w:proofErr w:type="spellEnd"/>
      <w:r w:rsidRPr="00D51574">
        <w:rPr>
          <w:rFonts w:ascii="Arial" w:eastAsiaTheme="minorEastAsia" w:hAnsi="Arial" w:cs="Arial"/>
          <w:color w:val="000000" w:themeColor="text1"/>
          <w:szCs w:val="22"/>
          <w:lang w:val="es-ES_tradnl"/>
        </w:rPr>
        <w:t>, telefonillos, timbres, contestadores automáticos de portales, mandos a distancia para puertas de garaje, cerraduras, etc.</w:t>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Botón </w:t>
      </w:r>
      <w:proofErr w:type="spellStart"/>
      <w:r w:rsidRPr="00D51574">
        <w:rPr>
          <w:rFonts w:ascii="Arial" w:eastAsiaTheme="minorEastAsia" w:hAnsi="Arial" w:cs="Arial"/>
          <w:color w:val="000000" w:themeColor="text1"/>
          <w:szCs w:val="22"/>
          <w:lang w:val="es-ES_tradnl"/>
        </w:rPr>
        <w:t>antipánico</w:t>
      </w:r>
      <w:proofErr w:type="spellEnd"/>
      <w:r w:rsidRPr="00D51574">
        <w:rPr>
          <w:rFonts w:ascii="Arial" w:eastAsiaTheme="minorEastAsia" w:hAnsi="Arial" w:cs="Arial"/>
          <w:color w:val="000000" w:themeColor="text1"/>
          <w:szCs w:val="22"/>
          <w:lang w:val="es-ES_tradnl"/>
        </w:rPr>
        <w:t xml:space="preserve"> (botón de seguridad para la persona, contra el robo en el hogar, de emergencia, etc.).</w:t>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Extintores. </w:t>
      </w:r>
    </w:p>
    <w:p w:rsidR="00D51574" w:rsidRPr="00D51574" w:rsidRDefault="00D51574" w:rsidP="00D51574">
      <w:pPr>
        <w:keepLines/>
        <w:spacing w:after="160" w:line="259" w:lineRule="auto"/>
        <w:ind w:left="2136"/>
        <w:contextualSpacing/>
        <w:jc w:val="both"/>
        <w:rPr>
          <w:rFonts w:ascii="Arial" w:eastAsiaTheme="minorEastAsia" w:hAnsi="Arial" w:cs="Arial"/>
          <w:color w:val="000000" w:themeColor="text1"/>
          <w:szCs w:val="22"/>
          <w:lang w:val="es-ES_tradnl"/>
        </w:rPr>
      </w:pPr>
    </w:p>
    <w:p w:rsidR="00D51574" w:rsidRPr="00D51574" w:rsidRDefault="00D51574" w:rsidP="00D51574">
      <w:pPr>
        <w:keepLines/>
        <w:spacing w:after="160" w:line="259" w:lineRule="auto"/>
        <w:ind w:left="2136"/>
        <w:contextualSpacing/>
        <w:jc w:val="both"/>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Extintores para equipos de transporte (07.2.1.3).</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04.3.2</w:t>
      </w:r>
      <w:r w:rsidRPr="00D51574">
        <w:rPr>
          <w:rFonts w:ascii="Arial" w:hAnsi="Arial" w:cs="Arial"/>
          <w:b/>
          <w:color w:val="000000" w:themeColor="text1"/>
          <w:spacing w:val="-2"/>
          <w:szCs w:val="22"/>
          <w:lang w:val="es-ES_tradnl"/>
        </w:rPr>
        <w:tab/>
        <w:t>SERVICIOS DE MANTENIMIENTO Y REPARACIONES CORRIENTES DE LA VIVIENDA</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mantenimiento y de reparaciones corrientes tanto para la vivienda principal como para otras viviendas.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el coste de los materiales utilizados si no es posible desglosarlos del servicio.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1390"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por separado de materiales por los hogares con la intención de realizar el mantenimiento o reparaciones por cuenta propia o por cuenta ajena si es posible desglosarlos del servicio (04.3.1.1).</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04.3.2.1</w:t>
      </w:r>
      <w:r w:rsidRPr="00D51574">
        <w:rPr>
          <w:rFonts w:ascii="Arial" w:hAnsi="Arial" w:cs="Arial"/>
          <w:i/>
          <w:color w:val="000000" w:themeColor="text1"/>
          <w:spacing w:val="-2"/>
          <w:szCs w:val="22"/>
          <w:lang w:val="es-ES_tradnl"/>
        </w:rPr>
        <w:tab/>
        <w:t>SERVICIOS DE MANTENIMIENTO Y REPARACIONES CORRIENTES DE LA VIVIENDA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numPr>
          <w:ilvl w:val="0"/>
          <w:numId w:val="14"/>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fontanería (mantenimiento y reparación de tuberías de agua y de desagüe, de instalaciones de gas…).</w:t>
      </w:r>
    </w:p>
    <w:p w:rsidR="00D51574" w:rsidRPr="00D51574" w:rsidRDefault="00D51574" w:rsidP="00041247">
      <w:pPr>
        <w:numPr>
          <w:ilvl w:val="0"/>
          <w:numId w:val="14"/>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Montaje, instalación, reparación y mantenimiento de sistemas de tuberías, desagües, canaletas, pozos, y los accesorios para agua y gas.</w:t>
      </w:r>
    </w:p>
    <w:p w:rsidR="00D51574" w:rsidRPr="00D51574" w:rsidRDefault="00D51574" w:rsidP="00041247">
      <w:pPr>
        <w:numPr>
          <w:ilvl w:val="0"/>
          <w:numId w:val="14"/>
        </w:numPr>
        <w:tabs>
          <w:tab w:val="left" w:pos="1757"/>
        </w:tabs>
        <w:spacing w:line="259" w:lineRule="auto"/>
        <w:ind w:left="2126"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electricistas. </w:t>
      </w:r>
    </w:p>
    <w:p w:rsidR="00D51574" w:rsidRPr="00D51574" w:rsidRDefault="00D51574" w:rsidP="00041247">
      <w:pPr>
        <w:numPr>
          <w:ilvl w:val="0"/>
          <w:numId w:val="14"/>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Mantenimiento de instalaciones eléctricas. </w:t>
      </w:r>
    </w:p>
    <w:p w:rsidR="00D51574" w:rsidRPr="00D51574" w:rsidRDefault="00D51574" w:rsidP="00041247">
      <w:pPr>
        <w:numPr>
          <w:ilvl w:val="0"/>
          <w:numId w:val="14"/>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Mantenimiento y reparación de equipos de calefacción individual. </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Preparación de superficies para la pintura.</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Aplicación de capas protectoras y decorativas de pintura o materiales similares. </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Revestimiento de paredes interiores y techos con papel pintado u otros acabados. Empapelado, entelado de paredes.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Corte, tallado, montaje, instalación, mantenimiento y reparación de diversos tipos de estructuras y accesorios hechos de madera y otros materiales.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Pavimentación y revestimiento de suelos (p. ej.: parqué) y paredes.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acristalamiento.</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Acuchilladores y barnizadores de parqué, tarima, madera…</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de puertas y ventanas, carpintería metálica, persianas y toldos…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albañilería para la decoración de interiores (armarios empotrados de albañilería...).</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cerrajeros.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aislamiento.</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instalación de cercas y barandillas.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enyesado.</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Trabajos de solado y pulido de suelo y paredes con losetas y plaquetas, que pueden ser de terrazo, mármol, granito, pizarra, gres, etc.</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Ornamentación de obras de acondicionamiento.</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diseño de interiores y decoradores.</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Mantenimiento de ascensor individual.</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Cambio de bañera por el plato de ducha.</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colocación de moquetas y revestimientos de suelos, si es posible distinguir el servicio en el precio.</w:t>
      </w:r>
    </w:p>
    <w:p w:rsidR="00D51574" w:rsidRPr="00D51574" w:rsidRDefault="00D51574" w:rsidP="00041247">
      <w:pPr>
        <w:keepLines/>
        <w:numPr>
          <w:ilvl w:val="0"/>
          <w:numId w:val="101"/>
        </w:numPr>
        <w:spacing w:line="259" w:lineRule="auto"/>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lang w:val="es-ES_tradnl"/>
        </w:rPr>
        <w:t>Servicios de mantenimiento y reparaciones corrientes de la vivienda no desglosables.</w:t>
      </w:r>
      <w:r w:rsidRPr="00D51574">
        <w:rPr>
          <w:rFonts w:ascii="Arial" w:eastAsiaTheme="minorEastAsia" w:hAnsi="Arial" w:cs="Arial"/>
          <w:color w:val="000000" w:themeColor="text1"/>
          <w:szCs w:val="22"/>
        </w:rPr>
        <w:t xml:space="preserve"> </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el coste de los materiales utilizados si no es posible desglosarlos del servicio.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jc w:val="both"/>
        <w:outlineLvl w:val="0"/>
        <w:rPr>
          <w:rFonts w:ascii="Arial" w:hAnsi="Arial" w:cs="Arial"/>
          <w:i/>
          <w:color w:val="000000" w:themeColor="text1"/>
          <w:spacing w:val="-2"/>
          <w:szCs w:val="22"/>
          <w:lang w:val="es-ES_tradnl"/>
        </w:rPr>
      </w:pPr>
      <w:r w:rsidRPr="00D51574">
        <w:rPr>
          <w:rFonts w:ascii="Arial" w:hAnsi="Arial" w:cs="Arial"/>
          <w:i/>
          <w:color w:val="000000" w:themeColor="text1"/>
          <w:spacing w:val="-2"/>
          <w:szCs w:val="22"/>
          <w:u w:val="single"/>
          <w:lang w:val="es-ES_tradnl"/>
        </w:rPr>
        <w:t>Nota</w:t>
      </w:r>
      <w:r w:rsidRPr="00D51574">
        <w:rPr>
          <w:rFonts w:ascii="Arial" w:hAnsi="Arial" w:cs="Arial"/>
          <w:i/>
          <w:color w:val="000000" w:themeColor="text1"/>
          <w:spacing w:val="-2"/>
          <w:szCs w:val="22"/>
          <w:lang w:val="es-ES_tradnl"/>
        </w:rPr>
        <w:t>: Los servicios anteriores se incluyen en este código siempre que sean reparaciones corrientes.</w:t>
      </w:r>
    </w:p>
    <w:p w:rsidR="00D51574" w:rsidRPr="00D51574" w:rsidRDefault="00D51574" w:rsidP="00D51574">
      <w:pPr>
        <w:keepNext/>
        <w:keepLines/>
        <w:ind w:left="2126"/>
        <w:jc w:val="both"/>
        <w:outlineLvl w:val="0"/>
        <w:rPr>
          <w:rFonts w:ascii="Arial" w:hAnsi="Arial" w:cs="Arial"/>
          <w:i/>
          <w:color w:val="000000" w:themeColor="text1"/>
          <w:spacing w:val="-2"/>
          <w:szCs w:val="22"/>
          <w:lang w:val="es-ES_tradnl"/>
        </w:rPr>
      </w:pP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2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por separado de materiales por los hogares con la intención de realizar el mantenimiento o reparaciones por cuenta propia o por cuenta ajena si es posible desglosarlos del servicio (04.3.1.1).</w:t>
      </w:r>
    </w:p>
    <w:p w:rsidR="00D51574" w:rsidRPr="00D51574" w:rsidRDefault="00D51574" w:rsidP="00041247">
      <w:pPr>
        <w:keepLines/>
        <w:numPr>
          <w:ilvl w:val="0"/>
          <w:numId w:val="12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cerrajería para automóviles (07.2.3.0).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04.3.2.2</w:t>
      </w:r>
      <w:r w:rsidRPr="00D51574">
        <w:rPr>
          <w:rFonts w:ascii="Arial" w:hAnsi="Arial" w:cs="Arial"/>
          <w:i/>
          <w:color w:val="000000" w:themeColor="text1"/>
          <w:spacing w:val="-2"/>
          <w:szCs w:val="22"/>
          <w:lang w:val="es-ES_tradnl"/>
        </w:rPr>
        <w:tab/>
        <w:t xml:space="preserve">SERVICIOS DE SEGURIDAD (VIVIENDA PRINCIPAL, GARAJES Y TRASTEROS LIGADOS A LA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5"/>
        </w:numPr>
        <w:spacing w:after="160" w:line="259" w:lineRule="auto"/>
        <w:ind w:left="2129"/>
        <w:contextualSpacing/>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seguridad, no comunitarios, en viviendas principales.</w:t>
      </w:r>
    </w:p>
    <w:p w:rsidR="00D51574" w:rsidRPr="00D51574" w:rsidRDefault="00D51574" w:rsidP="00041247">
      <w:pPr>
        <w:keepLines/>
        <w:numPr>
          <w:ilvl w:val="0"/>
          <w:numId w:val="125"/>
        </w:numPr>
        <w:spacing w:after="160" w:line="259" w:lineRule="auto"/>
        <w:ind w:left="2129"/>
        <w:contextualSpacing/>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equipos de seguridad.</w:t>
      </w:r>
    </w:p>
    <w:p w:rsidR="00D51574" w:rsidRPr="00D51574" w:rsidRDefault="00D51574" w:rsidP="00D51574">
      <w:pPr>
        <w:keepNext/>
        <w:keepLines/>
        <w:spacing w:after="120"/>
        <w:ind w:left="2126"/>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6"/>
        </w:numPr>
        <w:tabs>
          <w:tab w:val="left" w:pos="1757"/>
        </w:tabs>
        <w:spacing w:line="259" w:lineRule="auto"/>
        <w:ind w:left="2127"/>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Guardaespaldas (13.9.0.9).</w:t>
      </w:r>
    </w:p>
    <w:p w:rsidR="00D51574" w:rsidRPr="00D51574" w:rsidRDefault="00D51574" w:rsidP="00041247">
      <w:pPr>
        <w:keepLines/>
        <w:numPr>
          <w:ilvl w:val="0"/>
          <w:numId w:val="16"/>
        </w:numPr>
        <w:tabs>
          <w:tab w:val="left" w:pos="1757"/>
        </w:tabs>
        <w:spacing w:line="259" w:lineRule="auto"/>
        <w:ind w:left="2127"/>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Compra de aparatos de seguridad (04.3.1.2). </w:t>
      </w:r>
    </w:p>
    <w:p w:rsidR="00D51574" w:rsidRPr="00D51574" w:rsidRDefault="00D51574" w:rsidP="00041247">
      <w:pPr>
        <w:keepLines/>
        <w:numPr>
          <w:ilvl w:val="0"/>
          <w:numId w:val="16"/>
        </w:numPr>
        <w:tabs>
          <w:tab w:val="left" w:pos="1757"/>
        </w:tabs>
        <w:spacing w:line="259" w:lineRule="auto"/>
        <w:ind w:left="2127"/>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servicios de seguridad comunitarios (04.4.4.1).</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04.3.2.3</w:t>
      </w:r>
      <w:r w:rsidRPr="00D51574">
        <w:rPr>
          <w:rFonts w:ascii="Arial" w:hAnsi="Arial" w:cs="Arial"/>
          <w:i/>
          <w:color w:val="000000" w:themeColor="text1"/>
          <w:spacing w:val="-2"/>
          <w:szCs w:val="22"/>
          <w:lang w:val="es-ES_tradnl"/>
        </w:rPr>
        <w:tab/>
        <w:t xml:space="preserve">SERVICIOS DE SEGURIDAD (OTRAS VIVIENDAS; GARAJES Y TRASTEROS NO LIGADOS A LA VIVIENDA PRINCIPAL, ETC.)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Último Recibo       </w:t>
      </w:r>
    </w:p>
    <w:p w:rsidR="00D51574" w:rsidRPr="00D51574" w:rsidRDefault="00D51574" w:rsidP="00041247">
      <w:pPr>
        <w:keepLines/>
        <w:numPr>
          <w:ilvl w:val="0"/>
          <w:numId w:val="12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seguridad, no comunitarios, en otras viviendas.</w:t>
      </w:r>
    </w:p>
    <w:p w:rsidR="00D51574" w:rsidRPr="00D51574" w:rsidRDefault="00D51574" w:rsidP="00041247">
      <w:pPr>
        <w:keepLines/>
        <w:numPr>
          <w:ilvl w:val="0"/>
          <w:numId w:val="12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aparatos de seguridad.</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6"/>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Guardaespaldas (13.9.0.9).</w:t>
      </w:r>
    </w:p>
    <w:p w:rsidR="00D51574" w:rsidRPr="00D51574" w:rsidRDefault="00D51574" w:rsidP="00041247">
      <w:pPr>
        <w:keepLines/>
        <w:numPr>
          <w:ilvl w:val="0"/>
          <w:numId w:val="16"/>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Compra de aparatos de seguridad (04.3.1.2). </w:t>
      </w:r>
    </w:p>
    <w:p w:rsidR="00D51574" w:rsidRPr="00D51574" w:rsidRDefault="00D51574" w:rsidP="00041247">
      <w:pPr>
        <w:keepLines/>
        <w:numPr>
          <w:ilvl w:val="0"/>
          <w:numId w:val="16"/>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servicios de seguridad comunitarios (04.4.4.2).</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ind w:left="2127" w:hanging="2127"/>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04.4</w:t>
      </w:r>
      <w:r w:rsidRPr="00D51574">
        <w:rPr>
          <w:rFonts w:ascii="Arial" w:eastAsiaTheme="minorEastAsia" w:hAnsi="Arial" w:cs="Arial"/>
          <w:b/>
          <w:color w:val="000000" w:themeColor="text1"/>
          <w:szCs w:val="22"/>
        </w:rPr>
        <w:tab/>
        <w:t>SUMINISTRO DE AGUA Y OTROS SERVICIOS RELACIONADOS CON LA VIVIENDA</w:t>
      </w:r>
    </w:p>
    <w:p w:rsidR="00D51574" w:rsidRPr="00D51574" w:rsidRDefault="00D51574" w:rsidP="00D51574">
      <w:pPr>
        <w:ind w:left="2127" w:hanging="2127"/>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041247">
      <w:pPr>
        <w:numPr>
          <w:ilvl w:val="2"/>
          <w:numId w:val="128"/>
        </w:numPr>
        <w:contextualSpacing/>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                        SUMINISTRO DE AGUA</w:t>
      </w:r>
    </w:p>
    <w:p w:rsidR="00D51574" w:rsidRPr="00D51574" w:rsidRDefault="00D51574" w:rsidP="00D51574">
      <w:pPr>
        <w:tabs>
          <w:tab w:val="left" w:pos="993"/>
          <w:tab w:val="left" w:pos="1757"/>
        </w:tabs>
        <w:ind w:left="2127" w:hanging="1758"/>
        <w:jc w:val="both"/>
        <w:outlineLvl w:val="0"/>
        <w:rPr>
          <w:rFonts w:ascii="Arial" w:hAnsi="Arial" w:cs="Arial"/>
          <w:color w:val="000000" w:themeColor="text1"/>
          <w:spacing w:val="-2"/>
          <w:szCs w:val="22"/>
          <w:lang w:val="es-ES_tradnl"/>
        </w:rPr>
      </w:pP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r>
    </w:p>
    <w:p w:rsidR="00D51574" w:rsidRPr="00D51574" w:rsidRDefault="00D51574" w:rsidP="00041247">
      <w:pPr>
        <w:keepLines/>
        <w:numPr>
          <w:ilvl w:val="0"/>
          <w:numId w:val="12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Suministro de agua.</w:t>
      </w:r>
    </w:p>
    <w:p w:rsidR="00D51574" w:rsidRPr="00D51574" w:rsidRDefault="00D51574" w:rsidP="00041247">
      <w:pPr>
        <w:keepLines/>
        <w:numPr>
          <w:ilvl w:val="0"/>
          <w:numId w:val="12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relacionados como alquiler, mantenimiento y lectura de contadores, gastos fijos, etc.</w:t>
      </w:r>
    </w:p>
    <w:p w:rsidR="00D51574" w:rsidRPr="00D51574" w:rsidRDefault="00D51574" w:rsidP="00D51574">
      <w:pPr>
        <w:keepNext/>
        <w:keepLines/>
        <w:spacing w:after="120"/>
        <w:ind w:left="2127"/>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5"/>
        </w:numPr>
        <w:tabs>
          <w:tab w:val="left" w:pos="993"/>
          <w:tab w:val="left" w:pos="1757"/>
        </w:tabs>
        <w:spacing w:after="160" w:line="259" w:lineRule="auto"/>
        <w:ind w:left="212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Agua potable vendida en botellas o contenedores (01.2.5).</w:t>
      </w: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04.4.1.1   m</w:t>
      </w:r>
      <w:r w:rsidRPr="00D51574">
        <w:rPr>
          <w:rFonts w:ascii="Arial" w:hAnsi="Arial" w:cs="Arial"/>
          <w:i/>
          <w:color w:val="000000" w:themeColor="text1"/>
          <w:spacing w:val="-2"/>
          <w:szCs w:val="22"/>
          <w:vertAlign w:val="superscript"/>
          <w:lang w:val="es-ES_tradnl"/>
        </w:rPr>
        <w:t>3</w:t>
      </w:r>
      <w:r w:rsidRPr="00D51574">
        <w:rPr>
          <w:rFonts w:ascii="Arial" w:hAnsi="Arial" w:cs="Arial"/>
          <w:i/>
          <w:color w:val="000000" w:themeColor="text1"/>
          <w:spacing w:val="-2"/>
          <w:szCs w:val="22"/>
          <w:lang w:val="es-ES_tradnl"/>
        </w:rPr>
        <w:t xml:space="preserve"> </w:t>
      </w:r>
      <w:r w:rsidRPr="00D51574">
        <w:rPr>
          <w:rFonts w:ascii="Arial" w:hAnsi="Arial" w:cs="Arial"/>
          <w:i/>
          <w:color w:val="000000" w:themeColor="text1"/>
          <w:spacing w:val="-2"/>
          <w:szCs w:val="22"/>
          <w:lang w:val="es-ES_tradnl"/>
        </w:rPr>
        <w:tab/>
        <w:t>SUMINISTRO DE AGUA (VIVIENDA PRINCIPAL; GARAJES Y TRASTEROS LIGADOS A LA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numPr>
          <w:ilvl w:val="2"/>
          <w:numId w:val="18"/>
        </w:numPr>
        <w:tabs>
          <w:tab w:val="left" w:pos="1757"/>
        </w:tabs>
        <w:spacing w:after="160" w:line="259" w:lineRule="auto"/>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de agua fría; contrato del agua, alquiler, mantenimiento y lectura de contador</w:t>
      </w:r>
      <w:r w:rsidRPr="00D51574">
        <w:rPr>
          <w:rFonts w:ascii="Symbol" w:eastAsia="Symbol" w:hAnsi="Symbol" w:cs="Symbol"/>
          <w:color w:val="000000" w:themeColor="text1"/>
          <w:szCs w:val="22"/>
        </w:rPr>
        <w:t></w:t>
      </w:r>
      <w:r w:rsidRPr="00D51574">
        <w:rPr>
          <w:rFonts w:ascii="Arial" w:eastAsiaTheme="minorEastAsia" w:hAnsi="Arial" w:cs="Arial"/>
          <w:color w:val="000000" w:themeColor="text1"/>
          <w:szCs w:val="22"/>
        </w:rPr>
        <w:t xml:space="preserve"> de la vivienda principal. </w:t>
      </w:r>
    </w:p>
    <w:p w:rsidR="00D51574" w:rsidRPr="00D51574" w:rsidRDefault="00D51574" w:rsidP="00041247">
      <w:pPr>
        <w:numPr>
          <w:ilvl w:val="2"/>
          <w:numId w:val="18"/>
        </w:numPr>
        <w:tabs>
          <w:tab w:val="left" w:pos="1757"/>
        </w:tabs>
        <w:spacing w:after="160" w:line="259" w:lineRule="auto"/>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agua fría de garajes, trasteros, etc. siempre que estén ligados a la vivienda principal aunque no estén en el mismo edificio.</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5"/>
        </w:numPr>
        <w:tabs>
          <w:tab w:val="left" w:pos="993"/>
          <w:tab w:val="left" w:pos="1757"/>
        </w:tabs>
        <w:spacing w:after="160" w:line="259" w:lineRule="auto"/>
        <w:ind w:left="212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Agua potable vendida en botellas o contenedores (01.2.5.0).</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04.4.1.2   m</w:t>
      </w:r>
      <w:r w:rsidRPr="00D51574">
        <w:rPr>
          <w:rFonts w:ascii="Arial" w:hAnsi="Arial" w:cs="Arial"/>
          <w:i/>
          <w:color w:val="000000" w:themeColor="text1"/>
          <w:spacing w:val="-2"/>
          <w:szCs w:val="22"/>
          <w:vertAlign w:val="superscript"/>
          <w:lang w:val="es-ES_tradnl"/>
        </w:rPr>
        <w:t>3</w:t>
      </w:r>
      <w:r w:rsidRPr="00D51574">
        <w:rPr>
          <w:rFonts w:ascii="Arial" w:hAnsi="Arial" w:cs="Arial"/>
          <w:i/>
          <w:color w:val="000000" w:themeColor="text1"/>
          <w:spacing w:val="-2"/>
          <w:szCs w:val="22"/>
          <w:lang w:val="es-ES_tradnl"/>
        </w:rPr>
        <w:tab/>
        <w:t>SUMINISTRO DE AGUA (OTRAS VIVIENDAS; GARAJES Y TRASTEROS NO LIGADOS A LA VIVIENDA PRINCIPAL, ETC.)</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numPr>
          <w:ilvl w:val="2"/>
          <w:numId w:val="18"/>
        </w:numPr>
        <w:tabs>
          <w:tab w:val="left" w:pos="1757"/>
        </w:tabs>
        <w:spacing w:after="160" w:line="259" w:lineRule="auto"/>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de agua fría; contrato del agua, alquiler, mantenimiento y lectura de contador</w:t>
      </w:r>
      <w:r w:rsidRPr="00D51574">
        <w:rPr>
          <w:rFonts w:ascii="Symbol" w:eastAsia="Symbol" w:hAnsi="Symbol" w:cs="Symbol"/>
          <w:color w:val="000000" w:themeColor="text1"/>
          <w:szCs w:val="22"/>
        </w:rPr>
        <w:t></w:t>
      </w:r>
      <w:r w:rsidRPr="00D51574">
        <w:rPr>
          <w:rFonts w:ascii="Arial" w:eastAsiaTheme="minorEastAsia" w:hAnsi="Arial" w:cs="Arial"/>
          <w:color w:val="000000" w:themeColor="text1"/>
          <w:szCs w:val="22"/>
        </w:rPr>
        <w:t xml:space="preserve"> de otras viviendas distintas de la principal. </w:t>
      </w:r>
    </w:p>
    <w:p w:rsidR="00D51574" w:rsidRPr="00D51574" w:rsidRDefault="00D51574" w:rsidP="00041247">
      <w:pPr>
        <w:numPr>
          <w:ilvl w:val="2"/>
          <w:numId w:val="18"/>
        </w:numPr>
        <w:tabs>
          <w:tab w:val="left" w:pos="1757"/>
        </w:tabs>
        <w:spacing w:after="160" w:line="259" w:lineRule="auto"/>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agua fría de garajes y trasteros no ligados a la vivienda principal, anexos, etc.</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5"/>
        </w:numPr>
        <w:tabs>
          <w:tab w:val="left" w:pos="993"/>
          <w:tab w:val="left" w:pos="1757"/>
        </w:tabs>
        <w:spacing w:after="160" w:line="259" w:lineRule="auto"/>
        <w:ind w:left="212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Agua potable vendida en botellas o contenedores (01.2.5.0).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04.4.2</w:t>
      </w:r>
      <w:r w:rsidRPr="00D51574">
        <w:rPr>
          <w:rFonts w:ascii="Arial" w:eastAsiaTheme="minorEastAsia" w:hAnsi="Arial" w:cs="Arial"/>
          <w:b/>
          <w:color w:val="000000" w:themeColor="text1"/>
          <w:szCs w:val="22"/>
        </w:rPr>
        <w:tab/>
        <w:t>SERVICIO DE RECOGIDA DE BASURA</w:t>
      </w:r>
    </w:p>
    <w:p w:rsidR="00D51574" w:rsidRPr="00D51574" w:rsidRDefault="00D51574" w:rsidP="00D51574">
      <w:pPr>
        <w:ind w:left="2127" w:hanging="2127"/>
        <w:rPr>
          <w:rFonts w:ascii="Arial" w:eastAsiaTheme="minorEastAsia" w:hAnsi="Arial" w:cs="Arial"/>
          <w:b/>
          <w:color w:val="000000" w:themeColor="text1"/>
          <w:szCs w:val="22"/>
        </w:rPr>
      </w:pPr>
    </w:p>
    <w:p w:rsidR="00D51574" w:rsidRPr="00D51574" w:rsidRDefault="00D51574" w:rsidP="00D51574">
      <w:pPr>
        <w:ind w:left="2127" w:hanging="2127"/>
        <w:jc w:val="both"/>
        <w:rPr>
          <w:rFonts w:ascii="Arial" w:eastAsiaTheme="minorEastAsia" w:hAnsi="Arial" w:cs="Arial"/>
          <w:b/>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04.4.2.1</w:t>
      </w:r>
      <w:r w:rsidRPr="00D51574">
        <w:rPr>
          <w:rFonts w:ascii="Arial" w:hAnsi="Arial" w:cs="Arial"/>
          <w:i/>
          <w:color w:val="000000" w:themeColor="text1"/>
          <w:spacing w:val="-2"/>
          <w:szCs w:val="22"/>
          <w:lang w:val="es-ES_tradnl"/>
        </w:rPr>
        <w:tab/>
        <w:t>SERVICIO DE RECOGIDA DE BASURA (VIVIENDA PRINCIPAL; GARAJES Y TRASTEROS LIGADOS A LA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2"/>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 de recogida de basura en vivienda principal, o en garajes, trasteros, etc. cuando están ligados a la vivienda principal aunque no estén en el mismo edificio. </w:t>
      </w:r>
    </w:p>
    <w:p w:rsidR="00D51574" w:rsidRPr="00D51574" w:rsidRDefault="00D51574" w:rsidP="00041247">
      <w:pPr>
        <w:keepLines/>
        <w:numPr>
          <w:ilvl w:val="0"/>
          <w:numId w:val="102"/>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recogida y destrucción de basura, tasas de recogida de basura y pagos por gestión de residuos.</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04.4.2.2</w:t>
      </w:r>
      <w:r w:rsidRPr="00D51574">
        <w:rPr>
          <w:rFonts w:ascii="Arial" w:hAnsi="Arial" w:cs="Arial"/>
          <w:i/>
          <w:color w:val="000000" w:themeColor="text1"/>
          <w:spacing w:val="-2"/>
          <w:szCs w:val="22"/>
          <w:lang w:val="es-ES_tradnl"/>
        </w:rPr>
        <w:tab/>
        <w:t>SERVICIO DE RECOGIDA DE BASURA (OTRAS VIVIENDAS; GARAJES Y TRASTEROS NO LIGADOS A LA VIVIENDA PRINCIPAL, ETC.)</w:t>
      </w:r>
    </w:p>
    <w:p w:rsidR="00D51574" w:rsidRPr="00D51574" w:rsidRDefault="00D51574" w:rsidP="00D51574">
      <w:pPr>
        <w:keepNext/>
        <w:keepLines/>
        <w:jc w:val="both"/>
        <w:rPr>
          <w:rFonts w:ascii="Arial" w:hAnsi="Arial" w:cs="Arial"/>
          <w:i/>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i/>
          <w:color w:val="000000" w:themeColor="text1"/>
          <w:spacing w:val="-2"/>
          <w:szCs w:val="22"/>
          <w:lang w:val="es-ES_tradnl"/>
        </w:rPr>
        <w:tab/>
      </w:r>
    </w:p>
    <w:p w:rsidR="00D51574" w:rsidRPr="00D51574" w:rsidRDefault="00D51574" w:rsidP="00041247">
      <w:pPr>
        <w:keepLines/>
        <w:numPr>
          <w:ilvl w:val="0"/>
          <w:numId w:val="19"/>
        </w:numPr>
        <w:tabs>
          <w:tab w:val="left" w:pos="1757"/>
        </w:tabs>
        <w:spacing w:after="160" w:line="259" w:lineRule="auto"/>
        <w:ind w:left="2127"/>
        <w:jc w:val="both"/>
        <w:outlineLvl w:val="0"/>
        <w:rPr>
          <w:rFonts w:ascii="Arial" w:hAnsi="Arial" w:cs="Arial"/>
          <w:color w:val="000000" w:themeColor="text1"/>
          <w:spacing w:val="-2"/>
          <w:szCs w:val="22"/>
          <w:lang w:val="es-ES_tradnl" w:eastAsia="en-US"/>
        </w:rPr>
      </w:pPr>
      <w:r w:rsidRPr="00D51574">
        <w:rPr>
          <w:rFonts w:ascii="Arial" w:hAnsi="Arial" w:cs="Arial"/>
          <w:color w:val="000000" w:themeColor="text1"/>
          <w:spacing w:val="-2"/>
          <w:szCs w:val="22"/>
          <w:lang w:val="es-ES_tradnl" w:eastAsia="en-US"/>
        </w:rPr>
        <w:t xml:space="preserve">Servicio de recogida de basura en otras viviendas distintas de la principal, así como en garajes y trasteros no ligados a la vivienda principal, anexos, etc. </w:t>
      </w:r>
    </w:p>
    <w:p w:rsidR="00D51574" w:rsidRPr="00D51574" w:rsidRDefault="00D51574" w:rsidP="00041247">
      <w:pPr>
        <w:keepLines/>
        <w:numPr>
          <w:ilvl w:val="0"/>
          <w:numId w:val="19"/>
        </w:numPr>
        <w:tabs>
          <w:tab w:val="left" w:pos="1757"/>
        </w:tabs>
        <w:spacing w:after="160" w:line="259" w:lineRule="auto"/>
        <w:ind w:left="2127"/>
        <w:jc w:val="both"/>
        <w:outlineLvl w:val="0"/>
        <w:rPr>
          <w:rFonts w:ascii="Arial" w:hAnsi="Arial" w:cs="Arial"/>
          <w:color w:val="000000" w:themeColor="text1"/>
          <w:spacing w:val="-2"/>
          <w:szCs w:val="22"/>
          <w:lang w:val="es-ES_tradnl" w:eastAsia="en-US"/>
        </w:rPr>
      </w:pPr>
      <w:r w:rsidRPr="00D51574">
        <w:rPr>
          <w:rFonts w:ascii="Arial" w:hAnsi="Arial" w:cs="Arial"/>
          <w:color w:val="000000" w:themeColor="text1"/>
          <w:spacing w:val="-2"/>
          <w:szCs w:val="22"/>
          <w:lang w:val="es-ES_tradnl" w:eastAsia="en-US"/>
        </w:rPr>
        <w:t>Pagos por recogida y destrucción de basura, tasas de recogida de basura y pagos por gestión de residuos.</w:t>
      </w:r>
    </w:p>
    <w:p w:rsidR="00D51574" w:rsidRPr="00D51574" w:rsidRDefault="00D51574" w:rsidP="00D51574">
      <w:pPr>
        <w:keepLines/>
        <w:tabs>
          <w:tab w:val="left" w:pos="1757"/>
        </w:tabs>
        <w:ind w:left="2127"/>
        <w:jc w:val="both"/>
        <w:outlineLvl w:val="0"/>
        <w:rPr>
          <w:rFonts w:ascii="Arial" w:hAnsi="Arial" w:cs="Arial"/>
          <w:color w:val="000000" w:themeColor="text1"/>
          <w:spacing w:val="-2"/>
          <w:szCs w:val="22"/>
          <w:lang w:val="es-ES_tradnl" w:eastAsia="en-US"/>
        </w:rPr>
      </w:pPr>
    </w:p>
    <w:p w:rsidR="00D51574" w:rsidRPr="00D51574" w:rsidRDefault="00D51574" w:rsidP="00D51574">
      <w:pPr>
        <w:keepLines/>
        <w:tabs>
          <w:tab w:val="left" w:pos="1757"/>
        </w:tabs>
        <w:ind w:left="1756" w:hanging="1756"/>
        <w:jc w:val="both"/>
        <w:outlineLvl w:val="0"/>
        <w:rPr>
          <w:rFonts w:ascii="Arial" w:hAnsi="Arial" w:cs="Arial"/>
          <w:color w:val="000000" w:themeColor="text1"/>
          <w:spacing w:val="-2"/>
          <w:szCs w:val="22"/>
          <w:lang w:val="es-ES_tradnl" w:eastAsia="en-US"/>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04.4.3</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SERVICIO DE SANEAMIENTO</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04.4.3.1</w:t>
      </w:r>
      <w:r w:rsidRPr="00D51574">
        <w:rPr>
          <w:rFonts w:ascii="Arial" w:hAnsi="Arial" w:cs="Arial"/>
          <w:i/>
          <w:color w:val="000000" w:themeColor="text1"/>
          <w:spacing w:val="-2"/>
          <w:szCs w:val="22"/>
          <w:lang w:val="es-ES_tradnl"/>
        </w:rPr>
        <w:tab/>
        <w:t>SERVICIO DE SANEAMIENTO (VIVIENDA PRINCIPAL; GARAJES Y TRASTEROS LIGADOS A LA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Tasas de saneamiento, alcantarillado, depuración y tratamiento de aguas residuales.</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04.4.3.2</w:t>
      </w:r>
      <w:r w:rsidRPr="00D51574">
        <w:rPr>
          <w:rFonts w:ascii="Arial" w:hAnsi="Arial" w:cs="Arial"/>
          <w:i/>
          <w:color w:val="000000" w:themeColor="text1"/>
          <w:spacing w:val="-2"/>
          <w:szCs w:val="22"/>
          <w:lang w:val="es-ES_tradnl"/>
        </w:rPr>
        <w:tab/>
        <w:t>SERVICIO DE SANEAMIENTO (OTRAS VIVIENDAS; GARAJES Y TRASTEROS NO LIGADOS A LA VIVIENDA PRINCIPAL, ETC.)</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Último Recibo       </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Tasas de saneamiento, alcantarillado, depuración y tratamiento de aguas residuales. </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04.4.3.3</w:t>
      </w:r>
      <w:r w:rsidRPr="00D51574">
        <w:rPr>
          <w:rFonts w:ascii="Arial" w:hAnsi="Arial" w:cs="Arial"/>
          <w:i/>
          <w:color w:val="000000" w:themeColor="text1"/>
          <w:spacing w:val="-2"/>
          <w:szCs w:val="22"/>
          <w:lang w:val="es-ES_tradnl"/>
        </w:rPr>
        <w:tab/>
        <w:t>SERVICIO DE VACIADO Y LIMPIEZA DE POZOS NEGROS Y FOSAS SÉPTICAS (VIVIENDA PRINCIPAL; GARAJES Y TRASTEROS LIGADOS A LA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 de vaciado y limpieza de pozos negros y fosas sépticas en vivienda principal, así como en garajes y trasteros ligados a la vivienda principal aunque no estén en el mismo edificio.</w:t>
      </w:r>
    </w:p>
    <w:p w:rsidR="00D51574" w:rsidRPr="00D51574" w:rsidRDefault="00D51574" w:rsidP="00D51574">
      <w:pPr>
        <w:keepLines/>
        <w:tabs>
          <w:tab w:val="left" w:pos="1757"/>
        </w:tabs>
        <w:jc w:val="both"/>
        <w:outlineLvl w:val="0"/>
        <w:rPr>
          <w:rFonts w:ascii="Arial" w:hAnsi="Arial" w:cs="Arial"/>
          <w:color w:val="000000" w:themeColor="text1"/>
          <w:spacing w:val="-2"/>
          <w:szCs w:val="22"/>
          <w:lang w:val="es-ES_tradnl" w:eastAsia="en-US"/>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04.4.3.4</w:t>
      </w:r>
      <w:r w:rsidRPr="00D51574">
        <w:rPr>
          <w:rFonts w:ascii="Arial" w:hAnsi="Arial" w:cs="Arial"/>
          <w:i/>
          <w:color w:val="000000" w:themeColor="text1"/>
          <w:spacing w:val="-2"/>
          <w:szCs w:val="22"/>
          <w:lang w:val="es-ES_tradnl"/>
        </w:rPr>
        <w:tab/>
        <w:t>SERVICIO DE VACIADO Y LIMPIEZA DE POZOS NEGROS Y FOSAS SÉPTICAS (OTRAS VIVIENDAS; GARAJES Y TRASTEROS NO LIGADOS A LA VIVIENDA PRINCIPAL, ETC.)</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eastAsia="en-US"/>
        </w:rPr>
      </w:pPr>
      <w:r w:rsidRPr="00D51574">
        <w:rPr>
          <w:rFonts w:ascii="Arial" w:hAnsi="Arial" w:cs="Arial"/>
          <w:color w:val="000000" w:themeColor="text1"/>
          <w:spacing w:val="-2"/>
          <w:szCs w:val="22"/>
          <w:lang w:val="es-ES_tradnl"/>
        </w:rPr>
        <w:t>Mensual</w:t>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vaciado y limpieza de pozos negros y fosas sépticas en otras viviendas distintas de la principal, así como en garajes y trasteros no ligados a la vivienda principal, anexos, etc.</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04.4.3.9</w:t>
      </w:r>
      <w:r w:rsidRPr="00D51574">
        <w:rPr>
          <w:rFonts w:ascii="Arial" w:hAnsi="Arial" w:cs="Arial"/>
          <w:i/>
          <w:color w:val="000000" w:themeColor="text1"/>
          <w:spacing w:val="-2"/>
          <w:szCs w:val="22"/>
          <w:lang w:val="es-ES_tradnl"/>
        </w:rPr>
        <w:tab/>
        <w:t xml:space="preserve">OTROS SERVICIOS DE SANEAMIENTO. </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eastAsia="en-US"/>
        </w:rPr>
      </w:pPr>
      <w:r w:rsidRPr="00D51574">
        <w:rPr>
          <w:rFonts w:ascii="Arial" w:hAnsi="Arial" w:cs="Arial"/>
          <w:color w:val="000000" w:themeColor="text1"/>
          <w:spacing w:val="-2"/>
          <w:szCs w:val="22"/>
          <w:lang w:val="es-ES_tradnl"/>
        </w:rPr>
        <w:t>Semanal</w:t>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Vaciado de aguas negras de caravanas, </w:t>
      </w:r>
      <w:proofErr w:type="spellStart"/>
      <w:r w:rsidRPr="00D51574">
        <w:rPr>
          <w:rFonts w:ascii="Arial" w:eastAsiaTheme="minorEastAsia" w:hAnsi="Arial" w:cs="Arial"/>
          <w:color w:val="000000" w:themeColor="text1"/>
          <w:szCs w:val="22"/>
        </w:rPr>
        <w:t>cámpers</w:t>
      </w:r>
      <w:proofErr w:type="spellEnd"/>
      <w:r w:rsidRPr="00D51574">
        <w:rPr>
          <w:rFonts w:ascii="Arial" w:eastAsiaTheme="minorEastAsia" w:hAnsi="Arial" w:cs="Arial"/>
          <w:color w:val="000000" w:themeColor="text1"/>
          <w:szCs w:val="22"/>
        </w:rPr>
        <w:t>, etc.</w:t>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Pago por el uso de baños públicos. </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04.4.4</w:t>
      </w:r>
      <w:r w:rsidRPr="00D51574">
        <w:rPr>
          <w:rFonts w:ascii="Arial" w:hAnsi="Arial" w:cs="Arial"/>
          <w:b/>
          <w:color w:val="000000" w:themeColor="text1"/>
          <w:spacing w:val="-2"/>
          <w:szCs w:val="22"/>
          <w:lang w:val="es-ES_tradnl"/>
        </w:rPr>
        <w:tab/>
        <w:t>OTROS SERVICIOS RELATIVOS A LA VIVIENDA NO INCLUIDOS ANTERIORMENTE</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Lines/>
        <w:spacing w:after="120"/>
        <w:ind w:left="2127" w:hanging="1758"/>
        <w:jc w:val="both"/>
        <w:outlineLvl w:val="0"/>
        <w:rPr>
          <w:rFonts w:ascii="Arial" w:hAnsi="Arial" w:cs="Arial"/>
          <w:color w:val="000000" w:themeColor="text1"/>
          <w:spacing w:val="-2"/>
          <w:szCs w:val="22"/>
          <w:lang w:val="es-ES_tradnl"/>
        </w:rPr>
      </w:pPr>
      <w:r w:rsidRPr="00D51574">
        <w:rPr>
          <w:rFonts w:ascii="Arial" w:hAnsi="Arial" w:cs="Arial"/>
          <w:b/>
          <w:color w:val="000000" w:themeColor="text1"/>
          <w:spacing w:val="-2"/>
          <w:szCs w:val="22"/>
          <w:lang w:val="es-ES_tradnl"/>
        </w:rPr>
        <w:tab/>
      </w: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dos tipos de gastos: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b/>
          <w:color w:val="000000" w:themeColor="text1"/>
          <w:szCs w:val="22"/>
          <w:lang w:val="es-ES_tradnl"/>
        </w:rPr>
        <w:t>Gastos comunitarios</w:t>
      </w:r>
      <w:r w:rsidRPr="00D51574">
        <w:rPr>
          <w:rFonts w:ascii="Arial" w:eastAsiaTheme="minorEastAsia" w:hAnsi="Arial" w:cs="Arial"/>
          <w:color w:val="000000" w:themeColor="text1"/>
          <w:szCs w:val="22"/>
          <w:lang w:val="es-ES_tradnl"/>
        </w:rPr>
        <w:t xml:space="preserve"> de la vivienda y </w:t>
      </w:r>
      <w:r w:rsidRPr="00D51574">
        <w:rPr>
          <w:rFonts w:ascii="Arial" w:eastAsiaTheme="minorEastAsia" w:hAnsi="Arial" w:cs="Arial"/>
          <w:b/>
          <w:color w:val="000000" w:themeColor="text1"/>
          <w:szCs w:val="22"/>
          <w:lang w:val="es-ES_tradnl"/>
        </w:rPr>
        <w:t>gastos de copropiedad</w:t>
      </w:r>
      <w:r w:rsidRPr="00D51574">
        <w:rPr>
          <w:rFonts w:ascii="Arial" w:eastAsiaTheme="minorEastAsia" w:hAnsi="Arial" w:cs="Arial"/>
          <w:color w:val="000000" w:themeColor="text1"/>
          <w:szCs w:val="22"/>
          <w:lang w:val="es-ES_tradnl"/>
        </w:rPr>
        <w:t xml:space="preserve"> en comunidades de vecinos, como: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Recibo de gastos comunitarios de la vivienda, o de garajes, trasteros, etc. cuando están ligados a la vivienda aunque no estén en el mismo edificio.</w:t>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Gastos de comunidad en concepto de conservación, jardinería, limpieza de escaleras, calefacción y alumbrado, conservación de ascensores y puntos de recogida de eliminación, etc., en comunidades de vecinos, limpieza de piscina comunitaria, seguridad de la comunidad. </w:t>
      </w:r>
    </w:p>
    <w:p w:rsidR="00D51574" w:rsidRPr="00D51574" w:rsidRDefault="00D51574" w:rsidP="00D51574">
      <w:pPr>
        <w:keepLines/>
        <w:tabs>
          <w:tab w:val="left" w:pos="1757"/>
        </w:tabs>
        <w:ind w:left="2625"/>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b/>
          <w:color w:val="000000" w:themeColor="text1"/>
          <w:szCs w:val="22"/>
          <w:lang w:val="es-ES_tradnl"/>
        </w:rPr>
        <w:t>Otros servicios</w:t>
      </w:r>
      <w:r w:rsidRPr="00D51574">
        <w:rPr>
          <w:rFonts w:ascii="Arial" w:eastAsiaTheme="minorEastAsia" w:hAnsi="Arial" w:cs="Arial"/>
          <w:color w:val="000000" w:themeColor="text1"/>
          <w:szCs w:val="22"/>
          <w:lang w:val="es-ES_tradnl"/>
        </w:rPr>
        <w:t xml:space="preserve"> de la vivienda no comunitarios, como:</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seguridad de la comunidad.</w:t>
      </w:r>
    </w:p>
    <w:p w:rsidR="00D51574" w:rsidRPr="00D51574" w:rsidRDefault="00D51574" w:rsidP="00041247">
      <w:pPr>
        <w:keepLines/>
        <w:numPr>
          <w:ilvl w:val="0"/>
          <w:numId w:val="129"/>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Retirada de nieve y limpieza de chimeneas.</w:t>
      </w:r>
    </w:p>
    <w:p w:rsidR="00D51574" w:rsidRPr="00D51574" w:rsidRDefault="00D51574" w:rsidP="00041247">
      <w:pPr>
        <w:keepLines/>
        <w:numPr>
          <w:ilvl w:val="0"/>
          <w:numId w:val="129"/>
        </w:numPr>
        <w:spacing w:after="160" w:line="259" w:lineRule="auto"/>
        <w:ind w:left="2129"/>
        <w:contextualSpacing/>
        <w:jc w:val="both"/>
        <w:rPr>
          <w:rFonts w:ascii="Arial" w:hAnsi="Arial" w:cs="Arial"/>
          <w:color w:val="000000" w:themeColor="text1"/>
          <w:spacing w:val="-2"/>
          <w:szCs w:val="22"/>
          <w:lang w:val="es-ES_tradnl"/>
        </w:rPr>
      </w:pPr>
      <w:r w:rsidRPr="00D51574">
        <w:rPr>
          <w:rFonts w:ascii="Arial" w:eastAsiaTheme="minorEastAsia" w:hAnsi="Arial" w:cs="Arial"/>
          <w:color w:val="000000" w:themeColor="text1"/>
          <w:szCs w:val="22"/>
        </w:rPr>
        <w:t>Medición de la radiación ambiental y el contenido de sustancias nocivas</w:t>
      </w:r>
      <w:r w:rsidRPr="00D51574">
        <w:rPr>
          <w:rFonts w:ascii="Arial" w:hAnsi="Arial" w:cs="Arial"/>
          <w:color w:val="000000" w:themeColor="text1"/>
          <w:spacing w:val="-2"/>
          <w:szCs w:val="22"/>
          <w:lang w:val="es-ES_tradnl"/>
        </w:rPr>
        <w:t xml:space="preserve"> en la vivienda (poco frecuente en España).</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Lines/>
        <w:numPr>
          <w:ilvl w:val="0"/>
          <w:numId w:val="10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limpieza de la propia vivienda, desinfección, fumigación y exterminación de plagas (05.6.2.9).</w:t>
      </w:r>
    </w:p>
    <w:p w:rsidR="00D51574" w:rsidRPr="00D51574" w:rsidRDefault="00D51574" w:rsidP="00041247">
      <w:pPr>
        <w:keepLines/>
        <w:numPr>
          <w:ilvl w:val="0"/>
          <w:numId w:val="10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Guardaespaldas (13.9.0.9). </w:t>
      </w:r>
    </w:p>
    <w:p w:rsidR="00D51574" w:rsidRPr="00D51574" w:rsidRDefault="00D51574" w:rsidP="00041247">
      <w:pPr>
        <w:keepLines/>
        <w:numPr>
          <w:ilvl w:val="0"/>
          <w:numId w:val="10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Limpieza piscina particular (05.6.2.1).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04.4.4.1</w:t>
      </w:r>
      <w:r w:rsidRPr="00D51574">
        <w:rPr>
          <w:rFonts w:ascii="Arial" w:hAnsi="Arial" w:cs="Arial"/>
          <w:i/>
          <w:color w:val="000000" w:themeColor="text1"/>
          <w:spacing w:val="-2"/>
          <w:szCs w:val="22"/>
          <w:lang w:val="es-ES_tradnl"/>
        </w:rPr>
        <w:tab/>
        <w:t xml:space="preserve">GASTOS COMUNITARIOS Y OTROS SERVICIOS RELATIVOS A LA COMUNIDAD DE LA VIVIENDA (VIVIENDA PRINCIPAL; GARAJES Y TRASTEROS LIGADOS A LA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r>
    </w:p>
    <w:p w:rsidR="00D51574" w:rsidRPr="00D51574" w:rsidRDefault="00D51574" w:rsidP="00041247">
      <w:pPr>
        <w:keepLines/>
        <w:numPr>
          <w:ilvl w:val="0"/>
          <w:numId w:val="130"/>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Recibo de gastos comunitarios de la vivienda principal o de garajes, trasteros, etc. cuando están ligados a la vivienda principal aunque no estén en el mismo edificio.</w:t>
      </w:r>
    </w:p>
    <w:p w:rsidR="00D51574" w:rsidRPr="00D51574" w:rsidRDefault="00D51574" w:rsidP="00041247">
      <w:pPr>
        <w:keepLines/>
        <w:numPr>
          <w:ilvl w:val="0"/>
          <w:numId w:val="13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Gastos de comunidad en concepto de conservación, jardinería, limpieza de escaleras, calefacción y alumbrado, conservación de ascensores, etc., en </w:t>
      </w:r>
      <w:r w:rsidRPr="00D51574">
        <w:rPr>
          <w:rFonts w:ascii="Arial" w:eastAsiaTheme="minorEastAsia" w:hAnsi="Arial" w:cs="Arial"/>
          <w:b/>
          <w:color w:val="000000" w:themeColor="text1"/>
          <w:szCs w:val="22"/>
          <w:lang w:val="es-ES_tradnl"/>
        </w:rPr>
        <w:t>comunidades de vecinos</w:t>
      </w:r>
      <w:r w:rsidRPr="00D51574">
        <w:rPr>
          <w:rFonts w:ascii="Arial" w:eastAsiaTheme="minorEastAsia" w:hAnsi="Arial" w:cs="Arial"/>
          <w:color w:val="000000" w:themeColor="text1"/>
          <w:szCs w:val="22"/>
          <w:lang w:val="es-ES_tradnl"/>
        </w:rPr>
        <w:t xml:space="preserve">, limpieza de piscina comunitaria, seguridad de la comunidad. Todo ellos referidos a la vivienda principal. </w:t>
      </w:r>
    </w:p>
    <w:p w:rsidR="00D51574" w:rsidRPr="00D51574" w:rsidRDefault="00D51574" w:rsidP="00041247">
      <w:pPr>
        <w:keepLines/>
        <w:numPr>
          <w:ilvl w:val="0"/>
          <w:numId w:val="13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seguros pagados habitualmente por los propietarios para cubrir los riesgos que se puedan presentar en el edificio.</w:t>
      </w:r>
    </w:p>
    <w:p w:rsidR="00D51574" w:rsidRPr="00D51574" w:rsidRDefault="00D51574" w:rsidP="00041247">
      <w:pPr>
        <w:keepLines/>
        <w:numPr>
          <w:ilvl w:val="0"/>
          <w:numId w:val="130"/>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Retirada de nieve, limpieza de chimeneas, arreglo de calzada, etc. en la vivienda principal, así como en garajes y trasteros cuando están ligados a la vivienda principal aunque no estén en el mismo edificio, y sean </w:t>
      </w:r>
      <w:r w:rsidRPr="00D51574">
        <w:rPr>
          <w:rFonts w:ascii="Arial" w:eastAsiaTheme="minorEastAsia" w:hAnsi="Arial" w:cs="Arial"/>
          <w:b/>
          <w:bCs/>
          <w:color w:val="000000" w:themeColor="text1"/>
          <w:szCs w:val="22"/>
        </w:rPr>
        <w:t>servicios de la comunidad de vecinos</w:t>
      </w:r>
      <w:r w:rsidRPr="00D51574">
        <w:rPr>
          <w:rFonts w:ascii="Arial" w:eastAsiaTheme="minorEastAsia" w:hAnsi="Arial" w:cs="Arial"/>
          <w:color w:val="000000" w:themeColor="text1"/>
          <w:szCs w:val="22"/>
        </w:rPr>
        <w:t>.</w:t>
      </w:r>
    </w:p>
    <w:p w:rsidR="00D51574" w:rsidRPr="00D51574" w:rsidRDefault="00D51574" w:rsidP="00041247">
      <w:pPr>
        <w:keepLines/>
        <w:numPr>
          <w:ilvl w:val="0"/>
          <w:numId w:val="130"/>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Derramas comunitarias de la vivienda principal con el objetivo de generar un fondo para la comunidad pero sin un fin concreto.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Desinfección, fumigación y exterminación de plagas de la vivienda principal (05.6.2.9).</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Servicio de limpiacristales de la vivienda principal (05.6.2.1).</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 xml:space="preserve">Guardaespaldas (13.9.0.9). </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Limpieza piscina particular (05.6.2.1).</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rPr>
      </w:pPr>
      <w:r w:rsidRPr="00D51574">
        <w:rPr>
          <w:rFonts w:ascii="Arial" w:eastAsiaTheme="minorEastAsia" w:hAnsi="Arial" w:cs="Arial"/>
          <w:color w:val="000000" w:themeColor="text1"/>
          <w:szCs w:val="22"/>
        </w:rPr>
        <w:t>Retirada de nieve, limpieza de chimeneas, arreglo de calzada, etc. en la vivienda principal, así como en garajes y trasteros ligados a la vivienda principal aunque no estén en el mismo edificio, y no sean propios de la comunidad sino propios de la vivienda principal (04.4.4.8).</w:t>
      </w:r>
    </w:p>
    <w:p w:rsidR="00D51574" w:rsidRPr="00D51574" w:rsidRDefault="00D51574" w:rsidP="00041247">
      <w:pPr>
        <w:keepNext/>
        <w:keepLines/>
        <w:numPr>
          <w:ilvl w:val="0"/>
          <w:numId w:val="131"/>
        </w:numPr>
        <w:spacing w:after="120"/>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Derramas comunitarias para reparaciones corrientes (04.3.3.0) o mejoras estructurales (04.3.4.0).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04.4.4.2                 </w:t>
      </w:r>
      <w:r w:rsidRPr="00D51574">
        <w:rPr>
          <w:rFonts w:ascii="Arial" w:hAnsi="Arial" w:cs="Arial"/>
          <w:i/>
          <w:color w:val="000000" w:themeColor="text1"/>
          <w:spacing w:val="-2"/>
          <w:szCs w:val="22"/>
          <w:lang w:val="es-ES_tradnl"/>
        </w:rPr>
        <w:tab/>
        <w:t>GASTOS COMUNITARIOS Y OTROS SERVICIOS RELATIVOS A LA COMUNIDAD DE LA VIVIENDA (OTRAS VIVIENDAS; GARAJES Y TRASTEROS NO LIGADOS A LA VIVIENDA PRINCIPAL, ETC.)</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2"/>
        </w:numPr>
        <w:spacing w:after="160" w:line="259" w:lineRule="auto"/>
        <w:ind w:left="2129"/>
        <w:contextualSpacing/>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Recibo de gastos comunitarios de otras viviendas distintas de la principal, así como de garajes y trasteros no ligados a la vivienda principal, anexos, etc. </w:t>
      </w:r>
    </w:p>
    <w:p w:rsidR="00D51574" w:rsidRPr="00D51574" w:rsidRDefault="00D51574" w:rsidP="00041247">
      <w:pPr>
        <w:keepLines/>
        <w:numPr>
          <w:ilvl w:val="0"/>
          <w:numId w:val="132"/>
        </w:numPr>
        <w:spacing w:after="160" w:line="259" w:lineRule="auto"/>
        <w:ind w:left="2129"/>
        <w:contextualSpacing/>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Gastos de comunidad en concepto de conservación, jardinería, limpieza de escaleras, calefacción y alumbrado, conservación de, seguridad de la comunidad, etc., en </w:t>
      </w:r>
      <w:r w:rsidRPr="00D51574">
        <w:rPr>
          <w:rFonts w:ascii="Arial" w:eastAsiaTheme="minorEastAsia" w:hAnsi="Arial" w:cs="Arial"/>
          <w:b/>
          <w:color w:val="000000" w:themeColor="text1"/>
          <w:szCs w:val="22"/>
          <w:lang w:val="es-ES_tradnl"/>
        </w:rPr>
        <w:t>comunidades de vecinos</w:t>
      </w:r>
      <w:r w:rsidRPr="00D51574">
        <w:rPr>
          <w:rFonts w:ascii="Arial" w:eastAsiaTheme="minorEastAsia" w:hAnsi="Arial" w:cs="Arial"/>
          <w:color w:val="000000" w:themeColor="text1"/>
          <w:szCs w:val="22"/>
          <w:lang w:val="es-ES_tradnl"/>
        </w:rPr>
        <w:t>, limpieza de piscina comunitaria. Todo ellos referidos a otras viviendas distintas de la principal, así como a garajes y trasteros no ligados a la vivienda principal, anexos, etc.</w:t>
      </w:r>
    </w:p>
    <w:p w:rsidR="00D51574" w:rsidRPr="00D51574" w:rsidRDefault="00D51574" w:rsidP="00041247">
      <w:pPr>
        <w:keepLines/>
        <w:numPr>
          <w:ilvl w:val="0"/>
          <w:numId w:val="132"/>
        </w:numPr>
        <w:spacing w:after="160" w:line="259" w:lineRule="auto"/>
        <w:ind w:left="2129"/>
        <w:contextualSpacing/>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Los seguros pagados habitualmente por los propietarios para cubrir los riesgos que se puedan presentar en el edificio.</w:t>
      </w:r>
    </w:p>
    <w:p w:rsidR="00D51574" w:rsidRPr="00D51574" w:rsidRDefault="00D51574" w:rsidP="00041247">
      <w:pPr>
        <w:keepLines/>
        <w:numPr>
          <w:ilvl w:val="0"/>
          <w:numId w:val="132"/>
        </w:numPr>
        <w:spacing w:after="160" w:line="259" w:lineRule="auto"/>
        <w:ind w:left="2129"/>
        <w:contextualSpacing/>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Retirada de nieve, limpieza de chimeneas, arreglo de calzada, etc. en otras viviendas distintas de la principal, así como en garajes y trasteros no ligados a la vivienda principal, y sean </w:t>
      </w:r>
      <w:r w:rsidRPr="00D51574">
        <w:rPr>
          <w:rFonts w:ascii="Arial" w:eastAsiaTheme="minorEastAsia" w:hAnsi="Arial" w:cs="Arial"/>
          <w:b/>
          <w:color w:val="000000" w:themeColor="text1"/>
          <w:szCs w:val="22"/>
          <w:lang w:val="es-ES_tradnl"/>
        </w:rPr>
        <w:t>servicios de la comunidad de vecinos.</w:t>
      </w:r>
    </w:p>
    <w:p w:rsidR="00D51574" w:rsidRPr="00D51574" w:rsidRDefault="00D51574" w:rsidP="00041247">
      <w:pPr>
        <w:keepLines/>
        <w:numPr>
          <w:ilvl w:val="0"/>
          <w:numId w:val="132"/>
        </w:numPr>
        <w:spacing w:after="160" w:line="259" w:lineRule="auto"/>
        <w:ind w:left="2129"/>
        <w:contextualSpacing/>
        <w:jc w:val="both"/>
        <w:rPr>
          <w:rFonts w:ascii="Arial" w:eastAsiaTheme="minorEastAsia" w:hAnsi="Arial" w:cs="Arial"/>
          <w:i/>
          <w:iCs/>
          <w:color w:val="000000" w:themeColor="text1"/>
          <w:szCs w:val="22"/>
        </w:rPr>
      </w:pPr>
      <w:r w:rsidRPr="00D51574">
        <w:rPr>
          <w:rFonts w:ascii="Arial" w:eastAsiaTheme="minorEastAsia" w:hAnsi="Arial" w:cs="Arial"/>
          <w:color w:val="000000" w:themeColor="text1"/>
          <w:szCs w:val="22"/>
        </w:rPr>
        <w:t>Derramas comunitarias de otras viviendas distintas de la principal con el objetivo de generar un fondo para la comunidad pero sin un fin concreto.</w:t>
      </w:r>
    </w:p>
    <w:p w:rsidR="00D51574" w:rsidRPr="00D51574" w:rsidRDefault="00D51574" w:rsidP="00D51574">
      <w:pPr>
        <w:keepNext/>
        <w:keepLines/>
        <w:spacing w:after="120"/>
        <w:ind w:left="1416"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Desinfección, fumigación y exterminación de plagas de otras viviendas (05.6.2.9).</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limpiacristales de otras viviendas (05.6.2.1).</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Guardaespaldas (13.9.0.9)  </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Limpieza piscina particular (05.6.2.1).</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Retirada de nieve, limpieza de chimeneas, arreglo de calzada, etc. en otras viviendas distintas de la principal, así como en garajes y trasteros no ligados a la vivienda principal, y no sean propios de la comunidad sino propios de otras viviendas (04.4.4.9).</w:t>
      </w:r>
    </w:p>
    <w:p w:rsidR="00D51574" w:rsidRPr="00D51574" w:rsidRDefault="00D51574" w:rsidP="00041247">
      <w:pPr>
        <w:keepLines/>
        <w:numPr>
          <w:ilvl w:val="0"/>
          <w:numId w:val="133"/>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Derramas comunitarias para reparaciones corrientes (04.3.3.0) o mejoras estructurales (04.3.4.0).</w:t>
      </w:r>
    </w:p>
    <w:p w:rsidR="00D51574" w:rsidRPr="00D51574" w:rsidRDefault="00D51574" w:rsidP="00D51574">
      <w:pPr>
        <w:keepLines/>
        <w:tabs>
          <w:tab w:val="left" w:pos="1757"/>
        </w:tabs>
        <w:ind w:left="2127" w:hanging="1758"/>
        <w:jc w:val="both"/>
        <w:outlineLvl w:val="0"/>
        <w:rPr>
          <w:rFonts w:ascii="Arial" w:hAnsi="Arial" w:cs="Arial"/>
          <w:b/>
          <w:i/>
          <w:color w:val="000000" w:themeColor="text1"/>
          <w:spacing w:val="-2"/>
          <w:szCs w:val="22"/>
          <w:lang w:val="es-ES_tradnl"/>
        </w:rPr>
      </w:pPr>
      <w:r w:rsidRPr="00D51574">
        <w:rPr>
          <w:rFonts w:ascii="Arial" w:hAnsi="Arial" w:cs="Arial"/>
          <w:b/>
          <w:i/>
          <w:color w:val="000000" w:themeColor="text1"/>
          <w:spacing w:val="-2"/>
          <w:szCs w:val="22"/>
          <w:lang w:val="es-ES_tradnl"/>
        </w:rPr>
        <w:tab/>
      </w:r>
    </w:p>
    <w:p w:rsidR="00D51574" w:rsidRPr="00D51574" w:rsidRDefault="00D51574" w:rsidP="00D51574">
      <w:pPr>
        <w:keepLines/>
        <w:tabs>
          <w:tab w:val="left" w:pos="1757"/>
        </w:tabs>
        <w:ind w:left="2127" w:hanging="1758"/>
        <w:jc w:val="both"/>
        <w:outlineLvl w:val="0"/>
        <w:rPr>
          <w:rFonts w:ascii="Arial" w:hAnsi="Arial" w:cs="Arial"/>
          <w:b/>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04.4.4.8</w:t>
      </w:r>
      <w:r w:rsidRPr="00D51574">
        <w:rPr>
          <w:rFonts w:ascii="Arial" w:hAnsi="Arial" w:cs="Arial"/>
          <w:i/>
          <w:color w:val="000000" w:themeColor="text1"/>
          <w:spacing w:val="-2"/>
          <w:szCs w:val="22"/>
          <w:lang w:val="es-ES_tradnl"/>
        </w:rPr>
        <w:tab/>
        <w:t xml:space="preserve">OTROS SERVICIOS RELATIVOS A LA VIVIENDA PRINCIPAL (GARAJES Y TRASTEROS LIGADOS A LA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Retirada de nieve, limpieza de chimeneas, arreglo de calzada, medición de la radiación ambiental y el contenido de sustancias nocivas (poco frecuente en España), etc. en vivienda principal, o en garajes, trasteros, etc. ligados a la vivienda principal aunque no estén en el mismo edificio; cuando </w:t>
      </w:r>
      <w:r w:rsidRPr="00D51574">
        <w:rPr>
          <w:rFonts w:ascii="Arial" w:eastAsiaTheme="minorEastAsia" w:hAnsi="Arial" w:cs="Arial"/>
          <w:b/>
          <w:bCs/>
          <w:color w:val="000000" w:themeColor="text1"/>
          <w:szCs w:val="22"/>
        </w:rPr>
        <w:t>no sean servicios de la comunidad sino de la propia vivienda</w:t>
      </w:r>
      <w:r w:rsidRPr="00D51574">
        <w:rPr>
          <w:rFonts w:ascii="Arial" w:eastAsiaTheme="minorEastAsia" w:hAnsi="Arial" w:cs="Arial"/>
          <w:color w:val="000000" w:themeColor="text1"/>
          <w:szCs w:val="22"/>
        </w:rPr>
        <w:t>.</w:t>
      </w:r>
    </w:p>
    <w:p w:rsidR="00D51574" w:rsidRPr="00D51574" w:rsidRDefault="00D51574" w:rsidP="00D51574">
      <w:pPr>
        <w:keepNext/>
        <w:keepLines/>
        <w:spacing w:after="120"/>
        <w:ind w:left="1393"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Desinfección, fumigación y exterminación de plagas de la vivienda principal (05.6.2.9).</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limpiacristales de la vivienda principal (05.6.2.1).</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Guardaespaldas (13.9.0.9).</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Limpieza piscina particular (05.6.2.1).</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mudanza y almacenamiento (07.4.9.1).</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Gastos en asistentas, cocineros, doncellas, mayordomo, cuidadores de niños, canguros, chóferes, jardineros, gobernantas, secretarios, preceptores, </w:t>
      </w:r>
      <w:proofErr w:type="spellStart"/>
      <w:r w:rsidRPr="00D51574">
        <w:rPr>
          <w:rFonts w:ascii="Arial" w:eastAsiaTheme="minorEastAsia" w:hAnsi="Arial" w:cs="Arial"/>
          <w:color w:val="000000" w:themeColor="text1"/>
          <w:szCs w:val="22"/>
        </w:rPr>
        <w:t>au-pairs</w:t>
      </w:r>
      <w:proofErr w:type="spellEnd"/>
      <w:r w:rsidRPr="00D51574">
        <w:rPr>
          <w:rFonts w:ascii="Arial" w:eastAsiaTheme="minorEastAsia" w:hAnsi="Arial" w:cs="Arial"/>
          <w:color w:val="000000" w:themeColor="text1"/>
          <w:szCs w:val="22"/>
        </w:rPr>
        <w:t>, niñeras, etc. (05.6.2.1).</w:t>
      </w:r>
    </w:p>
    <w:p w:rsidR="00D51574" w:rsidRPr="00D51574" w:rsidRDefault="00D51574" w:rsidP="00041247">
      <w:pPr>
        <w:keepLines/>
        <w:numPr>
          <w:ilvl w:val="0"/>
          <w:numId w:val="134"/>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Retirada de nieve, limpieza de chimeneas, arreglo de calzada, etc. en vivienda principal, o en garajes, trasteros, etc. ligados a la vivienda principal aunque no estén en el mismo edificio; ambos </w:t>
      </w:r>
      <w:r w:rsidRPr="00D51574">
        <w:rPr>
          <w:rFonts w:ascii="Arial" w:eastAsiaTheme="minorEastAsia" w:hAnsi="Arial" w:cs="Arial"/>
          <w:b/>
          <w:bCs/>
          <w:color w:val="000000" w:themeColor="text1"/>
          <w:szCs w:val="22"/>
        </w:rPr>
        <w:t>cuando sean servicios de la comunidad</w:t>
      </w:r>
      <w:r w:rsidRPr="00D51574">
        <w:rPr>
          <w:rFonts w:ascii="Arial" w:eastAsiaTheme="minorEastAsia" w:hAnsi="Arial" w:cs="Arial"/>
          <w:color w:val="000000" w:themeColor="text1"/>
          <w:szCs w:val="22"/>
        </w:rPr>
        <w:t xml:space="preserve"> y no de la propia vivienda (04.4.4.1).</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04.4.4.9</w:t>
      </w:r>
      <w:r w:rsidRPr="00D51574">
        <w:rPr>
          <w:rFonts w:ascii="Arial" w:hAnsi="Arial" w:cs="Arial"/>
          <w:i/>
          <w:color w:val="000000" w:themeColor="text1"/>
          <w:spacing w:val="-2"/>
          <w:szCs w:val="22"/>
          <w:lang w:val="es-ES_tradnl"/>
        </w:rPr>
        <w:tab/>
        <w:t>OTROS SERVICIOS RELATIVOS A OTRAS VIVIENDAS (GARAJES Y TRASTEROS NO LIGADOS A LA VIVIENDA PRINCIPAL, ETC.)</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041247">
      <w:pPr>
        <w:keepNext/>
        <w:keepLines/>
        <w:numPr>
          <w:ilvl w:val="0"/>
          <w:numId w:val="135"/>
        </w:numPr>
        <w:ind w:left="2129"/>
        <w:contextualSpacing/>
        <w:jc w:val="both"/>
        <w:rPr>
          <w:rFonts w:ascii="Arial" w:hAnsi="Arial" w:cs="Arial"/>
          <w:color w:val="000000" w:themeColor="text1"/>
          <w:spacing w:val="-2"/>
          <w:szCs w:val="22"/>
          <w:lang w:val="es-ES_tradnl"/>
        </w:rPr>
      </w:pPr>
      <w:r w:rsidRPr="00D51574">
        <w:rPr>
          <w:rFonts w:ascii="Arial" w:eastAsiaTheme="minorEastAsia" w:hAnsi="Arial" w:cs="Arial"/>
          <w:color w:val="000000" w:themeColor="text1"/>
          <w:szCs w:val="22"/>
          <w:lang w:val="es-ES_tradnl"/>
        </w:rPr>
        <w:t>Retirada de nieve, limpieza de chimeneas, arreglo de calzada, medición de la radiación ambiental y el contenido de sustancias nocivas (poco frecuente en España), etc. en otras viviendas distintas de la principal, así como en garajes y trasteros no ligados a la vivienda principal, anexos, etc.; cuando</w:t>
      </w:r>
      <w:r w:rsidRPr="00D51574">
        <w:rPr>
          <w:rFonts w:ascii="Arial" w:eastAsiaTheme="minorEastAsia" w:hAnsi="Arial" w:cs="Arial"/>
          <w:b/>
          <w:color w:val="000000" w:themeColor="text1"/>
          <w:szCs w:val="22"/>
          <w:lang w:val="es-ES_tradnl"/>
        </w:rPr>
        <w:t xml:space="preserve"> no sean servicios de la comunidad sino de la propia vivienda.</w:t>
      </w:r>
    </w:p>
    <w:p w:rsidR="00D51574" w:rsidRPr="00D51574" w:rsidRDefault="00D51574" w:rsidP="00D51574">
      <w:pPr>
        <w:keepLines/>
        <w:ind w:left="2127"/>
        <w:jc w:val="both"/>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firstLine="1"/>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Desinfección, fumigación y exterminación de plagas de otras viviendas (05.6.2.9).</w:t>
      </w:r>
    </w:p>
    <w:p w:rsidR="00D51574" w:rsidRPr="00D51574" w:rsidRDefault="00D51574" w:rsidP="00041247">
      <w:pPr>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 de limpiacristales de otras viviendas (05.6.2.1).</w:t>
      </w:r>
    </w:p>
    <w:p w:rsidR="00D51574" w:rsidRPr="00D51574" w:rsidRDefault="00D51574" w:rsidP="00041247">
      <w:pPr>
        <w:keepLines/>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Guardaespaldas (13.9.0.9). </w:t>
      </w:r>
    </w:p>
    <w:p w:rsidR="00D51574" w:rsidRPr="00D51574" w:rsidRDefault="00D51574" w:rsidP="00041247">
      <w:pPr>
        <w:keepLines/>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Limpieza piscina particular (05.6.2.1).</w:t>
      </w:r>
    </w:p>
    <w:p w:rsidR="00D51574" w:rsidRPr="00D51574" w:rsidRDefault="00D51574" w:rsidP="00041247">
      <w:pPr>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mudanza y almacenamiento (07.4.9.1).</w:t>
      </w:r>
    </w:p>
    <w:p w:rsidR="00D51574" w:rsidRPr="00D51574" w:rsidRDefault="00D51574" w:rsidP="00041247">
      <w:pPr>
        <w:keepLines/>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Gastos en asistentas, cocineros, doncellas, mayordomo, cuidadores de niños, canguros, choferes, jardineros, gobernantas, secretarios, preceptores, </w:t>
      </w:r>
      <w:proofErr w:type="spellStart"/>
      <w:r w:rsidRPr="00D51574">
        <w:rPr>
          <w:rFonts w:ascii="Arial" w:eastAsiaTheme="minorEastAsia" w:hAnsi="Arial" w:cs="Arial"/>
          <w:color w:val="000000" w:themeColor="text1"/>
          <w:szCs w:val="22"/>
        </w:rPr>
        <w:t>au-pairs</w:t>
      </w:r>
      <w:proofErr w:type="spellEnd"/>
      <w:r w:rsidRPr="00D51574">
        <w:rPr>
          <w:rFonts w:ascii="Arial" w:eastAsiaTheme="minorEastAsia" w:hAnsi="Arial" w:cs="Arial"/>
          <w:color w:val="000000" w:themeColor="text1"/>
          <w:szCs w:val="22"/>
        </w:rPr>
        <w:t>, niñeras, etc. (05.6.2.1).</w:t>
      </w:r>
    </w:p>
    <w:p w:rsidR="00D51574" w:rsidRPr="00D51574" w:rsidRDefault="00D51574" w:rsidP="00041247">
      <w:pPr>
        <w:keepLines/>
        <w:numPr>
          <w:ilvl w:val="0"/>
          <w:numId w:val="17"/>
        </w:numPr>
        <w:tabs>
          <w:tab w:val="left" w:pos="1757"/>
        </w:tabs>
        <w:spacing w:line="259" w:lineRule="auto"/>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Retirada de nieve, limpieza de chimeneas, arreglo de calzada, etc. en otras viviendas distintas de la principal, o en garajes, trasteros, etc. no ligados a la vivienda principal; ambos cuando sean servicios de la comunidad y no de la propia vivienda (04.4.4.2).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04.5</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ELECTRICIDAD, GAS Y OTROS COMBUSTIBLES</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04.5.1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ELECTRICIDAD</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iCs/>
          <w:color w:val="000000" w:themeColor="text1"/>
          <w:spacing w:val="-2"/>
          <w:szCs w:val="22"/>
        </w:rPr>
      </w:pPr>
      <w:r w:rsidRPr="00D51574">
        <w:rPr>
          <w:rFonts w:ascii="Arial" w:hAnsi="Arial" w:cs="Arial"/>
          <w:i/>
          <w:iCs/>
          <w:color w:val="000000" w:themeColor="text1"/>
          <w:spacing w:val="-2"/>
          <w:szCs w:val="22"/>
        </w:rPr>
        <w:t xml:space="preserve">04.5.1.1   </w:t>
      </w:r>
      <w:proofErr w:type="spellStart"/>
      <w:r w:rsidRPr="00D51574">
        <w:rPr>
          <w:rFonts w:ascii="Arial" w:hAnsi="Arial" w:cs="Arial"/>
          <w:i/>
          <w:iCs/>
          <w:color w:val="000000" w:themeColor="text1"/>
          <w:spacing w:val="-2"/>
          <w:szCs w:val="22"/>
        </w:rPr>
        <w:t>Kwh</w:t>
      </w:r>
      <w:proofErr w:type="spellEnd"/>
      <w:r w:rsidRPr="00D51574">
        <w:rPr>
          <w:rFonts w:ascii="Arial" w:hAnsi="Arial" w:cs="Arial"/>
          <w:i/>
          <w:color w:val="000000" w:themeColor="text1"/>
          <w:spacing w:val="-2"/>
          <w:szCs w:val="22"/>
          <w:lang w:val="es-ES_tradnl"/>
        </w:rPr>
        <w:tab/>
      </w:r>
      <w:r w:rsidRPr="00D51574">
        <w:rPr>
          <w:rFonts w:ascii="Arial" w:hAnsi="Arial" w:cs="Arial"/>
          <w:i/>
          <w:iCs/>
          <w:color w:val="000000" w:themeColor="text1"/>
          <w:spacing w:val="-2"/>
          <w:szCs w:val="22"/>
        </w:rPr>
        <w:t>ELECTRICIDAD (VIVIENDA PRINCIPAL, GARAJES Y TRASTEROS LIGADOS A LA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041247">
      <w:pPr>
        <w:keepLines/>
        <w:numPr>
          <w:ilvl w:val="0"/>
          <w:numId w:val="136"/>
        </w:numPr>
        <w:spacing w:after="160" w:line="259" w:lineRule="auto"/>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energía eléctrica; gastos del contrato de la luz, alquiler y lectura del contador, etc. de la vivienda principal o de garajes, trasteros, etc. cuando están ligados a la vivienda principal aunque no estén en el mismo edificio.</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iCs/>
          <w:color w:val="000000" w:themeColor="text1"/>
          <w:spacing w:val="-2"/>
          <w:szCs w:val="22"/>
        </w:rPr>
      </w:pPr>
      <w:r w:rsidRPr="00D51574">
        <w:rPr>
          <w:rFonts w:ascii="Arial" w:hAnsi="Arial" w:cs="Arial"/>
          <w:i/>
          <w:iCs/>
          <w:color w:val="000000" w:themeColor="text1"/>
          <w:spacing w:val="-2"/>
          <w:szCs w:val="22"/>
        </w:rPr>
        <w:t xml:space="preserve">04.5.1.2   </w:t>
      </w:r>
      <w:proofErr w:type="spellStart"/>
      <w:r w:rsidRPr="00D51574">
        <w:rPr>
          <w:rFonts w:ascii="Arial" w:hAnsi="Arial" w:cs="Arial"/>
          <w:i/>
          <w:iCs/>
          <w:color w:val="000000" w:themeColor="text1"/>
          <w:spacing w:val="-2"/>
          <w:szCs w:val="22"/>
        </w:rPr>
        <w:t>Kwh</w:t>
      </w:r>
      <w:proofErr w:type="spellEnd"/>
      <w:r w:rsidRPr="00D51574">
        <w:rPr>
          <w:rFonts w:ascii="Arial" w:hAnsi="Arial" w:cs="Arial"/>
          <w:i/>
          <w:color w:val="000000" w:themeColor="text1"/>
          <w:spacing w:val="-2"/>
          <w:szCs w:val="22"/>
          <w:lang w:val="es-ES_tradnl"/>
        </w:rPr>
        <w:tab/>
      </w:r>
      <w:r w:rsidRPr="00D51574">
        <w:rPr>
          <w:rFonts w:ascii="Arial" w:hAnsi="Arial" w:cs="Arial"/>
          <w:i/>
          <w:iCs/>
          <w:color w:val="000000" w:themeColor="text1"/>
          <w:spacing w:val="-2"/>
          <w:szCs w:val="22"/>
        </w:rPr>
        <w:t>ELECTRICIDAD (OTRAS VIVIENDAS, GARAJES Y TRASTEROS NO LIGADOS A LA VIVIENDA PRINCIPAL, ETC.)</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Último Recibo</w:t>
      </w:r>
    </w:p>
    <w:p w:rsidR="00D51574" w:rsidRPr="00D51574" w:rsidRDefault="00D51574" w:rsidP="00041247">
      <w:pPr>
        <w:keepLines/>
        <w:numPr>
          <w:ilvl w:val="0"/>
          <w:numId w:val="13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energía eléctrica; gastos del contrato de la luz, alquiler y lectura del contador, etc. de otras viviendas distintas de la principal, así como de garajes y trasteros no ligados a la vivienda principal, anexos, etc.</w:t>
      </w:r>
    </w:p>
    <w:p w:rsidR="00D51574" w:rsidRPr="00D51574" w:rsidRDefault="00D51574" w:rsidP="00D51574">
      <w:pPr>
        <w:keepLines/>
        <w:spacing w:after="160" w:line="259" w:lineRule="auto"/>
        <w:ind w:left="2136"/>
        <w:contextualSpacing/>
        <w:jc w:val="both"/>
        <w:rPr>
          <w:rFonts w:ascii="Arial" w:eastAsiaTheme="minorEastAsia" w:hAnsi="Arial" w:cs="Arial"/>
          <w:color w:val="000000" w:themeColor="text1"/>
          <w:szCs w:val="22"/>
          <w:lang w:val="es-ES_tradnl"/>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04.5.2</w:t>
      </w:r>
      <w:r w:rsidRPr="00D51574">
        <w:rPr>
          <w:rFonts w:ascii="Arial" w:hAnsi="Arial" w:cs="Arial"/>
          <w:b/>
          <w:color w:val="000000" w:themeColor="text1"/>
          <w:spacing w:val="-2"/>
          <w:szCs w:val="22"/>
          <w:lang w:val="es-ES_tradnl"/>
        </w:rPr>
        <w:tab/>
        <w:t>GAS</w:t>
      </w:r>
    </w:p>
    <w:p w:rsidR="00D51574" w:rsidRPr="00D51574" w:rsidRDefault="00D51574" w:rsidP="00D51574">
      <w:pPr>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tabs>
          <w:tab w:val="left" w:pos="993"/>
          <w:tab w:val="left" w:pos="1757"/>
        </w:tabs>
        <w:ind w:left="2127" w:hanging="1758"/>
        <w:jc w:val="both"/>
        <w:outlineLvl w:val="0"/>
        <w:rPr>
          <w:rFonts w:ascii="Arial" w:hAnsi="Arial" w:cs="Arial"/>
          <w:b/>
          <w:color w:val="000000" w:themeColor="text1"/>
          <w:spacing w:val="-2"/>
          <w:szCs w:val="22"/>
        </w:rPr>
      </w:pPr>
      <w:r w:rsidRPr="00D51574">
        <w:rPr>
          <w:rFonts w:ascii="Arial" w:hAnsi="Arial" w:cs="Arial"/>
          <w:color w:val="000000" w:themeColor="text1"/>
          <w:spacing w:val="-2"/>
          <w:szCs w:val="22"/>
          <w:lang w:val="es-ES_tradnl"/>
        </w:rPr>
        <w:tab/>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04.5.2.1   m</w:t>
      </w:r>
      <w:r w:rsidRPr="00D51574">
        <w:rPr>
          <w:rFonts w:ascii="Arial" w:hAnsi="Arial" w:cs="Arial"/>
          <w:i/>
          <w:color w:val="000000" w:themeColor="text1"/>
          <w:spacing w:val="-2"/>
          <w:szCs w:val="22"/>
          <w:vertAlign w:val="superscript"/>
          <w:lang w:val="es-ES_tradnl"/>
        </w:rPr>
        <w:t>3</w:t>
      </w:r>
      <w:r w:rsidRPr="00D51574">
        <w:rPr>
          <w:rFonts w:ascii="Arial" w:hAnsi="Arial" w:cs="Arial"/>
          <w:i/>
          <w:color w:val="000000" w:themeColor="text1"/>
          <w:spacing w:val="-2"/>
          <w:szCs w:val="22"/>
          <w:lang w:val="es-ES_tradnl"/>
        </w:rPr>
        <w:tab/>
        <w:t>GAS CIUDAD Y NATURAL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041247">
      <w:pPr>
        <w:keepLines/>
        <w:numPr>
          <w:ilvl w:val="0"/>
          <w:numId w:val="13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 gas ciudad y gas natural; gastos del contrato del gas, alquiler, lectura del contador y repartidores de consumo de la vivienda principal.</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04.5.2.2   m</w:t>
      </w:r>
      <w:r w:rsidRPr="00D51574">
        <w:rPr>
          <w:rFonts w:ascii="Arial" w:hAnsi="Arial" w:cs="Arial"/>
          <w:i/>
          <w:color w:val="000000" w:themeColor="text1"/>
          <w:spacing w:val="-2"/>
          <w:szCs w:val="22"/>
          <w:vertAlign w:val="superscript"/>
          <w:lang w:val="es-ES_tradnl"/>
        </w:rPr>
        <w:t>3</w:t>
      </w:r>
      <w:r w:rsidRPr="00D51574">
        <w:rPr>
          <w:rFonts w:ascii="Arial" w:hAnsi="Arial" w:cs="Arial"/>
          <w:i/>
          <w:color w:val="000000" w:themeColor="text1"/>
          <w:spacing w:val="-2"/>
          <w:szCs w:val="22"/>
          <w:lang w:val="es-ES_tradnl"/>
        </w:rPr>
        <w:tab/>
        <w:t>GAS CIUDAD Y NATURAL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 gas ciudad y gas natural; gastos del contrato del gas, alquiler, lectura del contador y repartidores de consumo de otras viviendas distintas de la principal.</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04.5.2.3   K</w:t>
      </w:r>
      <w:r w:rsidRPr="00D51574">
        <w:rPr>
          <w:rFonts w:ascii="Arial" w:hAnsi="Arial" w:cs="Arial"/>
          <w:i/>
          <w:color w:val="000000" w:themeColor="text1"/>
          <w:spacing w:val="-2"/>
          <w:szCs w:val="22"/>
          <w:lang w:val="es-ES_tradnl"/>
        </w:rPr>
        <w:tab/>
        <w:t>GAS LICUADO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6"/>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butano, propano, etc., así como el alquiler, lectura de contadores y repartidores de consumo, botellas y contenedores para estos gases de la vivienda principal.</w:t>
      </w:r>
    </w:p>
    <w:p w:rsidR="00D51574" w:rsidRPr="00D51574" w:rsidRDefault="00D51574" w:rsidP="00D51574">
      <w:pPr>
        <w:keepNext/>
        <w:keepLines/>
        <w:spacing w:after="120"/>
        <w:ind w:left="1393"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keepLines/>
        <w:numPr>
          <w:ilvl w:val="0"/>
          <w:numId w:val="13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Camping gas en bombona (09.2.2.2).</w:t>
      </w:r>
    </w:p>
    <w:p w:rsidR="00D51574" w:rsidRPr="00D51574" w:rsidRDefault="00D51574" w:rsidP="00041247">
      <w:pPr>
        <w:keepLines/>
        <w:numPr>
          <w:ilvl w:val="0"/>
          <w:numId w:val="137"/>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derivados del transporte, si es posible desglosar (07.4.9.2).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04.5.2.4   K</w:t>
      </w:r>
      <w:r w:rsidRPr="00D51574">
        <w:rPr>
          <w:rFonts w:ascii="Arial" w:hAnsi="Arial" w:cs="Arial"/>
          <w:i/>
          <w:color w:val="000000" w:themeColor="text1"/>
          <w:spacing w:val="-2"/>
          <w:szCs w:val="22"/>
          <w:lang w:val="es-ES_tradnl"/>
        </w:rPr>
        <w:tab/>
        <w:t>GAS LICUADO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8"/>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butano, propano, etc., así como el alquiler, lectura de contadores y repartidores de consumo, botellas y contenedores para estos gases de otras viviendas distintas de la principal.</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numPr>
          <w:ilvl w:val="0"/>
          <w:numId w:val="48"/>
        </w:numPr>
        <w:spacing w:after="160" w:line="259" w:lineRule="auto"/>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Camping gas en bombona (09.2.2.2).</w:t>
      </w:r>
    </w:p>
    <w:p w:rsidR="00D51574" w:rsidRPr="00D51574" w:rsidRDefault="00D51574" w:rsidP="00041247">
      <w:pPr>
        <w:numPr>
          <w:ilvl w:val="0"/>
          <w:numId w:val="48"/>
        </w:numPr>
        <w:spacing w:after="160" w:line="259" w:lineRule="auto"/>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derivados del transporte, si es posible desglosar (07.4.9.2).</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04.5.3</w:t>
      </w:r>
      <w:r w:rsidRPr="00D51574">
        <w:rPr>
          <w:rFonts w:ascii="Arial" w:eastAsiaTheme="minorEastAsia" w:hAnsi="Arial" w:cs="Arial"/>
          <w:b/>
          <w:color w:val="000000" w:themeColor="text1"/>
          <w:szCs w:val="22"/>
        </w:rPr>
        <w:tab/>
        <w:t>COMBUSTIBLES LÍQUIDOS</w:t>
      </w:r>
    </w:p>
    <w:p w:rsidR="00D51574" w:rsidRPr="00D51574" w:rsidRDefault="00D51574" w:rsidP="00D51574">
      <w:pPr>
        <w:ind w:left="2127" w:hanging="2127"/>
        <w:jc w:val="both"/>
        <w:rPr>
          <w:rFonts w:ascii="Arial" w:eastAsiaTheme="minorEastAsia" w:hAnsi="Arial" w:cs="Arial"/>
          <w:b/>
          <w:color w:val="000000" w:themeColor="text1"/>
          <w:szCs w:val="22"/>
        </w:rPr>
      </w:pPr>
    </w:p>
    <w:p w:rsidR="00D51574" w:rsidRPr="00D51574" w:rsidRDefault="00D51574" w:rsidP="00D51574">
      <w:pPr>
        <w:ind w:left="2127" w:hanging="2127"/>
        <w:jc w:val="both"/>
        <w:rPr>
          <w:rFonts w:ascii="Arial" w:eastAsiaTheme="minorEastAsia" w:hAnsi="Arial" w:cs="Arial"/>
          <w:b/>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04.5.3.1   L</w:t>
      </w:r>
      <w:r w:rsidRPr="00D51574">
        <w:rPr>
          <w:rFonts w:ascii="Arial" w:hAnsi="Arial" w:cs="Arial"/>
          <w:i/>
          <w:color w:val="000000" w:themeColor="text1"/>
          <w:spacing w:val="-2"/>
          <w:szCs w:val="22"/>
          <w:lang w:val="es-ES_tradnl"/>
        </w:rPr>
        <w:tab/>
        <w:t>COMBUSTIBLES LÍQUIDOS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3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Gasóleo, fuel-oíl, petróleo lampante y otros combustibles líquidos para uso doméstico, así como gastos de contrato, alquiler, lectura de contadores y repartidores de consumo de la vivienda principal.</w:t>
      </w:r>
    </w:p>
    <w:p w:rsidR="00D51574" w:rsidRPr="00D51574" w:rsidRDefault="00D51574" w:rsidP="00041247">
      <w:pPr>
        <w:keepLines/>
        <w:numPr>
          <w:ilvl w:val="0"/>
          <w:numId w:val="13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Biocombustibles para uso doméstico. </w:t>
      </w:r>
    </w:p>
    <w:p w:rsidR="00D51574" w:rsidRPr="00D51574" w:rsidRDefault="00D51574" w:rsidP="00041247">
      <w:pPr>
        <w:keepLines/>
        <w:numPr>
          <w:ilvl w:val="0"/>
          <w:numId w:val="139"/>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Alcohol para chimeneas. </w:t>
      </w:r>
    </w:p>
    <w:p w:rsidR="00D51574" w:rsidRPr="00D51574" w:rsidRDefault="00D51574" w:rsidP="00D51574">
      <w:pPr>
        <w:keepLines/>
        <w:ind w:left="1393" w:firstLine="70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D51574">
      <w:pPr>
        <w:keepLines/>
        <w:ind w:left="1393" w:firstLine="708"/>
        <w:jc w:val="both"/>
        <w:rPr>
          <w:rFonts w:ascii="Arial" w:eastAsiaTheme="minorEastAsia" w:hAnsi="Arial" w:cs="Arial"/>
          <w:color w:val="000000" w:themeColor="text1"/>
          <w:szCs w:val="22"/>
          <w:u w:val="single"/>
          <w:lang w:val="es-ES_tradnl"/>
        </w:rPr>
      </w:pPr>
    </w:p>
    <w:p w:rsidR="00D51574" w:rsidRPr="00D51574" w:rsidRDefault="00D51574" w:rsidP="00041247">
      <w:pPr>
        <w:keepLines/>
        <w:numPr>
          <w:ilvl w:val="0"/>
          <w:numId w:val="140"/>
        </w:numPr>
        <w:ind w:left="2129"/>
        <w:contextualSpacing/>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lang w:val="es-ES_tradnl"/>
        </w:rPr>
        <w:t>Combustibles líquidos para el transporte (07.2.2.1, 07.2.2.2, 07.2.2.3)</w:t>
      </w:r>
    </w:p>
    <w:p w:rsidR="00D51574" w:rsidRPr="00D51574" w:rsidRDefault="00D51574" w:rsidP="00D51574">
      <w:pPr>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04.5.3.2   L</w:t>
      </w:r>
      <w:r w:rsidRPr="00D51574">
        <w:rPr>
          <w:rFonts w:ascii="Arial" w:hAnsi="Arial" w:cs="Arial"/>
          <w:i/>
          <w:color w:val="000000" w:themeColor="text1"/>
          <w:spacing w:val="-2"/>
          <w:szCs w:val="22"/>
          <w:lang w:val="es-ES_tradnl"/>
        </w:rPr>
        <w:tab/>
        <w:t>COMBUSTIBLES LÍQUIDOS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Gasóleo, fuel-oíl, petróleo lampante y otros combustibles líquidos para uso doméstico, así como gastos de contrato, alquiler, lectura de contadores y repartidores de consumo de otras viviendas distintas de la principal.</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Biocombustibles para uso doméstico. </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Alcohol para chimeneas. </w:t>
      </w:r>
    </w:p>
    <w:p w:rsidR="00D51574" w:rsidRPr="00D51574" w:rsidRDefault="00D51574" w:rsidP="00D51574">
      <w:pPr>
        <w:keepNext/>
        <w:keepLines/>
        <w:spacing w:after="120"/>
        <w:ind w:left="1393" w:firstLine="708"/>
        <w:jc w:val="both"/>
        <w:outlineLvl w:val="0"/>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Combustibles líquidos para el transporte (07.2.2.1, 07.2.2.2, 07.2.2.3).</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04.5.4</w:t>
      </w:r>
      <w:r w:rsidRPr="00D51574">
        <w:rPr>
          <w:rFonts w:ascii="Arial" w:hAnsi="Arial" w:cs="Arial"/>
          <w:b/>
          <w:color w:val="000000" w:themeColor="text1"/>
          <w:spacing w:val="-2"/>
          <w:szCs w:val="22"/>
          <w:lang w:val="es-ES_tradnl"/>
        </w:rPr>
        <w:tab/>
        <w:t>COMBUSTIBLES SÓLIDOS</w:t>
      </w:r>
    </w:p>
    <w:p w:rsidR="00D51574" w:rsidRPr="00D51574" w:rsidRDefault="00D51574" w:rsidP="00D51574">
      <w:pPr>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tabs>
          <w:tab w:val="left" w:pos="993"/>
          <w:tab w:val="left" w:pos="1757"/>
        </w:tabs>
        <w:ind w:left="2127" w:hanging="1758"/>
        <w:jc w:val="both"/>
        <w:rPr>
          <w:rFonts w:ascii="Arial" w:hAnsi="Arial" w:cs="Arial"/>
          <w:i/>
          <w:color w:val="000000" w:themeColor="text1"/>
          <w:spacing w:val="-2"/>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04.5.4.1   K</w:t>
      </w:r>
      <w:r w:rsidRPr="00D51574">
        <w:rPr>
          <w:rFonts w:ascii="Arial" w:hAnsi="Arial" w:cs="Arial"/>
          <w:i/>
          <w:color w:val="000000" w:themeColor="text1"/>
          <w:spacing w:val="-2"/>
          <w:szCs w:val="22"/>
          <w:lang w:val="es-ES_tradnl"/>
        </w:rPr>
        <w:tab/>
        <w:t xml:space="preserve">CARBÓN Y TURBA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carbón y turba, de la vivienda principal.</w:t>
      </w:r>
    </w:p>
    <w:p w:rsidR="00D51574" w:rsidRPr="00D51574" w:rsidRDefault="00D51574" w:rsidP="00D51574">
      <w:pPr>
        <w:keepNext/>
        <w:keepLines/>
        <w:spacing w:after="120"/>
        <w:ind w:left="1393"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Carbón para barbacoa para la vivienda principal (04.5.4.5).</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04.5.4.2   K</w:t>
      </w:r>
      <w:r w:rsidRPr="00D51574">
        <w:rPr>
          <w:rFonts w:ascii="Arial" w:hAnsi="Arial" w:cs="Arial"/>
          <w:i/>
          <w:color w:val="000000" w:themeColor="text1"/>
          <w:spacing w:val="-2"/>
          <w:szCs w:val="22"/>
          <w:lang w:val="es-ES_tradnl"/>
        </w:rPr>
        <w:tab/>
        <w:t>CARBÓN Y TURBA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carbón y turba, de otras viviendas distintas de la principal.</w:t>
      </w:r>
    </w:p>
    <w:p w:rsidR="00D51574" w:rsidRPr="00D51574" w:rsidRDefault="00D51574" w:rsidP="00D51574">
      <w:pPr>
        <w:keepNext/>
        <w:keepLines/>
        <w:spacing w:after="120"/>
        <w:ind w:left="1405"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Carbón para barbacoa para otras viviendas distintas de la principal (04.5.4.6).</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04.5.4.3   K</w:t>
      </w:r>
      <w:r w:rsidRPr="00D51574">
        <w:rPr>
          <w:rFonts w:ascii="Arial" w:hAnsi="Arial" w:cs="Arial"/>
          <w:i/>
          <w:color w:val="000000" w:themeColor="text1"/>
          <w:spacing w:val="-2"/>
          <w:szCs w:val="22"/>
          <w:lang w:val="es-ES_tradnl"/>
        </w:rPr>
        <w:tab/>
        <w:t xml:space="preserve">COMBUSTIBLES SÓLIDOS A BASE DE MADERA (LEÑA, PELLETS, ETC.)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leña, pellets, etc.  de la vivienda principal.</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04.5.4.4   K</w:t>
      </w:r>
      <w:r w:rsidRPr="00D51574">
        <w:rPr>
          <w:rFonts w:ascii="Arial" w:hAnsi="Arial" w:cs="Arial"/>
          <w:i/>
          <w:color w:val="000000" w:themeColor="text1"/>
          <w:spacing w:val="-2"/>
          <w:szCs w:val="22"/>
          <w:lang w:val="es-ES_tradnl"/>
        </w:rPr>
        <w:tab/>
        <w:t>COMBUSTIBLES SÓLIDOS A BASE DE MADERA (LEÑA, PELLETS, ETC.)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leña, pellets, etc. de otras viviendas distintas de la principal.</w:t>
      </w:r>
    </w:p>
    <w:p w:rsidR="00D51574" w:rsidRPr="00D51574" w:rsidRDefault="00D51574" w:rsidP="00D51574">
      <w:pPr>
        <w:keepLines/>
        <w:spacing w:after="160" w:line="259" w:lineRule="auto"/>
        <w:ind w:left="2129"/>
        <w:contextualSpacing/>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04.5.4.5   K</w:t>
      </w:r>
      <w:r w:rsidRPr="00D51574">
        <w:rPr>
          <w:rFonts w:ascii="Arial" w:hAnsi="Arial" w:cs="Arial"/>
          <w:i/>
          <w:color w:val="000000" w:themeColor="text1"/>
          <w:spacing w:val="-2"/>
          <w:szCs w:val="22"/>
          <w:lang w:val="es-ES_tradnl"/>
        </w:rPr>
        <w:tab/>
        <w:t xml:space="preserve">CARBÓN VEGETAL (VIVIENDA PRINCIPAL)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carbón vegetal, carbón de barbacoa de la vivienda principal.</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iCs/>
          <w:color w:val="000000" w:themeColor="text1"/>
          <w:spacing w:val="-2"/>
          <w:szCs w:val="22"/>
        </w:rPr>
      </w:pPr>
      <w:r w:rsidRPr="00D51574">
        <w:rPr>
          <w:rFonts w:ascii="Arial" w:hAnsi="Arial" w:cs="Arial"/>
          <w:i/>
          <w:iCs/>
          <w:color w:val="000000" w:themeColor="text1"/>
          <w:spacing w:val="-2"/>
          <w:szCs w:val="22"/>
        </w:rPr>
        <w:t>04.5.4.6  K</w:t>
      </w:r>
      <w:r w:rsidRPr="00D51574">
        <w:rPr>
          <w:rFonts w:ascii="Arial" w:hAnsi="Arial" w:cs="Arial"/>
          <w:i/>
          <w:color w:val="000000" w:themeColor="text1"/>
          <w:spacing w:val="-2"/>
          <w:szCs w:val="22"/>
          <w:lang w:val="es-ES_tradnl"/>
        </w:rPr>
        <w:tab/>
      </w:r>
      <w:r w:rsidRPr="00D51574">
        <w:rPr>
          <w:rFonts w:ascii="Arial" w:hAnsi="Arial" w:cs="Arial"/>
          <w:i/>
          <w:iCs/>
          <w:color w:val="000000" w:themeColor="text1"/>
          <w:spacing w:val="-2"/>
          <w:szCs w:val="22"/>
        </w:rPr>
        <w:t>CARBÓN VEGETAL (OTRAS VIVIENDAS)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carbón vegetal, carbón de barbacoa de otras viviendas distintas de la principal.</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04.5.4.8   K</w:t>
      </w:r>
      <w:r w:rsidRPr="00D51574">
        <w:rPr>
          <w:rFonts w:ascii="Arial" w:hAnsi="Arial" w:cs="Arial"/>
          <w:i/>
          <w:color w:val="000000" w:themeColor="text1"/>
          <w:spacing w:val="-2"/>
          <w:szCs w:val="22"/>
          <w:lang w:val="es-ES_tradnl"/>
        </w:rPr>
        <w:tab/>
        <w:t>OTROS COMBUSTIBLES SÓLIDOS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Coque, otras biomasas no contempladas anteriormente como residuos de la producción agrícola (trigo, cáscara de nueces…), estiércol, etc.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04.5.4.9   K</w:t>
      </w:r>
      <w:r w:rsidRPr="00D51574">
        <w:rPr>
          <w:rFonts w:ascii="Arial" w:hAnsi="Arial" w:cs="Arial"/>
          <w:i/>
          <w:color w:val="000000" w:themeColor="text1"/>
          <w:spacing w:val="-2"/>
          <w:szCs w:val="22"/>
          <w:lang w:val="es-ES_tradnl"/>
        </w:rPr>
        <w:tab/>
        <w:t xml:space="preserve">OTROS COMBUSTIBLES SÓLIDOS (OTRAS VIVIENDAS)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0"/>
        </w:numPr>
        <w:spacing w:after="160" w:line="259" w:lineRule="auto"/>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Coque, otras biomasas no contempladas anteriormente como residuos de la producción agrícola (trigo, cáscara de nueces…), estiércol, etc. </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pageBreakBefore/>
        <w:ind w:left="2126" w:hanging="2126"/>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05.</w:t>
      </w:r>
      <w:r w:rsidRPr="00D51574">
        <w:rPr>
          <w:rFonts w:ascii="Arial" w:hAnsi="Arial" w:cs="Arial"/>
          <w:b/>
          <w:i/>
          <w:color w:val="000000"/>
          <w:spacing w:val="-2"/>
          <w:szCs w:val="22"/>
          <w:u w:val="single"/>
          <w:lang w:val="es-ES_tradnl"/>
        </w:rPr>
        <w:tab/>
      </w:r>
      <w:r w:rsidR="00512304">
        <w:rPr>
          <w:rFonts w:ascii="Arial" w:hAnsi="Arial" w:cs="Arial"/>
          <w:b/>
          <w:color w:val="000000" w:themeColor="text1"/>
          <w:spacing w:val="-2"/>
          <w:szCs w:val="22"/>
          <w:u w:val="single"/>
        </w:rPr>
        <w:t xml:space="preserve">MOBILIARIO, ARTÍCULOS </w:t>
      </w:r>
      <w:r w:rsidRPr="00D51574">
        <w:rPr>
          <w:rFonts w:ascii="Arial" w:hAnsi="Arial" w:cs="Arial"/>
          <w:b/>
          <w:color w:val="000000" w:themeColor="text1"/>
          <w:spacing w:val="-2"/>
          <w:szCs w:val="22"/>
          <w:u w:val="single"/>
        </w:rPr>
        <w:t xml:space="preserve">DEL HOGAR Y </w:t>
      </w:r>
      <w:r w:rsidR="00512304">
        <w:rPr>
          <w:rFonts w:ascii="Arial" w:hAnsi="Arial" w:cs="Arial"/>
          <w:b/>
          <w:color w:val="000000" w:themeColor="text1"/>
          <w:spacing w:val="-2"/>
          <w:szCs w:val="22"/>
          <w:u w:val="single"/>
        </w:rPr>
        <w:t>ARTÍCULOS PARA EL MANTENIMIENTO CORRIENTE DEL HOGAR</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05.1</w:t>
      </w:r>
      <w:r w:rsidRPr="00D51574">
        <w:rPr>
          <w:rFonts w:ascii="Arial" w:hAnsi="Arial" w:cs="Arial"/>
          <w:b/>
          <w:color w:val="000000" w:themeColor="text1"/>
          <w:spacing w:val="-2"/>
          <w:szCs w:val="22"/>
          <w:lang w:val="es-ES_tradnl"/>
        </w:rPr>
        <w:tab/>
        <w:t>MUEBLES, ARTÍCULOS DE AMUEBLAMIENTO, ALFOMBRAS Y OTROS REVESTIMIENTOS PARA SUELOS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05.1.1</w:t>
      </w:r>
      <w:r w:rsidRPr="00D51574">
        <w:rPr>
          <w:rFonts w:ascii="Arial" w:hAnsi="Arial" w:cs="Arial"/>
          <w:b/>
          <w:color w:val="000000" w:themeColor="text1"/>
          <w:spacing w:val="-2"/>
          <w:szCs w:val="22"/>
          <w:lang w:val="es-ES_tradnl"/>
        </w:rPr>
        <w:tab/>
        <w:t>MUEBLES Y ARTÍCULOS DE AMUEBLAMIENTO</w:t>
      </w:r>
    </w:p>
    <w:p w:rsidR="00D51574" w:rsidRPr="00D51574" w:rsidRDefault="00D51574" w:rsidP="00D51574">
      <w:pPr>
        <w:keepNext/>
        <w:keepLines/>
        <w:tabs>
          <w:tab w:val="left" w:pos="993"/>
          <w:tab w:val="left" w:pos="1757"/>
        </w:tab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tabs>
          <w:tab w:val="left" w:pos="993"/>
          <w:tab w:val="left" w:pos="1757"/>
        </w:tab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05.1.1.1</w:t>
      </w:r>
      <w:r w:rsidRPr="00D51574">
        <w:rPr>
          <w:rFonts w:ascii="Arial" w:hAnsi="Arial" w:cs="Arial"/>
          <w:i/>
          <w:color w:val="000000" w:themeColor="text1"/>
          <w:spacing w:val="-2"/>
          <w:szCs w:val="22"/>
          <w:lang w:val="es-ES_tradnl"/>
        </w:rPr>
        <w:tab/>
        <w:t>MUEBLES PARA 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mesas de madera u otros materiales (de salón, cocina). Todo tipo de sillas de madera u otros materiales (de salón, dormitorio, cocina), pufs.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Tresillos modulares o no; sofás, sillones, sofás-cama…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Librerías de todo tipo, modulares o no; aparadores, trincheros, consolas; muebles-bar, escritorios, bargueños, vitrinas y otros muebles de salón, comedor, cuarto de estar, vestíbulo y despacho.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Camas, muebles-cama, camas-nido, literas, camas turcas, somieres, canapés…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Armarios de todo tipo para dormitorios, armarios de cocina, encimeras de cocina, armarios de baño y otro tipo de armarios.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Cómodas, tocadores, mesillas de noche, calzadoras y otros muebles de dormitorio.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Colchones y colchones inflables para su uso en el hogar.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Cunas (incluidas las de viaje), camas, parques, tronas, corralitos, cambiadores y otros muebles especiales para bebés.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Sofás, sillones y camas hinchables.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Muebles para el hogar fabricados a medida.</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Existen tres posibles casos para el </w:t>
      </w:r>
      <w:r w:rsidRPr="00D51574">
        <w:rPr>
          <w:rFonts w:ascii="Arial" w:eastAsiaTheme="minorEastAsia" w:hAnsi="Arial" w:cs="Arial"/>
          <w:color w:val="000000" w:themeColor="text1"/>
          <w:szCs w:val="22"/>
          <w:u w:val="single"/>
        </w:rPr>
        <w:t>tapizado de muebles</w:t>
      </w:r>
      <w:r w:rsidRPr="00D51574">
        <w:rPr>
          <w:rFonts w:ascii="Arial" w:eastAsiaTheme="minorEastAsia" w:hAnsi="Arial" w:cs="Arial"/>
          <w:color w:val="000000" w:themeColor="text1"/>
          <w:szCs w:val="22"/>
        </w:rPr>
        <w:t>:</w:t>
      </w:r>
    </w:p>
    <w:p w:rsidR="00D51574" w:rsidRPr="00D51574" w:rsidRDefault="00D51574" w:rsidP="00041247">
      <w:pPr>
        <w:numPr>
          <w:ilvl w:val="0"/>
          <w:numId w:val="67"/>
        </w:numPr>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Compra de mueble y tela por separado, pero en una misma adquisición, que se anotará en este código. </w:t>
      </w:r>
    </w:p>
    <w:p w:rsidR="00D51574" w:rsidRPr="00D51574" w:rsidRDefault="00D51574" w:rsidP="00041247">
      <w:pPr>
        <w:numPr>
          <w:ilvl w:val="0"/>
          <w:numId w:val="67"/>
        </w:numPr>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Compra solo de tela para hacer el propio hogar el tapizado del mueble (05.2.1.1).</w:t>
      </w:r>
    </w:p>
    <w:p w:rsidR="00D51574" w:rsidRPr="00D51574" w:rsidRDefault="00D51574" w:rsidP="00041247">
      <w:pPr>
        <w:numPr>
          <w:ilvl w:val="0"/>
          <w:numId w:val="67"/>
        </w:numPr>
        <w:ind w:left="2625" w:hanging="357"/>
        <w:contextualSpacing/>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Retapizado</w:t>
      </w:r>
      <w:proofErr w:type="spellEnd"/>
      <w:r w:rsidRPr="00D51574">
        <w:rPr>
          <w:rFonts w:ascii="Arial" w:eastAsiaTheme="minorEastAsia" w:hAnsi="Arial" w:cs="Arial"/>
          <w:color w:val="000000" w:themeColor="text1"/>
          <w:szCs w:val="22"/>
        </w:rPr>
        <w:t xml:space="preserve"> de muebles (05.2.2.0).</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 </w:t>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cualquier gasto añadido que hubiera sido provocado por su compra (como el transporte y el montaje) si no se pueden desglosar. También se incluyen los materiales para realizar estos muebles si es el hogar el que los "fabrica" o repara.</w:t>
      </w:r>
    </w:p>
    <w:p w:rsidR="00D51574" w:rsidRPr="00D51574" w:rsidRDefault="00D51574" w:rsidP="00D51574">
      <w:pPr>
        <w:ind w:left="2127"/>
        <w:jc w:val="both"/>
        <w:rPr>
          <w:rFonts w:ascii="Arial" w:eastAsiaTheme="minorEastAsia" w:hAnsi="Arial" w:cs="Arial"/>
          <w:b/>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armarios empotrados de albañilería (04.3.2.1).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Muebles antiguos adquiridos como inversión.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Telas de tapicería para hacer el propio hogar el tapizado (05.2.1.1).</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color w:val="000000" w:themeColor="text1"/>
          <w:szCs w:val="22"/>
        </w:rPr>
        <w:t>Retapizado</w:t>
      </w:r>
      <w:proofErr w:type="spellEnd"/>
      <w:r w:rsidRPr="00D51574">
        <w:rPr>
          <w:rFonts w:ascii="Arial" w:eastAsiaTheme="minorEastAsia" w:hAnsi="Arial" w:cs="Arial"/>
          <w:color w:val="000000" w:themeColor="text1"/>
          <w:szCs w:val="22"/>
        </w:rPr>
        <w:t xml:space="preserve"> de sofá (05.2.2.0).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Muebles específicos de jardín (05.1.1.2).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Colchones inflables para camping (09.2.2.2).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Colchón anti escaras y camas con fines terapéuticos (06.1.3.9).</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Reparación, alquiler y montaje de muebles siempre que se pueda desglosar (05.1.2.0).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Transporte si se cobra por separado (07.4.9.2).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05.1.1.2</w:t>
      </w:r>
      <w:r w:rsidRPr="00D51574">
        <w:rPr>
          <w:rFonts w:ascii="Arial" w:hAnsi="Arial" w:cs="Arial"/>
          <w:i/>
          <w:color w:val="000000" w:themeColor="text1"/>
          <w:spacing w:val="-2"/>
          <w:szCs w:val="22"/>
          <w:lang w:val="es-ES_tradnl"/>
        </w:rPr>
        <w:tab/>
        <w:t>MUEBLES DE JARDÍN Y CAMPING.</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mesas o sillas de madera u otros materiales (de terraza, jardín…). Hamacas compradas junto a su estructura.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Pérgolas; conjunto de barbacoa, mesa y bancos de piedra; caseta de jardín.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Toldos, sombrillas y mosquiteras de terraza o jardín, compradas con su estructura.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Muebles de camping.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Muebles de jardín y camping fabricados a medida.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widowControl w:val="0"/>
        <w:suppressAutoHyphens/>
        <w:ind w:left="2127"/>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cualquier gasto añadido que hubiera sido provocado por su compra (como el transporte y el montaje) siempre que no se pueda desglosar. También se incluyen los materiales para realizar estos muebles si es el hogar el que los "fabrica" o repara. P.ej.: un hogar que compra materiales para hacerse una barbacoa o para repararla.</w:t>
      </w:r>
    </w:p>
    <w:p w:rsidR="00D51574" w:rsidRPr="00D51574" w:rsidRDefault="00D51574" w:rsidP="00D51574">
      <w:pPr>
        <w:keepLines/>
        <w:tabs>
          <w:tab w:val="left" w:pos="1757"/>
        </w:tabs>
        <w:ind w:left="2127"/>
        <w:jc w:val="both"/>
        <w:rPr>
          <w:rFonts w:ascii="Arial" w:eastAsiaTheme="minorEastAsia" w:hAnsi="Arial" w:cs="Arial"/>
          <w:b/>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telas para toldos y hamacas cuando se compran solas sin la estructura (05.2.1).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cobra por separado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alquiler y montaje de muebles (05.1.2.0).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Equipamiento de camping (09.2.2.2).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Adornos de jardines (09.3.1.1).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05.1.1.3</w:t>
      </w:r>
      <w:r w:rsidRPr="00D51574">
        <w:rPr>
          <w:rFonts w:ascii="Arial" w:hAnsi="Arial" w:cs="Arial"/>
          <w:i/>
          <w:color w:val="000000" w:themeColor="text1"/>
          <w:spacing w:val="-2"/>
          <w:szCs w:val="22"/>
          <w:lang w:val="es-ES_tradnl"/>
        </w:rPr>
        <w:tab/>
        <w:t xml:space="preserve">LÁMPARAS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Lámparas de todo tipo (de pie, de colgar, de mesa, apliques, </w:t>
      </w:r>
      <w:proofErr w:type="spellStart"/>
      <w:r w:rsidRPr="00D51574">
        <w:rPr>
          <w:rFonts w:ascii="Arial" w:eastAsiaTheme="minorEastAsia" w:hAnsi="Arial" w:cs="Arial"/>
          <w:color w:val="000000" w:themeColor="text1"/>
          <w:szCs w:val="22"/>
          <w:lang w:val="es-ES_tradnl"/>
        </w:rPr>
        <w:t>empotrables</w:t>
      </w:r>
      <w:proofErr w:type="spellEnd"/>
      <w:r w:rsidRPr="00D51574">
        <w:rPr>
          <w:rFonts w:ascii="Arial" w:eastAsiaTheme="minorEastAsia" w:hAnsi="Arial" w:cs="Arial"/>
          <w:color w:val="000000" w:themeColor="text1"/>
          <w:szCs w:val="22"/>
          <w:lang w:val="es-ES_tradnl"/>
        </w:rPr>
        <w:t>, halógenos o no,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 incluye la bombilla, LED o halógeno, si no se puede desglosar.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Pantallas para lámparas.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Lámparas de jardín.</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cualquier gasto añadido que hubiera sido provocado por su compra (como el transporte y el montaje); siempre que no se puedan desglosar. También se incluyen los materiales para realizar estos muebles si es el hogar el que los "fabrica" o repara.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alquiler y montaje de lámparas (05.1.2.0)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Guirnaldas de luces para árboles de navidad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Bombillas, tubos, led (05.5.2.2)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cobra por separado (07.4.9.2)</w:t>
      </w:r>
    </w:p>
    <w:p w:rsidR="00D51574" w:rsidRPr="00D51574" w:rsidRDefault="00D51574" w:rsidP="00D51574">
      <w:pPr>
        <w:ind w:left="2127" w:hanging="1756"/>
        <w:jc w:val="both"/>
        <w:rPr>
          <w:rFonts w:ascii="Arial" w:eastAsiaTheme="minorEastAsia" w:hAnsi="Arial" w:cs="Arial"/>
          <w:color w:val="000000" w:themeColor="text1"/>
          <w:szCs w:val="22"/>
        </w:rPr>
      </w:pPr>
    </w:p>
    <w:p w:rsidR="00D51574" w:rsidRPr="00D51574" w:rsidRDefault="00D51574" w:rsidP="00D51574">
      <w:pPr>
        <w:ind w:left="2127" w:hanging="1756"/>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05.1.1.4</w:t>
      </w:r>
      <w:r w:rsidRPr="00D51574">
        <w:rPr>
          <w:rFonts w:ascii="Arial" w:hAnsi="Arial" w:cs="Arial"/>
          <w:i/>
          <w:color w:val="000000" w:themeColor="text1"/>
          <w:spacing w:val="-2"/>
          <w:szCs w:val="22"/>
          <w:lang w:val="es-ES_tradnl"/>
        </w:rPr>
        <w:tab/>
        <w:t>ALFOMBRAS Y OTROS ARTÍCULOS DE DECORACIÓN PARA 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Estatuas, esculturas, cuadros, grabados, litografías, tapices de pared, dibujos, artículos de orfebrería, otros objetos de arte y reproducciones de obras de arte; portarretratos, porcelanas, cerámicas decorativas, vinilos decorativos, ceniceros y objetos de decoración.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Alfombras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Relojes de pared, suelo, despertadores.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Marcos, molduras; espejos, candelabros, biombos, panoplias, animales disecados; capotes taurinos para decoración; espadas de adorno; objetos de adorno en cera; planchas de hierro de adorno y otros accesorios de mobiliario.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Cubre-radiadores, carritos, percheros, persianas no empotradas de caña, madera, plástico,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Galanes de noche.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accesorios de mobiliario con función distinta a la decorativa (baldas de librería, cajoneras, puertas de armario, soporte para colgar TV en pared,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Repisas, muebles portadiscos, muebles porta cd.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objetos en vidrio y cristal para escritorio y decoración (jarrones, floreros, ceniceros de cerámica, cristal o similares,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widowControl w:val="0"/>
        <w:suppressAutoHyphen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cualquier gasto añadido que hubiera sido provocado por su compra (como el transporte y el montaje) si no es posible desglosar. También se incluyen los materiales para realizar estos artículos si es el hogar el que los "fabrica" o repara.</w:t>
      </w:r>
    </w:p>
    <w:p w:rsidR="00D51574" w:rsidRPr="00D51574" w:rsidRDefault="00D51574" w:rsidP="00D51574">
      <w:pPr>
        <w:keepLines/>
        <w:ind w:left="2098"/>
        <w:jc w:val="both"/>
        <w:rPr>
          <w:rFonts w:ascii="Arial" w:eastAsiaTheme="minorEastAsia" w:hAnsi="Arial" w:cs="Arial"/>
          <w:b/>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Persianas de tela (05.2.1.1).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Persianas empotradas (04.3.1.1).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Toldos y sombrillas de terraza o jardín (05.1.1.2).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Cajas fuertes fijas (05.3.1.9) y portátiles (05.4.0.3).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Termómetros de pared y barómetros (13.2.9.9).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Las obras de arte adquiridas como inversión.</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Reparación, alquiler y montaje de artículos de decoración (05.1.2.0)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cobra por separado (07.4.9.2)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Artículos ornamentales de vidrio y cerámica (05.4.0.1)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05.1.2</w:t>
      </w:r>
      <w:r w:rsidRPr="00D51574">
        <w:rPr>
          <w:rFonts w:ascii="Arial" w:hAnsi="Arial" w:cs="Arial"/>
          <w:b/>
          <w:color w:val="000000" w:themeColor="text1"/>
          <w:spacing w:val="-2"/>
          <w:szCs w:val="22"/>
          <w:lang w:val="es-ES_tradnl"/>
        </w:rPr>
        <w:tab/>
        <w:t>REPARACIÓN, MONTAJE Y ALQUILER DE MUEBLES, ALFOMBRAS Y ARTÍCULOS DE AMUEBLAMIENTO.</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05.1.2.0</w:t>
      </w:r>
      <w:r w:rsidRPr="00D51574">
        <w:rPr>
          <w:rFonts w:ascii="Arial" w:hAnsi="Arial" w:cs="Arial"/>
          <w:i/>
          <w:color w:val="000000" w:themeColor="text1"/>
          <w:spacing w:val="-2"/>
          <w:szCs w:val="22"/>
          <w:lang w:val="es-ES_tradnl"/>
        </w:rPr>
        <w:tab/>
        <w:t xml:space="preserve">REPARACIÓN, MONTAJE Y ALQUILER DE MUEBLES, ALFOMBRAS Y ARTÍCULOS DE AMUEBLAMIENTO.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de muebles, lámparas, alfombras y otros artículos de amueblamiento.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Reparación de muebles antiguos y objetos de arte, si no son inversión.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 alquiler de muebles, lámparas, alfombras y otros artículos de amueblamiento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Cargos por el montaje de muebles, lámparas y artículos de amueblamiento.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u w:val="single"/>
        </w:rPr>
        <w:t>Incluye</w:t>
      </w:r>
      <w:r w:rsidRPr="00D51574">
        <w:rPr>
          <w:rFonts w:asciiTheme="minorHAnsi" w:eastAsiaTheme="minorEastAsia" w:hAnsiTheme="minorHAnsi" w:cs="Arial"/>
          <w:color w:val="000000" w:themeColor="text1"/>
          <w:szCs w:val="22"/>
        </w:rPr>
        <w:t xml:space="preserve"> el valor total del servicio, es decir</w:t>
      </w:r>
      <w:r w:rsidRPr="00D51574">
        <w:rPr>
          <w:rFonts w:ascii="Arial" w:eastAsiaTheme="minorEastAsia" w:hAnsi="Arial" w:cs="Arial"/>
          <w:color w:val="000000" w:themeColor="text1"/>
          <w:szCs w:val="22"/>
        </w:rPr>
        <w:t xml:space="preserve">, tanto el </w:t>
      </w:r>
      <w:r w:rsidRPr="00D51574">
        <w:rPr>
          <w:rFonts w:asciiTheme="minorHAnsi" w:eastAsiaTheme="minorEastAsia" w:hAnsiTheme="minorHAnsi" w:cs="Arial"/>
          <w:color w:val="000000" w:themeColor="text1"/>
          <w:szCs w:val="22"/>
        </w:rPr>
        <w:t>coste de la mano de obra</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como el coste de los materiales si no se sabe desglosar del servicio.</w:t>
      </w:r>
    </w:p>
    <w:p w:rsidR="00D51574" w:rsidRPr="00D51574" w:rsidRDefault="00D51574" w:rsidP="00D51574">
      <w:pPr>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Restauración de obras de arte, muebles antiguos y alfombras adquiridas como inversión.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instalación y reparación de linóleo y otros revestimientos de suelos (04.3.2.1).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Compra de materiales por los hogares con la intención de realizar ellos mismos las reparaciones o cuando se saben desglosar del servicio (</w:t>
      </w:r>
      <w:r w:rsidRPr="00D51574">
        <w:rPr>
          <w:rFonts w:ascii="Arial" w:eastAsiaTheme="minorEastAsia" w:hAnsi="Arial" w:cs="Arial"/>
          <w:color w:val="000000" w:themeColor="text1"/>
          <w:szCs w:val="22"/>
          <w:lang w:val="es-ES_tradnl"/>
        </w:rPr>
        <w:t>05.1.1).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Conservación y limpieza de alfombras (</w:t>
      </w:r>
      <w:r w:rsidRPr="00D51574">
        <w:rPr>
          <w:rFonts w:ascii="Arial" w:eastAsiaTheme="minorEastAsia" w:hAnsi="Arial" w:cs="Arial"/>
          <w:color w:val="000000" w:themeColor="text1"/>
          <w:szCs w:val="22"/>
          <w:lang w:val="es-ES_tradnl"/>
        </w:rPr>
        <w:t>05.6.2.3).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05.2</w:t>
      </w:r>
      <w:r w:rsidRPr="00D51574">
        <w:rPr>
          <w:rFonts w:ascii="Arial" w:hAnsi="Arial" w:cs="Arial"/>
          <w:b/>
          <w:color w:val="000000" w:themeColor="text1"/>
          <w:spacing w:val="-2"/>
          <w:szCs w:val="22"/>
          <w:lang w:val="es-ES_tradnl"/>
        </w:rPr>
        <w:tab/>
        <w:t>ARTÍCULOS TEXTILES PARA 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tabs>
          <w:tab w:val="left" w:pos="993"/>
        </w:tab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05.2.1</w:t>
      </w: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t>ARTÍCULOS TEXTILES PARA EL HOGAR</w:t>
      </w:r>
    </w:p>
    <w:p w:rsidR="00D51574" w:rsidRPr="00D51574" w:rsidRDefault="00D51574" w:rsidP="00D51574">
      <w:pPr>
        <w:tabs>
          <w:tab w:val="left" w:pos="993"/>
        </w:tabs>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 </w:t>
      </w:r>
      <w:r w:rsidRPr="00D51574">
        <w:rPr>
          <w:rFonts w:ascii="Arial" w:hAnsi="Arial" w:cs="Arial"/>
          <w:color w:val="000000" w:themeColor="text1"/>
          <w:spacing w:val="-2"/>
          <w:szCs w:val="22"/>
          <w:u w:val="single"/>
          <w:lang w:val="es-ES_tradnl"/>
        </w:rPr>
        <w:t>incluyen</w:t>
      </w:r>
      <w:r w:rsidRPr="00D51574">
        <w:rPr>
          <w:rFonts w:ascii="Arial" w:hAnsi="Arial" w:cs="Arial"/>
          <w:color w:val="000000" w:themeColor="text1"/>
          <w:spacing w:val="-2"/>
          <w:szCs w:val="22"/>
          <w:lang w:val="es-ES_tradnl"/>
        </w:rPr>
        <w:t xml:space="preserve"> los tejidos para la confección de un artículo textil en el código que corresponda, tanto si es el hogar el que lo confecciona como si lo compra para la confección fuera del hogar siempre que se sepa desglosar del servicio</w:t>
      </w:r>
    </w:p>
    <w:p w:rsidR="00D51574" w:rsidRPr="00D51574" w:rsidRDefault="00D51574" w:rsidP="00D51574">
      <w:pPr>
        <w:rPr>
          <w:rFonts w:asciiTheme="minorHAnsi" w:eastAsiaTheme="minorEastAsia" w:hAnsiTheme="minorHAnsi" w:cstheme="minorBidi"/>
          <w:color w:val="000000" w:themeColor="text1"/>
          <w:szCs w:val="22"/>
          <w:lang w:val="es-ES_tradnl"/>
        </w:rPr>
      </w:pPr>
    </w:p>
    <w:p w:rsidR="00D51574" w:rsidRPr="00D51574" w:rsidRDefault="00D51574" w:rsidP="00D51574">
      <w:pPr>
        <w:rPr>
          <w:rFonts w:asciiTheme="minorHAnsi" w:eastAsiaTheme="minorEastAsia" w:hAnsiTheme="minorHAnsi" w:cstheme="minorBid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05.2.1.1</w:t>
      </w:r>
      <w:r w:rsidRPr="00D51574">
        <w:rPr>
          <w:rFonts w:ascii="Arial" w:hAnsi="Arial" w:cs="Arial"/>
          <w:i/>
          <w:color w:val="000000" w:themeColor="text1"/>
          <w:spacing w:val="-2"/>
          <w:szCs w:val="22"/>
          <w:lang w:val="es-ES_tradnl"/>
        </w:rPr>
        <w:tab/>
        <w:t xml:space="preserve">CORTINAS Y TAPICERÍAS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Cortinones, cortinas, cortinas de baño, visillos, estores en tela, cortinas dobles, cortinas para puertas y persianas de tela, etc.; los tejidos para su confección y la confección de las mismas.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Tejidos para el hogar, material de cortina.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Confección de cortinas si es el propio hogar el que los confecciona o repara.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Telas de tapicería para sillas y sillones si es el hogar el que realiza el tapizado.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Persianas de tela.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Toldos y sombrillas sin su estructura. </w:t>
      </w:r>
    </w:p>
    <w:p w:rsidR="00D51574" w:rsidRPr="00D51574" w:rsidRDefault="00D51574" w:rsidP="00D51574">
      <w:pPr>
        <w:keepLines/>
        <w:ind w:left="2129" w:hanging="360"/>
        <w:jc w:val="both"/>
        <w:rPr>
          <w:rFonts w:ascii="Arial" w:eastAsiaTheme="minorEastAsia" w:hAnsi="Arial" w:cs="Arial"/>
          <w:b/>
          <w:szCs w:val="22"/>
          <w:lang w:val="es-ES_tradnl"/>
        </w:rPr>
      </w:pPr>
      <w:r w:rsidRPr="00D51574">
        <w:rPr>
          <w:rFonts w:ascii="Arial" w:eastAsiaTheme="minorEastAsia" w:hAnsi="Arial" w:cs="Arial"/>
          <w:szCs w:val="22"/>
          <w:lang w:val="es-ES_tradnl"/>
        </w:rPr>
        <w:t>Incluye los tejidos para su confección tanto si es el hogar el que lo confecciona como si lo compra para la confección fuera del hogar siempre que se sepa desglosar del servicio.</w:t>
      </w:r>
    </w:p>
    <w:p w:rsidR="00D51574" w:rsidRPr="00D51574" w:rsidRDefault="00D51574" w:rsidP="00D51574">
      <w:pPr>
        <w:ind w:left="2127" w:hanging="1756"/>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Compra de mueble y tela por separado</w:t>
      </w:r>
      <w:r w:rsidRPr="00D51574">
        <w:rPr>
          <w:rFonts w:ascii="Arial" w:eastAsiaTheme="minorEastAsia" w:hAnsi="Arial" w:cs="Arial"/>
          <w:color w:val="000000" w:themeColor="text1"/>
          <w:szCs w:val="22"/>
        </w:rPr>
        <w:t xml:space="preserve"> (por ejemplo se elige un modelo de sofá y la tela para el mismo), pero en una misma adquisición (05.1.1.1).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La reparación y confección de cortinas</w:t>
      </w:r>
      <w:r w:rsidRPr="00D51574">
        <w:rPr>
          <w:rFonts w:ascii="Arial" w:eastAsiaTheme="minorEastAsia" w:hAnsi="Arial" w:cs="Arial"/>
          <w:color w:val="000000" w:themeColor="text1"/>
          <w:szCs w:val="22"/>
        </w:rPr>
        <w:t xml:space="preserve"> y el </w:t>
      </w:r>
      <w:proofErr w:type="spellStart"/>
      <w:r w:rsidRPr="00D51574">
        <w:rPr>
          <w:rFonts w:ascii="Arial" w:eastAsiaTheme="minorEastAsia" w:hAnsi="Arial" w:cs="Arial"/>
          <w:color w:val="000000" w:themeColor="text1"/>
          <w:szCs w:val="22"/>
        </w:rPr>
        <w:t>retapizado</w:t>
      </w:r>
      <w:proofErr w:type="spellEnd"/>
      <w:r w:rsidRPr="00D51574">
        <w:rPr>
          <w:rFonts w:ascii="Arial" w:eastAsiaTheme="minorEastAsia" w:hAnsi="Arial" w:cs="Arial"/>
          <w:color w:val="000000" w:themeColor="text1"/>
          <w:szCs w:val="22"/>
        </w:rPr>
        <w:t xml:space="preserve"> de sillas y sillones (05.2.2.0).</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05.2.1.2</w:t>
      </w:r>
      <w:r w:rsidRPr="00D51574">
        <w:rPr>
          <w:rFonts w:ascii="Arial" w:hAnsi="Arial" w:cs="Arial"/>
          <w:i/>
          <w:color w:val="000000" w:themeColor="text1"/>
          <w:spacing w:val="-2"/>
          <w:szCs w:val="22"/>
          <w:lang w:val="es-ES_tradnl"/>
        </w:rPr>
        <w:tab/>
        <w:t xml:space="preserve">ROPA DE CAMA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Almohadas, incluyendo su relleno, funda o ambos conjuntamente.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Sábanas, juegos de cama, fundas de colchón, protectores de cama no desechables.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Mantas, mantas de sofá, mantas de viaje, edredones, colchas y otros cobertores de cama; mosquiteras de cama.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Hamacas sin su estructura.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los tejidos para su confección tanto si es el hogar el que lo confecciona como si lo compra para la confección fuera del hogar siempre que se sepa desglosar del servicio.</w:t>
      </w:r>
    </w:p>
    <w:p w:rsidR="00D51574" w:rsidRPr="00D51574" w:rsidRDefault="00D51574" w:rsidP="00D51574">
      <w:pPr>
        <w:ind w:left="2127" w:hanging="1756"/>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Colchones (05.1.1.1).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Colchonetas inflables para camping y sacos de dormir (09.2.2.2).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Cojines con o sin relleno (05.2.1.9).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Mantas eléctricas (05.3.2.9).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Reparación y confección de ropa de cama (05.2.2.0).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Empapadores y protectores de cama desechables de adulto (06.1.3.3), y los empapadores para bebés (13.1.2.2).</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05.2.1.3</w:t>
      </w:r>
      <w:r w:rsidRPr="00D51574">
        <w:rPr>
          <w:rFonts w:ascii="Arial" w:hAnsi="Arial" w:cs="Arial"/>
          <w:i/>
          <w:color w:val="000000" w:themeColor="text1"/>
          <w:spacing w:val="-2"/>
          <w:szCs w:val="22"/>
          <w:lang w:val="es-ES_tradnl"/>
        </w:rPr>
        <w:tab/>
        <w:t>MANTELERÍAS Y ROPA DE COCINA Y BAÑO.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Mantelerías completas, manteles, hules y servilletas.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Manoplas y paños de cocina.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Toallas de todo tipo y tamaño, guantes de baño, albornoces, alfombrillas de baño,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098"/>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los tejidos para su confección tanto si es el hogar el que lo confecciona como si lo compra para la confección fuera del hogar siempre que se sepa desglosar del servicio.</w:t>
      </w:r>
    </w:p>
    <w:p w:rsidR="00D51574" w:rsidRPr="00D51574" w:rsidRDefault="00D51574" w:rsidP="00D51574">
      <w:pPr>
        <w:ind w:left="2098"/>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Reparación y confección de mantelerías y ropa de cocina y baño (05.2.2.0).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Mantelería, manteles, servilletas de papel (05.6.1.9).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Delantales (03.1.3.1).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05.2.1.9</w:t>
      </w:r>
      <w:r w:rsidRPr="00D51574">
        <w:rPr>
          <w:rFonts w:ascii="Arial" w:hAnsi="Arial" w:cs="Arial"/>
          <w:i/>
          <w:color w:val="000000" w:themeColor="text1"/>
          <w:spacing w:val="-2"/>
          <w:szCs w:val="22"/>
          <w:lang w:val="es-ES_tradnl"/>
        </w:rPr>
        <w:tab/>
        <w:t>OTROS ARTÍCULOS TEXTILES PARA 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Esteras, esterillas, felpudos.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Bolsas de compra, bolsas de lavandería, bolsas de zapatos, fundas para ropa y muebles, banderas, etc.; todo ello de tela.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Bolsas para diversos usos domésticos (pan, pinzas, zapatos, ropa) de tela u otro material que no sea plástico.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Todo tipo de tapices, reposteros, tapetes… que se colocan sobre los muebles con fines decorativos.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Cojines con o sin relleno.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los tejidos para su confección tanto si es el hogar el que lo confecciona como si lo compra para la confección fuera del hogar siempre que se sepa desglosar del servicio.</w:t>
      </w:r>
    </w:p>
    <w:p w:rsidR="00D51574" w:rsidRPr="00D51574" w:rsidRDefault="00D51574" w:rsidP="00D51574">
      <w:pPr>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Fundas de automóviles, motocicletas, etc. (07.2.1.3).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Reparación y confección de otros artículos textiles para el hogar (05.2.2.0).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Alfombras (05.1.1.4) y moquetas (04.3.1.1)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Bolsas para diversos usos domésticos (pan, pinzas, zapatos, ropa) de plástico (05.6.1.9).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Mosquiteras de cama (05.2.1.2).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Revestimientos de paredes (04.3.1.1).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Toldos y sombrillas sin la estructura (05.2.1.1) y hamacas sin estructura (05.2.1.2)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05.2.2</w:t>
      </w:r>
      <w:r w:rsidRPr="00D51574">
        <w:rPr>
          <w:rFonts w:ascii="Arial" w:hAnsi="Arial" w:cs="Arial"/>
          <w:b/>
          <w:color w:val="000000" w:themeColor="text1"/>
          <w:spacing w:val="-2"/>
          <w:szCs w:val="22"/>
          <w:lang w:val="es-ES_tradnl"/>
        </w:rPr>
        <w:tab/>
        <w:t xml:space="preserve">REPARACIÓN, ALQUILER Y CONFECCIÓN DE TEXTILES DEL HOGAR. </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05.2.2.0</w:t>
      </w:r>
      <w:r w:rsidRPr="00D51574">
        <w:rPr>
          <w:rFonts w:ascii="Arial" w:hAnsi="Arial" w:cs="Arial"/>
          <w:i/>
          <w:color w:val="000000" w:themeColor="text1"/>
          <w:spacing w:val="-2"/>
          <w:szCs w:val="22"/>
          <w:lang w:val="es-ES_tradnl"/>
        </w:rPr>
        <w:tab/>
        <w:t xml:space="preserve">REPARACIÓN, ALQUILER Y CONFECCIÓN DE TEXTILES DEL HOGAR.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Reparación, alquiler y confección de artículos textiles para el hogar.</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rPr>
        <w:t>Retapizado</w:t>
      </w:r>
      <w:proofErr w:type="spellEnd"/>
      <w:r w:rsidRPr="00D51574">
        <w:rPr>
          <w:rFonts w:ascii="Arial" w:eastAsiaTheme="minorEastAsia" w:hAnsi="Arial" w:cs="Arial"/>
          <w:szCs w:val="22"/>
        </w:rPr>
        <w:t xml:space="preserve"> de muebles.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materiales utilizados si no se pueden desglosar del servicio.</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El zurcido de prendas de vestir (03.1.4.2).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Coste de los materiales cuando se saben desglosar del servicio (05.2.1)</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05.3</w:t>
      </w:r>
      <w:r w:rsidRPr="00D51574">
        <w:rPr>
          <w:rFonts w:ascii="Arial" w:hAnsi="Arial" w:cs="Arial"/>
          <w:b/>
          <w:color w:val="000000" w:themeColor="text1"/>
          <w:spacing w:val="-2"/>
          <w:szCs w:val="22"/>
          <w:lang w:val="es-ES_tradnl"/>
        </w:rPr>
        <w:tab/>
        <w:t>ELECTRODOMÉSTICOS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05.3.1</w:t>
      </w:r>
      <w:r w:rsidRPr="00D51574">
        <w:rPr>
          <w:rFonts w:ascii="Arial" w:hAnsi="Arial" w:cs="Arial"/>
          <w:b/>
          <w:color w:val="000000" w:themeColor="text1"/>
          <w:spacing w:val="-2"/>
          <w:szCs w:val="22"/>
          <w:lang w:val="es-ES_tradnl"/>
        </w:rPr>
        <w:tab/>
        <w:t>GRANDES ELECTRODOMÉSTICOS Y OTROS GRANDES APARATOS DEL HOGAR</w:t>
      </w:r>
    </w:p>
    <w:p w:rsidR="00D51574" w:rsidRPr="00D51574" w:rsidRDefault="00D51574" w:rsidP="00D51574">
      <w:pPr>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aparatos que forman parte de la estructura del inmueble, considerados inversión (p.ej.: instalación de </w:t>
      </w:r>
      <w:proofErr w:type="gramStart"/>
      <w:r w:rsidRPr="00D51574">
        <w:rPr>
          <w:rFonts w:ascii="Arial" w:eastAsiaTheme="minorEastAsia" w:hAnsi="Arial" w:cs="Arial"/>
          <w:color w:val="000000" w:themeColor="text1"/>
          <w:szCs w:val="22"/>
          <w:lang w:val="es-ES_tradnl"/>
        </w:rPr>
        <w:t>aire acondicionado en la vivienda con conductos y rejillas integrados</w:t>
      </w:r>
      <w:proofErr w:type="gramEnd"/>
      <w:r w:rsidRPr="00D51574">
        <w:rPr>
          <w:rFonts w:ascii="Arial" w:eastAsiaTheme="minorEastAsia" w:hAnsi="Arial" w:cs="Arial"/>
          <w:color w:val="000000" w:themeColor="text1"/>
          <w:szCs w:val="22"/>
          <w:lang w:val="es-ES_tradnl"/>
        </w:rPr>
        <w:t>, placas solares que generan electricidad).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05.3.1.1</w:t>
      </w:r>
      <w:r w:rsidRPr="00D51574">
        <w:rPr>
          <w:rFonts w:ascii="Arial" w:hAnsi="Arial" w:cs="Arial"/>
          <w:i/>
          <w:color w:val="000000" w:themeColor="text1"/>
          <w:spacing w:val="-2"/>
          <w:szCs w:val="22"/>
          <w:lang w:val="es-ES_tradnl"/>
        </w:rPr>
        <w:tab/>
        <w:t>FRIGORÍFICOS, CONGELADORES Y FRIGORÍFICOS CONGELADORES</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Frigoríficos de todo tipo con o sin congelador y congeladores.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Vinotecas.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Neveras portátiles eléctricas (09.2.2.2).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05.3.1.2</w:t>
      </w:r>
      <w:r w:rsidRPr="00D51574">
        <w:rPr>
          <w:rFonts w:ascii="Arial" w:hAnsi="Arial" w:cs="Arial"/>
          <w:i/>
          <w:color w:val="000000" w:themeColor="text1"/>
          <w:spacing w:val="-2"/>
          <w:szCs w:val="22"/>
          <w:lang w:val="es-ES_tradnl"/>
        </w:rPr>
        <w:tab/>
        <w:t>LAVAVAJILLAS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t>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Lavavajillas. </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05.3.1.3</w:t>
      </w:r>
      <w:r w:rsidRPr="00D51574">
        <w:rPr>
          <w:rFonts w:ascii="Arial" w:hAnsi="Arial" w:cs="Arial"/>
          <w:i/>
          <w:color w:val="000000" w:themeColor="text1"/>
          <w:spacing w:val="-2"/>
          <w:szCs w:val="22"/>
          <w:lang w:val="es-ES_tradnl"/>
        </w:rPr>
        <w:tab/>
        <w:t>COCINAS, HORNOS, MICROONDAS Y CAMPANAS EXTRACTORAS</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b/>
          <w:color w:val="000000" w:themeColor="text1"/>
          <w:spacing w:val="-2"/>
          <w:szCs w:val="22"/>
          <w:lang w:val="es-ES_tradnl"/>
        </w:rPr>
        <w:tab/>
        <w:t> </w:t>
      </w:r>
    </w:p>
    <w:p w:rsidR="00D51574" w:rsidRPr="00D51574" w:rsidRDefault="00D51574" w:rsidP="00D51574">
      <w:pPr>
        <w:keepLines/>
        <w:ind w:left="2129" w:hanging="360"/>
        <w:jc w:val="both"/>
        <w:rPr>
          <w:rFonts w:ascii="Arial" w:eastAsiaTheme="minorEastAsia" w:hAnsi="Arial" w:cs="Arial"/>
          <w:b/>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cocinas eléctricas, a gas, mixtas, a leña, a carbón y todo tipo de hornillos a gas, eléctricos; placas de cocina a gas, </w:t>
      </w:r>
      <w:proofErr w:type="spellStart"/>
      <w:r w:rsidRPr="00D51574">
        <w:rPr>
          <w:rFonts w:ascii="Arial" w:eastAsiaTheme="minorEastAsia" w:hAnsi="Arial" w:cs="Arial"/>
          <w:color w:val="000000" w:themeColor="text1"/>
          <w:szCs w:val="22"/>
          <w:lang w:val="es-ES_tradnl"/>
        </w:rPr>
        <w:t>vitrocerámicas</w:t>
      </w:r>
      <w:proofErr w:type="spellEnd"/>
      <w:r w:rsidRPr="00D51574">
        <w:rPr>
          <w:rFonts w:ascii="Arial" w:eastAsiaTheme="minorEastAsia" w:hAnsi="Arial" w:cs="Arial"/>
          <w:color w:val="000000" w:themeColor="text1"/>
          <w:szCs w:val="22"/>
          <w:lang w:val="es-ES_tradnl"/>
        </w:rPr>
        <w:t>, de inducción o mixtas.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Asadores</w:t>
      </w:r>
      <w:r w:rsidRPr="00D51574">
        <w:rPr>
          <w:rFonts w:ascii="Arial" w:eastAsiaTheme="minorEastAsia" w:hAnsi="Arial" w:cs="Arial"/>
          <w:color w:val="000000" w:themeColor="text1"/>
          <w:szCs w:val="22"/>
          <w:lang w:val="es-ES_tradnl"/>
        </w:rPr>
        <w:t xml:space="preserve">, hornos de gas, eléctricos, de convección, hornos combinados y hornos microondas, </w:t>
      </w:r>
      <w:proofErr w:type="spellStart"/>
      <w:r w:rsidRPr="00D51574">
        <w:rPr>
          <w:rFonts w:ascii="Arial" w:eastAsiaTheme="minorEastAsia" w:hAnsi="Arial" w:cs="Arial"/>
          <w:color w:val="000000" w:themeColor="text1"/>
          <w:szCs w:val="22"/>
          <w:lang w:val="es-ES_tradnl"/>
        </w:rPr>
        <w:t>empotrables</w:t>
      </w:r>
      <w:proofErr w:type="spellEnd"/>
      <w:r w:rsidRPr="00D51574">
        <w:rPr>
          <w:rFonts w:ascii="Arial" w:eastAsiaTheme="minorEastAsia" w:hAnsi="Arial" w:cs="Arial"/>
          <w:color w:val="000000" w:themeColor="text1"/>
          <w:szCs w:val="22"/>
          <w:lang w:val="es-ES_tradnl"/>
        </w:rPr>
        <w:t xml:space="preserve"> o no.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Campanas extractoras.</w:t>
      </w:r>
    </w:p>
    <w:p w:rsidR="00D51574" w:rsidRPr="00D51574" w:rsidRDefault="00D51574" w:rsidP="00D51574">
      <w:pPr>
        <w:tabs>
          <w:tab w:val="left" w:pos="1757"/>
        </w:tabs>
        <w:ind w:left="2127"/>
        <w:contextualSpacing/>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hornillos de alcohol para fondue (05.4.0.3).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Camping-gas, hornillos de acampada y barbacoas (09.2.2.2).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Calientaplatos eléctricos (05.3.2.1).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1758"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05.3.1.4</w:t>
      </w:r>
      <w:r w:rsidRPr="00D51574">
        <w:rPr>
          <w:rFonts w:ascii="Arial" w:hAnsi="Arial" w:cs="Arial"/>
          <w:i/>
          <w:color w:val="000000" w:themeColor="text1"/>
          <w:spacing w:val="-2"/>
          <w:szCs w:val="22"/>
          <w:lang w:val="es-ES_tradnl"/>
        </w:rPr>
        <w:tab/>
        <w:t>LAVADORAS, SECADORAS Y MÁQUINAS PLANCHADORAS.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t>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lavadoras automáticas o no, lavadoras-secadoras.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Secadoras y armarios secadores de ropa.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Máquinas planchadoras.</w:t>
      </w: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05.3.1.5</w:t>
      </w:r>
      <w:r w:rsidRPr="00D51574">
        <w:rPr>
          <w:rFonts w:ascii="Arial" w:hAnsi="Arial" w:cs="Arial"/>
          <w:i/>
          <w:color w:val="000000" w:themeColor="text1"/>
          <w:spacing w:val="-2"/>
          <w:szCs w:val="22"/>
          <w:lang w:val="es-ES_tradnl"/>
        </w:rPr>
        <w:tab/>
        <w:t xml:space="preserve">APARATOS DE AIRE ACONDICIONADO Y CALENTADORES. </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aparatos destinados a elevar la temperatura ambiental, eléctricos o no, tales como: braseros, salamandras, estufas, calderas, radiadores, convectores, calefactores,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aparatos destinados a disminuir la temperatura ambiental: acondicionadores y refrigeradores de aire portátiles o no y ventiladores de todo tipo.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Calentadores y termos de agua.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Purificadores de aire.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Humidificadores de todo tipo.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Deshumidificadores de todo tipo.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Nebulizador de exteriores.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Máquina de ozono.</w:t>
      </w:r>
    </w:p>
    <w:p w:rsidR="00D51574" w:rsidRPr="00D51574" w:rsidRDefault="00D51574" w:rsidP="00D51574">
      <w:pPr>
        <w:keepLines/>
        <w:ind w:left="2098"/>
        <w:jc w:val="both"/>
        <w:rPr>
          <w:rFonts w:ascii="Arial" w:eastAsiaTheme="minorEastAsia" w:hAnsi="Arial" w:cs="Arial"/>
          <w:b/>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aparatos de aire acondicionado integrados en la vivienda, que forman parte de la estructura del inmueble, considerados inversión.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instalación de placas solares en la vivienda que se consideran inversión.</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b/>
          <w:i/>
          <w:color w:val="000000" w:themeColor="text1"/>
          <w:spacing w:val="-2"/>
          <w:szCs w:val="22"/>
          <w:u w:val="single"/>
          <w:lang w:val="es-ES_tradnl"/>
        </w:rPr>
      </w:pPr>
      <w:r w:rsidRPr="00D51574">
        <w:rPr>
          <w:rFonts w:ascii="Arial" w:hAnsi="Arial" w:cs="Arial"/>
          <w:i/>
          <w:color w:val="000000" w:themeColor="text1"/>
          <w:spacing w:val="-2"/>
          <w:szCs w:val="22"/>
          <w:lang w:val="es-ES_tradnl"/>
        </w:rPr>
        <w:t>05.3.1.6</w:t>
      </w:r>
      <w:r w:rsidRPr="00D51574">
        <w:rPr>
          <w:rFonts w:ascii="Arial" w:hAnsi="Arial" w:cs="Arial"/>
          <w:i/>
          <w:color w:val="000000" w:themeColor="text1"/>
          <w:spacing w:val="-2"/>
          <w:szCs w:val="22"/>
          <w:lang w:val="es-ES_tradnl"/>
        </w:rPr>
        <w:tab/>
        <w:t>APARATOS DE LIMPIEZA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Aspiradores, aspiradores de mano; aparatos de limpieza a vapor.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Enceradoras, pulidoras de suelo.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Máquinas limpiadoras de moquetas, de alfombras, de suelos, de pared, de cristales,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05.3.1.9</w:t>
      </w:r>
      <w:r w:rsidRPr="00D51574">
        <w:rPr>
          <w:rFonts w:ascii="Arial" w:hAnsi="Arial" w:cs="Arial"/>
          <w:i/>
          <w:color w:val="000000" w:themeColor="text1"/>
          <w:spacing w:val="-2"/>
          <w:szCs w:val="22"/>
          <w:lang w:val="es-ES_tradnl"/>
        </w:rPr>
        <w:tab/>
        <w:t>OTROS GRANDES APARATOS DEL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Purificadores, dispensadores o depuradoras de agua (para el hogar).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Cajas fuertes fijas.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Trituradoras de desperdicio.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máquinas de coser, tricotar y hacer punto. </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w:t>
      </w: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el transporte y la instalación de los mismos si no se puede desglosar de la compra, así como los materiales para su reparación si esta es a cuenta del hogar o si se saben desglosar del servicio, y la compra de accesorios.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Instalación si se sabe desglosar de la compra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si se sabe desglosar de la compra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depuradoras para piscina (05.5.1.0).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Cajas fuertes portátiles (05.4.0.3).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Alquiler de cajas fuertes en bancos (12.2.2.0).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jc w:val="both"/>
        <w:rPr>
          <w:rFonts w:ascii="Arial" w:hAnsi="Arial" w:cs="Arial"/>
          <w:i/>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05.3.2</w:t>
      </w:r>
      <w:r w:rsidRPr="00D51574">
        <w:rPr>
          <w:rFonts w:ascii="Arial" w:hAnsi="Arial" w:cs="Arial"/>
          <w:b/>
          <w:color w:val="000000" w:themeColor="text1"/>
          <w:spacing w:val="-2"/>
          <w:szCs w:val="22"/>
          <w:lang w:val="es-ES_tradnl"/>
        </w:rPr>
        <w:tab/>
        <w:t>PEQUEÑOS ELECTRODOMÉSTICOS Y OTROS PEQUEÑOS APARATOS DEL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 </w:t>
      </w:r>
      <w:r w:rsidRPr="00D51574">
        <w:rPr>
          <w:rFonts w:ascii="Arial" w:hAnsi="Arial" w:cs="Arial"/>
          <w:color w:val="000000" w:themeColor="text1"/>
          <w:spacing w:val="-2"/>
          <w:szCs w:val="22"/>
          <w:u w:val="single"/>
          <w:lang w:val="es-ES_tradnl"/>
        </w:rPr>
        <w:t>incluyen</w:t>
      </w:r>
      <w:r w:rsidRPr="00D51574">
        <w:rPr>
          <w:rFonts w:ascii="Arial" w:hAnsi="Arial" w:cs="Arial"/>
          <w:color w:val="000000" w:themeColor="text1"/>
          <w:spacing w:val="-2"/>
          <w:szCs w:val="22"/>
          <w:lang w:val="es-ES_tradnl"/>
        </w:rPr>
        <w:t xml:space="preserve"> los materiales para la reparación por parte del hogar, en su código correspondiente.</w:t>
      </w:r>
    </w:p>
    <w:p w:rsidR="00D51574" w:rsidRPr="00D51574" w:rsidRDefault="00D51574" w:rsidP="00D51574">
      <w:pPr>
        <w:tabs>
          <w:tab w:val="left" w:pos="993"/>
          <w:tab w:val="left" w:pos="1757"/>
        </w:tabs>
        <w:ind w:left="2127" w:hanging="1758"/>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ventiladores de todo tipo (05.3.1.5).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máquinas de planchar (05.3.1.4).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peso para adultos (13.1.2.1).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peso para bebés (06.1.2.1).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reparación y alquiler de pequeños aparatos electrodomésticos (05.3.3.0).</w:t>
      </w:r>
    </w:p>
    <w:p w:rsidR="00D51574" w:rsidRPr="00D51574" w:rsidRDefault="00D51574" w:rsidP="00D51574">
      <w:pPr>
        <w:keepLines/>
        <w:ind w:left="2129"/>
        <w:jc w:val="both"/>
        <w:rPr>
          <w:rFonts w:ascii="Arial" w:eastAsiaTheme="minorEastAsia" w:hAnsi="Arial" w:cs="Arial"/>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05.3.2.1</w:t>
      </w:r>
      <w:r w:rsidRPr="00D51574">
        <w:rPr>
          <w:rFonts w:ascii="Arial" w:hAnsi="Arial" w:cs="Arial"/>
          <w:i/>
          <w:color w:val="000000" w:themeColor="text1"/>
          <w:spacing w:val="-2"/>
          <w:szCs w:val="22"/>
          <w:lang w:val="es-ES_tradnl"/>
        </w:rPr>
        <w:tab/>
        <w:t xml:space="preserve">APARATOS PARA EL PROCESAMIENTO DE ALIMENTOS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Batidoras y licuadoras.</w:t>
      </w:r>
    </w:p>
    <w:p w:rsidR="00D51574" w:rsidRPr="00D51574" w:rsidRDefault="00D51574" w:rsidP="00D51574">
      <w:pPr>
        <w:keepLines/>
        <w:ind w:left="2129" w:hanging="360"/>
        <w:jc w:val="both"/>
        <w:rPr>
          <w:rFonts w:ascii="Arial" w:hAnsi="Arial" w:cs="Arial"/>
          <w:color w:val="000000"/>
          <w:szCs w:val="22"/>
          <w:lang w:val="es-ES_tradnl"/>
        </w:rPr>
      </w:pPr>
      <w:proofErr w:type="spellStart"/>
      <w:r w:rsidRPr="00D51574">
        <w:rPr>
          <w:rFonts w:ascii="Arial" w:eastAsiaTheme="minorEastAsia" w:hAnsi="Arial" w:cs="Arial"/>
          <w:color w:val="000000" w:themeColor="text1"/>
          <w:szCs w:val="22"/>
          <w:lang w:val="es-ES_tradnl"/>
        </w:rPr>
        <w:t>Thermomix</w:t>
      </w:r>
      <w:proofErr w:type="spellEnd"/>
      <w:r w:rsidRPr="00D51574">
        <w:rPr>
          <w:rFonts w:ascii="Arial" w:hAnsi="Arial" w:cs="Arial"/>
          <w:color w:val="000000"/>
          <w:szCs w:val="22"/>
          <w:lang w:val="es-ES_tradnl"/>
        </w:rPr>
        <w:t>.</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Máquinas rebanadoras.</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Ollas arroceras y ollas de cocció</w:t>
      </w:r>
      <w:r w:rsidRPr="00D51574">
        <w:rPr>
          <w:rFonts w:ascii="Arial" w:hAnsi="Arial" w:cs="Arial"/>
          <w:color w:val="000000"/>
          <w:szCs w:val="22"/>
          <w:lang w:val="es-ES_tradnl"/>
        </w:rPr>
        <w:t>n lenta.</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Tost</w:t>
      </w:r>
      <w:r w:rsidRPr="00D51574">
        <w:rPr>
          <w:rFonts w:ascii="Arial" w:hAnsi="Arial" w:cs="Arial"/>
          <w:color w:val="000000"/>
          <w:szCs w:val="22"/>
          <w:lang w:val="es-ES_tradnl"/>
        </w:rPr>
        <w:t xml:space="preserve">adoras y </w:t>
      </w:r>
      <w:proofErr w:type="spellStart"/>
      <w:r w:rsidRPr="00D51574">
        <w:rPr>
          <w:rFonts w:ascii="Arial" w:hAnsi="Arial" w:cs="Arial"/>
          <w:color w:val="000000"/>
          <w:szCs w:val="22"/>
          <w:lang w:val="es-ES_tradnl"/>
        </w:rPr>
        <w:t>sandwicheras</w:t>
      </w:r>
      <w:proofErr w:type="spellEnd"/>
      <w:r w:rsidRPr="00D51574">
        <w:rPr>
          <w:rFonts w:ascii="Arial" w:hAnsi="Arial" w:cs="Arial"/>
          <w:color w:val="000000"/>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hAnsi="Arial" w:cs="Arial"/>
          <w:color w:val="000000" w:themeColor="text1"/>
          <w:szCs w:val="22"/>
          <w:lang w:val="es-ES_tradnl"/>
        </w:rPr>
        <w:t>Freidoras y planchas eléctricas para carne y pescado.</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Heladeras, yogurteras y sorbeteras.</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Calientaplatos.</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Cortadoras, trituradoras, mezcladoras.</w:t>
      </w:r>
    </w:p>
    <w:p w:rsidR="00D51574" w:rsidRPr="00D51574" w:rsidRDefault="00D51574" w:rsidP="00D51574">
      <w:pPr>
        <w:keepLines/>
        <w:ind w:left="2129" w:hanging="360"/>
        <w:jc w:val="both"/>
        <w:rPr>
          <w:rFonts w:ascii="Arial" w:hAnsi="Arial" w:cs="Arial"/>
          <w:color w:val="000000"/>
          <w:szCs w:val="22"/>
          <w:lang w:val="es-ES_tradnl"/>
        </w:rPr>
      </w:pPr>
      <w:r w:rsidRPr="00D51574">
        <w:rPr>
          <w:rFonts w:ascii="Arial" w:eastAsiaTheme="minorEastAsia" w:hAnsi="Arial" w:cs="Arial"/>
          <w:color w:val="000000" w:themeColor="text1"/>
          <w:szCs w:val="22"/>
          <w:lang w:val="es-ES_tradnl"/>
        </w:rPr>
        <w:t>Abrelatas y cuchillos eléctricos.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w:t>
      </w:r>
      <w:r w:rsidRPr="00D51574">
        <w:rPr>
          <w:rFonts w:ascii="Arial" w:hAnsi="Arial" w:cs="Arial"/>
          <w:color w:val="000000"/>
          <w:szCs w:val="22"/>
          <w:lang w:val="es-ES_tradnl"/>
        </w:rPr>
        <w:t>vasadora al vacío.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w:t>
      </w:r>
      <w:r w:rsidRPr="00D51574">
        <w:rPr>
          <w:rFonts w:ascii="Arial" w:hAnsi="Arial" w:cs="Arial"/>
          <w:color w:val="000000"/>
          <w:szCs w:val="22"/>
          <w:lang w:val="es-ES_tradnl"/>
        </w:rPr>
        <w:t xml:space="preserve">lienta biberones, esterilizadores.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aparatos no eléctricos para cocinar y procesar alimentos como pasapurés, picadoras de carne, tablas de picar, mazos y morteros, varillas, cascanueces, ralladores, básculas de alimentos, corta-huevos, corta-frutas, etc.</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ind w:left="2098"/>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los accesorios no desechables y los materiales para la reparación si es a cuenta del hogar.</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1390"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Baterías de cocina, ollas a presión, cazuelas, cacerolas, cazos y sartenes de todo tipo para freír, asar, parrillas, etc. (05.4.0.3).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05.3.2.2</w:t>
      </w:r>
      <w:r w:rsidRPr="00D51574">
        <w:rPr>
          <w:rFonts w:ascii="Arial" w:hAnsi="Arial" w:cs="Arial"/>
          <w:i/>
          <w:color w:val="000000" w:themeColor="text1"/>
          <w:spacing w:val="-2"/>
          <w:szCs w:val="22"/>
          <w:lang w:val="es-ES_tradnl"/>
        </w:rPr>
        <w:tab/>
        <w:t>CAFETERAS, TETERAS Y OTROS APARATOS PARA LA PREPARACIÓN DE BEBIDAS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Cafeteras, </w:t>
      </w:r>
      <w:r w:rsidRPr="00D51574">
        <w:rPr>
          <w:rFonts w:ascii="Arial" w:eastAsiaTheme="minorEastAsia" w:hAnsi="Arial" w:cs="Arial"/>
          <w:color w:val="000000" w:themeColor="text1"/>
          <w:szCs w:val="22"/>
          <w:lang w:val="es-ES_tradnl"/>
        </w:rPr>
        <w:t>t</w:t>
      </w:r>
      <w:r w:rsidRPr="00D51574">
        <w:rPr>
          <w:rFonts w:ascii="Arial" w:eastAsiaTheme="minorEastAsia" w:hAnsi="Arial" w:cs="Arial"/>
          <w:szCs w:val="22"/>
          <w:lang w:val="es-ES_tradnl"/>
        </w:rPr>
        <w:t xml:space="preserve">eteras, </w:t>
      </w:r>
      <w:r w:rsidRPr="00D51574">
        <w:rPr>
          <w:rFonts w:ascii="Arial" w:eastAsiaTheme="minorEastAsia" w:hAnsi="Arial" w:cs="Arial"/>
          <w:color w:val="000000" w:themeColor="text1"/>
          <w:szCs w:val="22"/>
          <w:lang w:val="es-ES_tradnl"/>
        </w:rPr>
        <w:t>c</w:t>
      </w:r>
      <w:r w:rsidRPr="00D51574">
        <w:rPr>
          <w:rFonts w:ascii="Arial" w:eastAsiaTheme="minorEastAsia" w:hAnsi="Arial" w:cs="Arial"/>
          <w:szCs w:val="22"/>
          <w:lang w:val="es-ES_tradnl"/>
        </w:rPr>
        <w:t>alentadores de agua y hervidores (eléctricos o no).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Molinillos de café (eléctricos o no).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Exprimidores (eléctricos o no).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Máquinas para hacer agua con gas.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aparatos no eléctricos para preparar bebidas.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accesorios no desechables y los materiales para la reparación si es a cuenta del hogar.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05.3.2.9</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lang w:val="es-ES_tradnl"/>
        </w:rPr>
        <w:t>OTROS PEQUEÑOS ELECTRODOMÉSTICOS Y APARATOS DEL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Afiladores eléctricos.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Mantas eléctricas.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Planchas.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Centros de planchado.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Tablas de planchar.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pequeños aparatos del hogar.</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accesorios no desechables y los materiales para la reparación si es a cuenta del hogar.</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Pesos de cocina no eléctricos (05.3.2.1).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Ventiladores y humidificadores de todo tipo (05.3.1.5).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Máquinas planchadoras (05.3.1.4).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peso para adultos (13.1.2.1).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peso para bebés (06.1.2.1).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05.3.3</w:t>
      </w:r>
      <w:r w:rsidRPr="00D51574">
        <w:rPr>
          <w:rFonts w:ascii="Arial" w:hAnsi="Arial" w:cs="Arial"/>
          <w:b/>
          <w:color w:val="000000" w:themeColor="text1"/>
          <w:spacing w:val="-2"/>
          <w:szCs w:val="22"/>
          <w:lang w:val="es-ES_tradnl"/>
        </w:rPr>
        <w:tab/>
        <w:t>REPARACIONES Y ALQUILER DE TODOS LOS APARATOS DEL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05.3.3.0</w:t>
      </w:r>
      <w:r w:rsidRPr="00D51574">
        <w:rPr>
          <w:rFonts w:ascii="Arial" w:hAnsi="Arial" w:cs="Arial"/>
          <w:i/>
          <w:color w:val="000000" w:themeColor="text1"/>
          <w:spacing w:val="-2"/>
          <w:szCs w:val="22"/>
          <w:lang w:val="es-ES_tradnl"/>
        </w:rPr>
        <w:tab/>
        <w:t xml:space="preserve">REPARACIONES Y ALQUILER DE TODOS LOS APARATOS DEL </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b/>
        <w:t>HOGAR</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Reparación y alquiler de los artículos que figuran en los subgrupos 05.3.1 y 05.3.2.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Pagos por la instalación de electrodomésticos y otros aparatos del hogar si se puede desglosar de la compra</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u w:val="single"/>
        </w:rPr>
        <w:t>Incluye</w:t>
      </w:r>
      <w:r w:rsidRPr="00D51574">
        <w:rPr>
          <w:rFonts w:asciiTheme="minorHAnsi" w:eastAsiaTheme="minorEastAsia" w:hAnsiTheme="minorHAnsi" w:cs="Arial"/>
          <w:color w:val="000000" w:themeColor="text1"/>
          <w:szCs w:val="22"/>
        </w:rPr>
        <w:t xml:space="preserve"> el valor total del servicio, es decir</w:t>
      </w:r>
      <w:r w:rsidRPr="00D51574">
        <w:rPr>
          <w:rFonts w:ascii="Arial" w:eastAsiaTheme="minorEastAsia" w:hAnsi="Arial" w:cs="Arial"/>
          <w:color w:val="000000" w:themeColor="text1"/>
          <w:szCs w:val="22"/>
        </w:rPr>
        <w:t xml:space="preserve">, tanto el </w:t>
      </w:r>
      <w:r w:rsidRPr="00D51574">
        <w:rPr>
          <w:rFonts w:asciiTheme="minorHAnsi" w:eastAsiaTheme="minorEastAsia" w:hAnsiTheme="minorHAnsi" w:cs="Arial"/>
          <w:color w:val="000000" w:themeColor="text1"/>
          <w:szCs w:val="22"/>
        </w:rPr>
        <w:t>coste de la mano de obra</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como el coste de los materiales si no se pueden desglosar</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La instalación de grandes aparatos si no se sabe desglosar de la compra se recoge en cada una de las rúbricas del subgrupo 05.3.1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Compra por separado de materiales por los hogares con la intención de realizar las reparaciones por cuenta propia (05.3.1 o 05.3.2).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Seguros de rotura o mantenimiento de electrodomésticos y otros aparatos del hogar (12.1.9.9).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05.4</w:t>
      </w:r>
      <w:r w:rsidRPr="00D51574">
        <w:rPr>
          <w:rFonts w:ascii="Arial" w:hAnsi="Arial" w:cs="Arial"/>
          <w:b/>
          <w:color w:val="000000" w:themeColor="text1"/>
          <w:spacing w:val="-2"/>
          <w:szCs w:val="22"/>
          <w:lang w:val="es-ES_tradnl"/>
        </w:rPr>
        <w:tab/>
        <w:t>CRISTALERÍA, VAJILLA, CUBERTERÍA Y OTROS UTENSILIOS DEL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05.4.0</w:t>
      </w:r>
      <w:r w:rsidRPr="00D51574">
        <w:rPr>
          <w:rFonts w:ascii="Arial" w:hAnsi="Arial" w:cs="Arial"/>
          <w:b/>
          <w:color w:val="000000" w:themeColor="text1"/>
          <w:spacing w:val="-2"/>
          <w:szCs w:val="22"/>
          <w:lang w:val="es-ES_tradnl"/>
        </w:rPr>
        <w:tab/>
        <w:t>CRISTALERÍA, VAJILLA, CUBERTERÍA Y OTROS UTENSILIOS DEL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05.4.0.1</w:t>
      </w:r>
      <w:r w:rsidRPr="00D51574">
        <w:rPr>
          <w:rFonts w:ascii="Arial" w:hAnsi="Arial" w:cs="Arial"/>
          <w:i/>
          <w:color w:val="000000" w:themeColor="text1"/>
          <w:spacing w:val="-2"/>
          <w:szCs w:val="22"/>
          <w:lang w:val="es-ES_tradnl"/>
        </w:rPr>
        <w:tab/>
        <w:t xml:space="preserve">CRISTALERÍA, VAJILLA, VIDRIO, CERÁMICA Y PORCELANA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Todo tipo de vajillas completas de cualquier material (cristal, cerámica, porcelana…), así como piezas sueltas (platos, soperas, fuentes…).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Todo tipo de cristalerías completas.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Vasos, tazas, juegos de café.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objetos en vidrio y cristal para menaje.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Fuentes refractarias, bandejas, jarras, garrafas, botellas, frascos, tarros, y recipientes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Botijos y otros artículos similares.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vasos, tazas, platos… desechables (cartón, plástico, etc.) (05.6.1.9).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reparación y alquiler de cristalería, vajilla, cubertería y otros utensilios del hogar no eléctricos (05.4.0.4).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Artículos de decoración en cerámica y vidrio (05.1.1.4</w:t>
      </w:r>
      <w:r w:rsidRPr="00D51574">
        <w:rPr>
          <w:rFonts w:ascii="Arial" w:eastAsiaTheme="minorEastAsia" w:hAnsi="Arial" w:cs="Arial"/>
          <w:color w:val="000000" w:themeColor="text1"/>
          <w:szCs w:val="22"/>
          <w:lang w:val="es-ES_tradnl"/>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05.4.0.2</w:t>
      </w:r>
      <w:r w:rsidRPr="00D51574">
        <w:rPr>
          <w:rFonts w:ascii="Arial" w:hAnsi="Arial" w:cs="Arial"/>
          <w:i/>
          <w:color w:val="000000" w:themeColor="text1"/>
          <w:spacing w:val="-2"/>
          <w:szCs w:val="22"/>
          <w:lang w:val="es-ES_tradnl"/>
        </w:rPr>
        <w:tab/>
        <w:t>CUBERTERÍAS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Juegos completos y piezas sueltas de cubertería, tales como: cucharas, tenedores, cuchillos, cucharillas, trinchantes, cucharones, espumaderas, espátulas…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Tijeras de cocina, tenacillas de cocina, tijeras de trinchar aves, pinzas para azúcar… en acero inoxidable, aluminio, alpaca, plata y toda clase de metales.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Los cubiertos desechables de cartón, plástico, etc. (05.6.1.9).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reparación y alquiler de cubertería (05.4.0.4).</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i/>
          <w:color w:val="000000" w:themeColor="text1"/>
          <w:spacing w:val="-2"/>
          <w:szCs w:val="22"/>
          <w:lang w:val="es-ES_tradnl"/>
        </w:rPr>
      </w:pPr>
      <w:r w:rsidRPr="00D51574">
        <w:rPr>
          <w:rFonts w:ascii="Arial" w:hAnsi="Arial" w:cs="Arial"/>
          <w:i/>
          <w:color w:val="000000" w:themeColor="text1"/>
          <w:spacing w:val="-2"/>
          <w:szCs w:val="22"/>
          <w:lang w:val="es-ES_tradnl"/>
        </w:rPr>
        <w:t>05.4.0.3</w:t>
      </w:r>
      <w:r w:rsidRPr="00D51574">
        <w:rPr>
          <w:rFonts w:ascii="Arial" w:hAnsi="Arial" w:cs="Arial"/>
          <w:i/>
          <w:color w:val="000000" w:themeColor="text1"/>
          <w:spacing w:val="-2"/>
          <w:szCs w:val="22"/>
          <w:lang w:val="es-ES_tradnl"/>
        </w:rPr>
        <w:tab/>
        <w:t xml:space="preserve">UTENSILIOS DE COCINA Y MENAJE.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Baterías de cocina, ollas a presión, cazuelas, cacerolas, cazos, marmitas</w:t>
      </w:r>
      <w:proofErr w:type="gramStart"/>
      <w:r w:rsidRPr="00D51574">
        <w:rPr>
          <w:rFonts w:ascii="Arial" w:eastAsiaTheme="minorEastAsia" w:hAnsi="Arial" w:cs="Arial"/>
          <w:szCs w:val="22"/>
          <w:lang w:val="es-ES_tradnl"/>
        </w:rPr>
        <w:t>, …</w:t>
      </w:r>
      <w:proofErr w:type="gramEnd"/>
      <w:r w:rsidRPr="00D51574">
        <w:rPr>
          <w:rFonts w:ascii="Arial" w:eastAsiaTheme="minorEastAsia" w:hAnsi="Arial" w:cs="Arial"/>
          <w:szCs w:val="22"/>
          <w:lang w:val="es-ES_tradnl"/>
        </w:rPr>
        <w:t xml:space="preserve"> en cualquier material.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Sartenes de todo tipo para freír, asar, parrillas, etc.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Botes para legumbres, café, especias… Fiambreras, </w:t>
      </w:r>
      <w:proofErr w:type="spellStart"/>
      <w:r w:rsidRPr="00D51574">
        <w:rPr>
          <w:rFonts w:ascii="Arial" w:eastAsiaTheme="minorEastAsia" w:hAnsi="Arial" w:cs="Arial"/>
          <w:szCs w:val="22"/>
          <w:lang w:val="es-ES_tradnl"/>
        </w:rPr>
        <w:t>tápers</w:t>
      </w:r>
      <w:proofErr w:type="spellEnd"/>
      <w:r w:rsidRPr="00D51574">
        <w:rPr>
          <w:rFonts w:ascii="Arial" w:eastAsiaTheme="minorEastAsia" w:hAnsi="Arial" w:cs="Arial"/>
          <w:szCs w:val="22"/>
          <w:lang w:val="es-ES_tradnl"/>
        </w:rPr>
        <w:t>, tarteras de plástico.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Encendedores de cocina.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Cubos y pinzas para hielo.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Bidones y cantimploras para transportar líquidos, termos no eléctricos, jarras de agua tipo "</w:t>
      </w:r>
      <w:proofErr w:type="spellStart"/>
      <w:r w:rsidRPr="00D51574">
        <w:rPr>
          <w:rFonts w:ascii="Arial" w:eastAsiaTheme="minorEastAsia" w:hAnsi="Arial" w:cs="Arial"/>
          <w:szCs w:val="22"/>
        </w:rPr>
        <w:t>Brita</w:t>
      </w:r>
      <w:proofErr w:type="spellEnd"/>
      <w:r w:rsidRPr="00D51574">
        <w:rPr>
          <w:rFonts w:ascii="Arial" w:eastAsiaTheme="minorEastAsia" w:hAnsi="Arial" w:cs="Arial"/>
          <w:szCs w:val="22"/>
        </w:rPr>
        <w:t>" y sus filtros.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Platos, vasos y cubiertos de plástico reutilizables para acampada y similar.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Servilleteros, sacacorchos, abrebotellas, abrelatas y afila-cuchillos no eléctricos; moldes de cocina y flaneras; paneras, hornillos de alcohol, cocinas de alcohol y petróleo y otros utensilios de cocina y menaje.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Cubos de basura, paragüeros, papeleras y cestas de la ropa.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Huchas y cajas fuertes portátiles.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Buzones.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Accesorios y artículos de cuarto de baño (jabonera, toalleros, portarrollos, tablas para WC, </w:t>
      </w:r>
      <w:proofErr w:type="spellStart"/>
      <w:r w:rsidRPr="00D51574">
        <w:rPr>
          <w:rFonts w:ascii="Arial" w:eastAsiaTheme="minorEastAsia" w:hAnsi="Arial" w:cs="Arial"/>
          <w:szCs w:val="22"/>
          <w:lang w:val="es-ES_tradnl"/>
        </w:rPr>
        <w:t>escobilleros</w:t>
      </w:r>
      <w:proofErr w:type="spellEnd"/>
      <w:r w:rsidRPr="00D51574">
        <w:rPr>
          <w:rFonts w:ascii="Arial" w:eastAsiaTheme="minorEastAsia" w:hAnsi="Arial" w:cs="Arial"/>
          <w:szCs w:val="22"/>
          <w:lang w:val="es-ES_tradnl"/>
        </w:rPr>
        <w:t xml:space="preserve">, escobillas, cubos higiénicos de cuartos de baño o aseo, orinal).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Tendederos.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artículos para el aseo, en porcelana, cerámica, gres, loza…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Imanes para la nevera y tablón de corcho.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Cajas de cartón para envíos y cajas de otros materiales como plástico, mimbre, madera, bambú, etc. para usos diversos como almacenaje de ropa, herramientas, etc.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Fundas de plástico para ropa y muebles.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Biberones, botes especiales para congelar leche materna, bolsas para guardar leche materna.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Platos, vasos y cubiertos de cartón o plástico desechables (05.6.1.9).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Básculas de peso para adultos (13.1.2.1).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Básculas de peso para bebés (06.1.2.1).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Carritos de la compra (13.2.9.1).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Cajas fuertes fijas (05.3.1.9).</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Reparaciones de otros utensilios del hogar no eléctricos (05.4.0.4).</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Fundas de automóviles, motocicletas, etc. (07.2.1.3).</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05.4.0.4</w:t>
      </w:r>
      <w:r w:rsidRPr="00D51574">
        <w:rPr>
          <w:rFonts w:ascii="Arial" w:hAnsi="Arial" w:cs="Arial"/>
          <w:i/>
          <w:color w:val="000000" w:themeColor="text1"/>
          <w:spacing w:val="-2"/>
          <w:szCs w:val="22"/>
          <w:lang w:val="es-ES_tradnl"/>
        </w:rPr>
        <w:tab/>
        <w:t>REPARACIÓN DE CRISTALERÍA, VAJILLA, CUBERTERÍA Y OTROS UTENSILIOS DEL HOGAR NO ELÉCTRICOS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accesorios de los artículos que figuran en el subgrupo 05.4.0.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05.5</w:t>
      </w:r>
      <w:r w:rsidRPr="00D51574">
        <w:rPr>
          <w:rFonts w:ascii="Arial" w:hAnsi="Arial" w:cs="Arial"/>
          <w:b/>
          <w:color w:val="000000" w:themeColor="text1"/>
          <w:spacing w:val="-2"/>
          <w:szCs w:val="22"/>
          <w:lang w:val="es-ES_tradnl"/>
        </w:rPr>
        <w:tab/>
        <w:t>HERRAMIENTAS PARA CASA Y JARDÍN</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6" w:hanging="2126"/>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05.5.1</w:t>
      </w:r>
      <w:r w:rsidRPr="00D51574">
        <w:rPr>
          <w:rFonts w:ascii="Arial" w:hAnsi="Arial" w:cs="Arial"/>
          <w:b/>
          <w:color w:val="000000" w:themeColor="text1"/>
          <w:spacing w:val="-2"/>
          <w:szCs w:val="22"/>
          <w:lang w:val="es-ES_tradnl"/>
        </w:rPr>
        <w:tab/>
        <w:t xml:space="preserve">HERRAMIENTAS ELÉCTRICAS Y ACCESORIOS </w:t>
      </w:r>
    </w:p>
    <w:p w:rsidR="00D51574" w:rsidRPr="00D51574" w:rsidRDefault="00D51574" w:rsidP="00D51574">
      <w:pPr>
        <w:ind w:left="2126" w:hanging="2126"/>
        <w:jc w:val="both"/>
        <w:rPr>
          <w:rFonts w:ascii="Arial" w:hAnsi="Arial" w:cs="Arial"/>
          <w:b/>
          <w:color w:val="000000" w:themeColor="text1"/>
          <w:spacing w:val="-2"/>
          <w:szCs w:val="22"/>
          <w:lang w:val="es-ES_tradnl"/>
        </w:rPr>
      </w:pP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pagos por el alquiler de máquinas y equipos por el propio hogar.</w:t>
      </w: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05.5.1.0</w:t>
      </w:r>
      <w:r w:rsidRPr="00D51574">
        <w:rPr>
          <w:rFonts w:ascii="Arial" w:hAnsi="Arial" w:cs="Arial"/>
          <w:i/>
          <w:color w:val="000000" w:themeColor="text1"/>
          <w:spacing w:val="-2"/>
          <w:szCs w:val="22"/>
          <w:lang w:val="es-ES_tradnl"/>
        </w:rPr>
        <w:tab/>
        <w:t xml:space="preserve">HERRAMIENTAS ELÉCTRICAS Y ACCESORIOS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Taladradoras, soldadoras, sierras, soldadores, pistolas de pintar, destornillador eléctrico, cizallas y lijadoras eléctricas.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Tractores de jardín, cortacésped a motor, podadoras, bombas de agua, </w:t>
      </w:r>
      <w:proofErr w:type="spellStart"/>
      <w:r w:rsidRPr="00D51574">
        <w:rPr>
          <w:rFonts w:ascii="Arial" w:eastAsiaTheme="minorEastAsia" w:hAnsi="Arial" w:cs="Arial"/>
          <w:color w:val="000000" w:themeColor="text1"/>
          <w:szCs w:val="22"/>
        </w:rPr>
        <w:t>motocultivadores</w:t>
      </w:r>
      <w:proofErr w:type="spellEnd"/>
      <w:r w:rsidRPr="00D51574">
        <w:rPr>
          <w:rFonts w:ascii="Arial" w:eastAsiaTheme="minorEastAsia" w:hAnsi="Arial" w:cs="Arial"/>
          <w:color w:val="000000" w:themeColor="text1"/>
          <w:szCs w:val="22"/>
        </w:rPr>
        <w:t>, tronzadoras, aspersores no manuales, depuradoras de agua de piscina y otros aparatos de motor de jardinería.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Motor para puerta de garaje individual.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Brocas de taladros y otros accesorios de las herramientas arriba mencionadas.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y alquiler de herramientas y accesorios no eléctricos (05.5.3.0).</w:t>
      </w:r>
    </w:p>
    <w:p w:rsidR="00D51574" w:rsidRPr="00D51574" w:rsidRDefault="00D51574" w:rsidP="00D51574">
      <w:pPr>
        <w:keepLines/>
        <w:tabs>
          <w:tab w:val="left" w:pos="1757"/>
        </w:tabs>
        <w:jc w:val="both"/>
        <w:outlineLvl w:val="0"/>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05.5.2</w:t>
      </w:r>
      <w:r w:rsidRPr="00D51574">
        <w:rPr>
          <w:rFonts w:ascii="Arial" w:hAnsi="Arial" w:cs="Arial"/>
          <w:b/>
          <w:color w:val="000000" w:themeColor="text1"/>
          <w:spacing w:val="-2"/>
          <w:szCs w:val="22"/>
          <w:lang w:val="es-ES_tradnl"/>
        </w:rPr>
        <w:tab/>
        <w:t>HERRAMIENTAS NO ELÉCTRICAS Y ACCESORIOS DIVERSOS PARA EL HOGAR</w:t>
      </w: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6" w:hanging="2126"/>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05.5.2.1</w:t>
      </w:r>
      <w:r w:rsidRPr="00D51574">
        <w:rPr>
          <w:rFonts w:ascii="Arial" w:hAnsi="Arial" w:cs="Arial"/>
          <w:i/>
          <w:color w:val="000000" w:themeColor="text1"/>
          <w:spacing w:val="-2"/>
          <w:szCs w:val="22"/>
          <w:lang w:val="es-ES_tradnl"/>
        </w:rPr>
        <w:tab/>
        <w:t>HERRAMIENTAS Y ACCESORIOS NO ELÉCTRICOS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Martillos, alicates, destornilladores no eléctricos, limas, tenazas, serruchos no eléctricos, punzones, cizallas, taladradores no eléctricos y lijadoras no eléctricas.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Llaves fijas y llaves inglesas.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Escaleras de mano de cualquier material, banco de carpintero (formado por pequeñas herramientas).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Cortacésped sin motor; carretillas, layas, palas, rastrillos, hachas, azadas, podadoras no eléctricas, hoces, guadañas, tijeras de jardín, mangueras, regaderas, aspersores manuales y todo tipo de artículos o complementos agrícolas y forestales manuales usados en el jardín. </w:t>
      </w:r>
    </w:p>
    <w:p w:rsidR="00D51574" w:rsidRPr="00D51574" w:rsidRDefault="00D51574" w:rsidP="00D51574">
      <w:pPr>
        <w:tabs>
          <w:tab w:val="left" w:pos="1757"/>
        </w:tabs>
        <w:ind w:left="2127" w:hanging="1756"/>
        <w:jc w:val="both"/>
        <w:rPr>
          <w:rFonts w:ascii="Arial" w:hAnsi="Arial" w:cs="Arial"/>
          <w:color w:val="000000" w:themeColor="text1"/>
          <w:spacing w:val="-2"/>
          <w:szCs w:val="22"/>
          <w:lang w:val="es-ES_tradnl" w:eastAsia="en-US"/>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y alquiler de herramientas y accesorios no eléctricos (05.5.3.0).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05.5.2.2</w:t>
      </w:r>
      <w:r w:rsidRPr="00D51574">
        <w:rPr>
          <w:rFonts w:ascii="Arial" w:hAnsi="Arial" w:cs="Arial"/>
          <w:i/>
          <w:color w:val="000000" w:themeColor="text1"/>
          <w:spacing w:val="-2"/>
          <w:szCs w:val="22"/>
          <w:lang w:val="es-ES_tradnl"/>
        </w:rPr>
        <w:tab/>
        <w:t>ACCESORIOS DE FERRETERÍA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metálicos para la casa: barras y rieles para cortinas; barras de fijación para alfombras, candados, copias de llaves,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Artículos metálicos para el jardín: cadenas, rejas, estacas… para cercar,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 tipo de bombillas y tubos fluorescentes para iluminación, incluidos los halógenos y leds, tanto para la vivienda como para jardines, terrazas...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Linternas, </w:t>
      </w:r>
      <w:r w:rsidRPr="00D51574">
        <w:rPr>
          <w:rFonts w:ascii="Arial" w:eastAsiaTheme="minorEastAsia" w:hAnsi="Arial" w:cs="Arial"/>
          <w:szCs w:val="22"/>
          <w:lang w:val="es-ES_tradnl"/>
        </w:rPr>
        <w:t>lámparas de mano</w:t>
      </w:r>
      <w:r w:rsidRPr="00D51574">
        <w:rPr>
          <w:rFonts w:ascii="Arial" w:eastAsiaTheme="minorEastAsia" w:hAnsi="Arial" w:cs="Arial"/>
          <w:color w:val="000000" w:themeColor="text1"/>
          <w:szCs w:val="22"/>
          <w:lang w:val="es-ES_tradnl"/>
        </w:rPr>
        <w:t>, antorchas de jardín.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Estabilizadores, alargadores de cables, enchufes tipo ladrón, transformadores de tensión, protectores de enchufe y otros pequeños materiales para uso eléctrico, utilizados en el hogar pero que no estén integrados en la vivienda.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Todo tipo de pilas para todos los usos (petaca, botón...).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Cintas métricas (no de costura), otros útiles y herramientas utilizados en el hogar.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Herrajes, bisagras y picaportes de puertas, interruptores, enchufes, tomas de corriente, cortacircuitos, casquillos para bombillas, cables, compra de material utilizado para soldar (estaño), etc. (04.3.1.1).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Llaves de paso, piezas para radiadores, termostatos, chimeneas y otras piezas de fontanería (04.3.1.1).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Alarmas, cámaras de seguridad, detectores de presencia, (04.3.1.2).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Telefonillos, timbres, contestadores automáticos de portales, mandos a distancia para puertas de garaje, cerraduras, etc. (04.3.1.2).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y alquiler de accesorios de ferretería (05.5.3.0).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Clavos, tornillos, tuercas y arandelas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Baterías para aparatos de información y comunicación (08.1.9.2).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Baterías para equipos fotográficos y cinematográficos (09.1.1.2).</w:t>
      </w:r>
    </w:p>
    <w:p w:rsidR="00D51574" w:rsidRPr="00D51574" w:rsidRDefault="00D51574" w:rsidP="00D51574">
      <w:pPr>
        <w:keepLines/>
        <w:jc w:val="both"/>
        <w:rPr>
          <w:rFonts w:ascii="Arial" w:eastAsiaTheme="minorEastAsia" w:hAnsi="Arial" w:cs="Arial"/>
          <w:i/>
          <w:color w:val="000000" w:themeColor="text1"/>
          <w:szCs w:val="22"/>
          <w:lang w:val="es-ES_tradnl"/>
        </w:rPr>
      </w:pPr>
    </w:p>
    <w:p w:rsidR="00D51574" w:rsidRPr="00D51574" w:rsidRDefault="00D51574" w:rsidP="00D51574">
      <w:pPr>
        <w:keepLines/>
        <w:ind w:left="2098"/>
        <w:jc w:val="both"/>
        <w:rPr>
          <w:rFonts w:ascii="Arial" w:hAnsi="Arial" w:cs="Arial"/>
          <w:i/>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05.5.3</w:t>
      </w:r>
      <w:r w:rsidRPr="00D51574">
        <w:rPr>
          <w:rFonts w:ascii="Arial" w:hAnsi="Arial" w:cs="Arial"/>
          <w:b/>
          <w:color w:val="000000" w:themeColor="text1"/>
          <w:spacing w:val="-2"/>
          <w:szCs w:val="22"/>
          <w:lang w:val="es-ES_tradnl"/>
        </w:rPr>
        <w:tab/>
        <w:t>REPARACIÓN, LEASING Y ALQUILER DE HERRAMIENTAS (ELÉCTRICAS Y NO ELÉCTRICAS)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05.5.3.0</w:t>
      </w:r>
      <w:r w:rsidRPr="00D51574">
        <w:rPr>
          <w:rFonts w:ascii="Arial" w:hAnsi="Arial" w:cs="Arial"/>
          <w:i/>
          <w:color w:val="000000" w:themeColor="text1"/>
          <w:spacing w:val="-2"/>
          <w:szCs w:val="22"/>
          <w:lang w:val="es-ES_tradnl"/>
        </w:rPr>
        <w:tab/>
        <w:t>REPARACIÓN, LEASING Y ALQUILER DE HERRAMIENTAS (ELÉCTRICAS Y NO ELÉCTRICAS)</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Anual</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05.6</w:t>
      </w:r>
      <w:r w:rsidRPr="00D51574">
        <w:rPr>
          <w:rFonts w:ascii="Arial" w:hAnsi="Arial" w:cs="Arial"/>
          <w:b/>
          <w:color w:val="000000" w:themeColor="text1"/>
          <w:spacing w:val="-2"/>
          <w:szCs w:val="22"/>
          <w:lang w:val="es-ES_tradnl"/>
        </w:rPr>
        <w:tab/>
        <w:t>BIENES Y SERVICIOS PARA EL MANTENIMIENTO CORRIENTE DEL HOGAR</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05.6.1</w:t>
      </w:r>
      <w:r w:rsidRPr="00D51574">
        <w:rPr>
          <w:rFonts w:ascii="Arial" w:hAnsi="Arial" w:cs="Arial"/>
          <w:b/>
          <w:color w:val="000000" w:themeColor="text1"/>
          <w:spacing w:val="-2"/>
          <w:szCs w:val="22"/>
          <w:lang w:val="es-ES_tradnl"/>
        </w:rPr>
        <w:tab/>
        <w:t>ARTÍCULOS NO DURADEROS PARA EL HOGAR</w:t>
      </w:r>
    </w:p>
    <w:p w:rsidR="00D51574" w:rsidRPr="00D51574" w:rsidRDefault="00D51574" w:rsidP="00D51574">
      <w:pPr>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Pinceles y espátulas para pintar y reparar la vivienda (</w:t>
      </w:r>
      <w:r w:rsidRPr="00D51574">
        <w:rPr>
          <w:rFonts w:ascii="Arial" w:eastAsiaTheme="minorEastAsia" w:hAnsi="Arial" w:cs="Arial"/>
          <w:color w:val="000000" w:themeColor="text1"/>
          <w:szCs w:val="22"/>
          <w:lang w:val="es-ES_tradnl"/>
        </w:rPr>
        <w:t>04.3.1.1).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Extintores para vehículos (</w:t>
      </w:r>
      <w:r w:rsidRPr="00D51574">
        <w:rPr>
          <w:rFonts w:ascii="Arial" w:eastAsiaTheme="minorEastAsia" w:hAnsi="Arial" w:cs="Arial"/>
          <w:color w:val="000000" w:themeColor="text1"/>
          <w:szCs w:val="22"/>
          <w:lang w:val="es-ES_tradnl"/>
        </w:rPr>
        <w:t>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Productos específicos para la limpieza y mantenimiento </w:t>
      </w:r>
      <w:r w:rsidRPr="00D51574">
        <w:rPr>
          <w:rFonts w:ascii="Arial" w:eastAsiaTheme="minorEastAsia" w:hAnsi="Arial" w:cs="Arial"/>
          <w:color w:val="000000" w:themeColor="text1"/>
          <w:szCs w:val="22"/>
          <w:lang w:val="es-ES_tradnl"/>
        </w:rPr>
        <w:t xml:space="preserve">vehículos, (limpiadores de cromo, compuestos </w:t>
      </w:r>
      <w:r w:rsidRPr="00D51574">
        <w:rPr>
          <w:rFonts w:ascii="Arial" w:eastAsiaTheme="minorEastAsia" w:hAnsi="Arial" w:cs="Arial"/>
          <w:szCs w:val="22"/>
          <w:lang w:val="es-ES_tradnl"/>
        </w:rPr>
        <w:t>de sellado y ceras para carrocería, etc.) (</w:t>
      </w:r>
      <w:r w:rsidRPr="00D51574">
        <w:rPr>
          <w:rFonts w:ascii="Arial" w:eastAsiaTheme="minorEastAsia" w:hAnsi="Arial" w:cs="Arial"/>
          <w:color w:val="000000" w:themeColor="text1"/>
          <w:szCs w:val="22"/>
          <w:lang w:val="es-ES_tradnl"/>
        </w:rPr>
        <w:t>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Productos de horticultura para el mantenimiento de jardines ornamentales (</w:t>
      </w:r>
      <w:r w:rsidRPr="00D51574">
        <w:rPr>
          <w:rFonts w:ascii="Arial" w:eastAsiaTheme="minorEastAsia" w:hAnsi="Arial" w:cs="Arial"/>
          <w:color w:val="000000" w:themeColor="text1"/>
          <w:szCs w:val="22"/>
          <w:lang w:val="es-ES_tradnl"/>
        </w:rPr>
        <w:t>09.3.1.1).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Esponjas de baño (13.1.2.1).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Pañuelos de papel, papel higiénico, jabones de tocador y otros productos de aseo personal (13.1.2.2).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Mecheros (13.2.9.9).</w:t>
      </w:r>
    </w:p>
    <w:p w:rsidR="00D51574" w:rsidRPr="00D51574" w:rsidRDefault="00D51574" w:rsidP="00D51574">
      <w:pPr>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05.6.1.1</w:t>
      </w:r>
      <w:r w:rsidRPr="00D51574">
        <w:rPr>
          <w:rFonts w:ascii="Arial" w:hAnsi="Arial" w:cs="Arial"/>
          <w:i/>
          <w:color w:val="000000" w:themeColor="text1"/>
          <w:spacing w:val="-2"/>
          <w:szCs w:val="22"/>
          <w:lang w:val="es-ES_tradnl"/>
        </w:rPr>
        <w:tab/>
        <w:t>PRODUCTOS DE LIMPIEZA Y MANTENIMIENTO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Detergentes, jabones, suavizantes y abrillantadores para vajillas de lavado a mano o a máquina...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Lejías y líquidos utilizados para la limpieza del hogar (limpiacristales, limpiahornos). Agua destilada, disolventes, sosa cáustica, alcanfor, almidón, naftalina, blanco España, quitamanchas, amoníaco, aguarrás.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Productos de limpieza de ventanas, colorantes, </w:t>
      </w:r>
      <w:proofErr w:type="spellStart"/>
      <w:r w:rsidRPr="00D51574">
        <w:rPr>
          <w:rFonts w:ascii="Arial" w:eastAsiaTheme="minorEastAsia" w:hAnsi="Arial" w:cs="Arial"/>
          <w:szCs w:val="22"/>
          <w:lang w:val="es-ES_tradnl"/>
        </w:rPr>
        <w:t>blanqueantes</w:t>
      </w:r>
      <w:proofErr w:type="spellEnd"/>
      <w:r w:rsidRPr="00D51574">
        <w:rPr>
          <w:rFonts w:ascii="Arial" w:eastAsiaTheme="minorEastAsia" w:hAnsi="Arial" w:cs="Arial"/>
          <w:szCs w:val="22"/>
          <w:lang w:val="es-ES_tradnl"/>
        </w:rPr>
        <w:t>, desinfectantes, desatascadores.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 xml:space="preserve">Pastillas para esterilizar biberones. </w:t>
      </w:r>
      <w:proofErr w:type="spellStart"/>
      <w:r w:rsidRPr="00D51574">
        <w:rPr>
          <w:rFonts w:ascii="Arial" w:eastAsiaTheme="minorEastAsia" w:hAnsi="Arial" w:cs="Arial"/>
          <w:szCs w:val="22"/>
        </w:rPr>
        <w:t>Amukina</w:t>
      </w:r>
      <w:proofErr w:type="spellEnd"/>
      <w:r w:rsidRPr="00D51574">
        <w:rPr>
          <w:rFonts w:ascii="Arial" w:eastAsiaTheme="minorEastAsia" w:hAnsi="Arial" w:cs="Arial"/>
          <w:szCs w:val="22"/>
        </w:rPr>
        <w: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Ceras y barnices para el suelo y para los muebles. Productos químicos para la limpieza de alfombras.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Tintes para ropa, detergentes de ropa para lavado manual o automático. Suavizantes para ropa.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Betunes, tintes y cremas para la limpieza del calzado en cualquier forma y presentación; tintes para trajes y tejidos de la vivienda, tintes para artículos de cuero.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Desodorantes ambientales y ambientadores; eléctricos o no.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Incienso, popurrí.</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Cloro y otros productos para el mantenimiento de piscinas.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Serrín y resto de artículos de limpieza no mencionados anteriormente</w:t>
      </w:r>
      <w:r w:rsidRPr="00D51574">
        <w:rPr>
          <w:rFonts w:ascii="Arial" w:eastAsiaTheme="minorEastAsia" w:hAnsi="Arial" w:cs="Arial"/>
          <w:color w:val="000000" w:themeColor="text1"/>
          <w:szCs w:val="22"/>
          <w:lang w:val="es-ES_tradnl"/>
        </w:rPr>
        <w:t>.</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Productos específicos para la limpieza y mantenimiento vehículos, (limpiadores de cromo, compuestos de sellado y ceras para carrocería, etc.) (07.2.1.3).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Jabón de tocador (13.1.2.2).</w:t>
      </w:r>
    </w:p>
    <w:p w:rsidR="00D51574" w:rsidRPr="00D51574" w:rsidRDefault="00D51574" w:rsidP="00D51574">
      <w:pPr>
        <w:keepLines/>
        <w:ind w:left="2129" w:hanging="360"/>
        <w:jc w:val="both"/>
        <w:rPr>
          <w:rFonts w:ascii="Arial" w:eastAsiaTheme="minorEastAsia" w:hAnsi="Arial" w:cs="Arial"/>
          <w:i/>
          <w:color w:val="000000" w:themeColor="text1"/>
          <w:spacing w:val="-2"/>
          <w:szCs w:val="22"/>
          <w:lang w:val="es-ES_tradnl"/>
        </w:rPr>
      </w:pPr>
      <w:r w:rsidRPr="00D51574">
        <w:rPr>
          <w:rFonts w:ascii="Arial" w:eastAsiaTheme="minorEastAsia" w:hAnsi="Arial" w:cs="Arial"/>
          <w:szCs w:val="22"/>
          <w:lang w:val="es-ES_tradnl"/>
        </w:rPr>
        <w:t>Insecticidas, plaguicidas</w:t>
      </w:r>
      <w:r w:rsidRPr="00D51574">
        <w:rPr>
          <w:rFonts w:ascii="Arial" w:eastAsiaTheme="minorEastAsia" w:hAnsi="Arial" w:cs="Arial"/>
          <w:color w:val="000000" w:themeColor="text1"/>
          <w:szCs w:val="22"/>
          <w:lang w:val="es-ES_tradnl"/>
        </w:rPr>
        <w:t xml:space="preserve"> para plantas de uso doméstico (09.3.1.1).</w:t>
      </w:r>
    </w:p>
    <w:p w:rsidR="00D51574" w:rsidRPr="00D51574" w:rsidRDefault="00D51574" w:rsidP="00D51574">
      <w:pPr>
        <w:tabs>
          <w:tab w:val="left" w:pos="1757"/>
        </w:tabs>
        <w:jc w:val="both"/>
        <w:rPr>
          <w:rFonts w:ascii="Arial" w:eastAsiaTheme="minorEastAsia" w:hAnsi="Arial" w:cs="Arial"/>
          <w:i/>
          <w:color w:val="000000" w:themeColor="text1"/>
          <w:spacing w:val="-2"/>
          <w:szCs w:val="22"/>
          <w:lang w:val="es-ES_tradnl"/>
        </w:rPr>
      </w:pPr>
    </w:p>
    <w:p w:rsidR="00D51574" w:rsidRPr="00D51574" w:rsidRDefault="00D51574" w:rsidP="00D51574">
      <w:pPr>
        <w:tabs>
          <w:tab w:val="left" w:pos="1757"/>
        </w:tabs>
        <w:jc w:val="both"/>
        <w:rPr>
          <w:rFonts w:ascii="Arial" w:eastAsiaTheme="minorEastAsia"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05.6.1.2</w:t>
      </w:r>
      <w:r w:rsidRPr="00D51574">
        <w:rPr>
          <w:rFonts w:ascii="Arial" w:hAnsi="Arial" w:cs="Arial"/>
          <w:i/>
          <w:color w:val="000000" w:themeColor="text1"/>
          <w:spacing w:val="-2"/>
          <w:szCs w:val="22"/>
          <w:lang w:val="es-ES_tradnl"/>
        </w:rPr>
        <w:tab/>
        <w:t>UTENSILIOS PARA LA LIMPIEZA DEL HOGAR</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Filtros desechables; bolsas de aspiradoras.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Bolsas de basura, bolsas para excrementos de perros.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Mascarillas con filtro de aire para limpieza o trabajos manuales.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Artículos para la limpieza tales como: escobas, escobones; barredoras no eléctricas, recogedores, fregonas, </w:t>
      </w:r>
      <w:proofErr w:type="spellStart"/>
      <w:r w:rsidRPr="00D51574">
        <w:rPr>
          <w:rFonts w:ascii="Arial" w:eastAsiaTheme="minorEastAsia" w:hAnsi="Arial" w:cs="Arial"/>
          <w:szCs w:val="22"/>
          <w:lang w:val="es-ES_tradnl"/>
        </w:rPr>
        <w:t>mopas</w:t>
      </w:r>
      <w:proofErr w:type="spellEnd"/>
      <w:r w:rsidRPr="00D51574">
        <w:rPr>
          <w:rFonts w:ascii="Arial" w:eastAsiaTheme="minorEastAsia" w:hAnsi="Arial" w:cs="Arial"/>
          <w:szCs w:val="22"/>
          <w:lang w:val="es-ES_tradnl"/>
        </w:rPr>
        <w:t>, cepillos para encerar, cepillos para el hogar (ropa, calzado); desatascadores, paños, plumeros, trapos, gamuzas, bayetas de todo tipo (limpiar, pulir, fregar), Spontex, esponjas, estropajos de fibra o acero, muñequillas para encerar, brochas y pinceles para usos varios del hogar,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Guantes de fregar no desechables.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Gafas de protección</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Pañuelos de papel, papel higiénico, jabones de tocador y otros productos de aseo personal (13.1.2.2).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Platos, vasos y cubiertos de plástico reutilizables para acampada y similar (05.4.0.3).</w:t>
      </w:r>
    </w:p>
    <w:p w:rsidR="00D51574" w:rsidRPr="00D51574" w:rsidRDefault="00D51574" w:rsidP="00D51574">
      <w:pPr>
        <w:tabs>
          <w:tab w:val="left" w:pos="1757"/>
        </w:tabs>
        <w:jc w:val="both"/>
        <w:rPr>
          <w:rFonts w:ascii="Arial" w:eastAsiaTheme="minorEastAsia" w:hAnsi="Arial" w:cs="Arial"/>
          <w:i/>
          <w:color w:val="000000" w:themeColor="text1"/>
          <w:spacing w:val="-2"/>
          <w:szCs w:val="22"/>
          <w:lang w:val="es-ES_tradnl"/>
        </w:rPr>
      </w:pPr>
    </w:p>
    <w:p w:rsidR="00D51574" w:rsidRPr="00D51574" w:rsidRDefault="00D51574" w:rsidP="00D51574">
      <w:pPr>
        <w:tabs>
          <w:tab w:val="left" w:pos="1757"/>
        </w:tabs>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05.6.1.9</w:t>
      </w:r>
      <w:r w:rsidRPr="00D51574">
        <w:rPr>
          <w:rFonts w:ascii="Arial" w:hAnsi="Arial" w:cs="Arial"/>
          <w:i/>
          <w:color w:val="000000" w:themeColor="text1"/>
          <w:spacing w:val="-2"/>
          <w:szCs w:val="22"/>
          <w:lang w:val="es-ES_tradnl"/>
        </w:rPr>
        <w:tab/>
        <w:t>OTROS BIENES NO DURADEROS PARA EL HOGAR</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Bolsas de plástico de la compra, bolsas de la compra isotérmicas de plástico y aluminio, bolsas de papel de tiendas de ropa,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de menaje en papel, cartón y similares (no recuperables), tales como manteles, servilletas, pajitas para la bebida, platos, vasos y cubiertos desechables.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Cubiteras de plástico o papel, bolsas para hacer hielo, blíster.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Moldes de papel de aluminio; papel de cocina, aluminio, plástico...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Gorros de ducha.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artículos del hogar no duraderos, tales como: cerillas, velas y mechas para lámparas; alcohol de quemar, pastillas de combustible para encender la chimenea o la barbacoa; pinzas de ropa, palillos dentales, cuerdas y cordeles,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Tijeras de costura, ganchillos, agujas de coser, tejer y tricotar, imperdibles, alfileres, alfileteros, dedales.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Perchas adhesivas, de tornillo o de armario…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Clavos, puntas, tornillos, tuercas y arandelas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Chinchetas, tachuelas, escarpias, alcayatas, tacos, papel de lija…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Colas, pegamentos, cintas adhesivas de uso doméstico y cintas aislantes.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Insecticidas, pesticidas, raticidas, fungicidas.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Guantes desechables, de jardinería y de bricolaje.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Platos, vasos y cubiertos de plástico reutilizables para acampada y similar (05.4.0.3).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Encendedores, pipas y otros artículos para fumadores (13.2.9.9).</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010"/>
        <w:contextualSpacing/>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05.6.2</w:t>
      </w:r>
      <w:r w:rsidRPr="00D51574">
        <w:rPr>
          <w:rFonts w:ascii="Arial" w:hAnsi="Arial"/>
          <w:b/>
          <w:spacing w:val="-2"/>
          <w:sz w:val="20"/>
          <w:lang w:val="es-ES_tradnl"/>
        </w:rPr>
        <w:tab/>
      </w:r>
      <w:r w:rsidRPr="00D51574">
        <w:rPr>
          <w:rFonts w:ascii="Arial" w:hAnsi="Arial" w:cs="Arial"/>
          <w:b/>
          <w:color w:val="000000" w:themeColor="text1"/>
          <w:spacing w:val="-2"/>
          <w:szCs w:val="22"/>
          <w:lang w:val="es-ES_tradnl"/>
        </w:rPr>
        <w:t>SERVICIO DOMÉSTICO Y OTROS SERVICIOS PARA LA VIVIENDA</w:t>
      </w:r>
    </w:p>
    <w:p w:rsidR="00D51574" w:rsidRPr="00D51574" w:rsidRDefault="00D51574" w:rsidP="00D51574">
      <w:pPr>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Gastos comunitarios en concepto de conservación, jardinería, limpieza de escaleras, calefacción y alumbrado, conservación de ascensores y puntos de recogida, de eliminación</w:t>
      </w:r>
      <w:r w:rsidRPr="00D51574">
        <w:rPr>
          <w:rFonts w:ascii="Arial" w:eastAsiaTheme="minorEastAsia" w:hAnsi="Arial" w:cs="Arial"/>
          <w:color w:val="000000" w:themeColor="text1"/>
          <w:szCs w:val="22"/>
          <w:lang w:val="es-ES_tradnl"/>
        </w:rPr>
        <w:t xml:space="preserve">, etc. en </w:t>
      </w:r>
      <w:r w:rsidRPr="00D51574">
        <w:rPr>
          <w:rFonts w:ascii="Arial" w:eastAsiaTheme="minorEastAsia" w:hAnsi="Arial" w:cs="Arial"/>
          <w:szCs w:val="22"/>
          <w:lang w:val="es-ES_tradnl"/>
        </w:rPr>
        <w:t>comunidades de vecinos (</w:t>
      </w:r>
      <w:r w:rsidRPr="00D51574">
        <w:rPr>
          <w:rFonts w:ascii="Arial" w:eastAsiaTheme="minorEastAsia" w:hAnsi="Arial" w:cs="Arial"/>
          <w:color w:val="000000" w:themeColor="text1"/>
          <w:szCs w:val="22"/>
          <w:lang w:val="es-ES_tradnl"/>
        </w:rPr>
        <w:t>04.4.4).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Servicios de seguridad (</w:t>
      </w:r>
      <w:r w:rsidRPr="00D51574">
        <w:rPr>
          <w:rFonts w:ascii="Arial" w:eastAsiaTheme="minorEastAsia" w:hAnsi="Arial" w:cs="Arial"/>
          <w:color w:val="000000" w:themeColor="text1"/>
          <w:szCs w:val="22"/>
          <w:lang w:val="es-ES_tradnl"/>
        </w:rPr>
        <w:t>04.3.2).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Retirada de nieve y limpieza de chimeneas (</w:t>
      </w:r>
      <w:r w:rsidRPr="00D51574">
        <w:rPr>
          <w:rFonts w:ascii="Arial" w:eastAsiaTheme="minorEastAsia" w:hAnsi="Arial" w:cs="Arial"/>
          <w:color w:val="000000" w:themeColor="text1"/>
          <w:szCs w:val="22"/>
          <w:lang w:val="es-ES_tradnl"/>
        </w:rPr>
        <w:t>04.4.4).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Servicios de mudanza y guardamuebles (</w:t>
      </w:r>
      <w:r w:rsidRPr="00D51574">
        <w:rPr>
          <w:rFonts w:ascii="Arial" w:eastAsiaTheme="minorEastAsia" w:hAnsi="Arial" w:cs="Arial"/>
          <w:color w:val="000000" w:themeColor="text1"/>
          <w:szCs w:val="22"/>
          <w:lang w:val="es-ES_tradnl"/>
        </w:rPr>
        <w:t>07.4.9.1).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Limpieza en seco, lavado y teñido de prendas (03.1.4.1).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Recogida de aguas residuales (04.4.3).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 de niños con un componente educativo (10.1.0.1).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 de niños fuera del hogar (13.3.0.1).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Guardaespaldas (13.9.0.9).</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05.6.2.1</w:t>
      </w:r>
      <w:r w:rsidRPr="00D51574">
        <w:rPr>
          <w:rFonts w:ascii="Arial" w:hAnsi="Arial" w:cs="Arial"/>
          <w:i/>
          <w:color w:val="000000" w:themeColor="text1"/>
          <w:spacing w:val="-2"/>
          <w:szCs w:val="22"/>
          <w:lang w:val="es-ES_tradnl"/>
        </w:rPr>
        <w:tab/>
        <w:t>SERVICIO DOMÉSTICO (EXCLUIDOS PAGOS A LA SEGURIDAD SOCIAL)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Remuneración en metálico y en especie (excluidos pagos a la Seguridad Social) de los asistentes, cocineros, doncellas, mayordomos, cuidadores de niños, canguros, choferes, jardineros, gobernantas, secretarios, preceptores, </w:t>
      </w:r>
      <w:proofErr w:type="spellStart"/>
      <w:r w:rsidRPr="00D51574">
        <w:rPr>
          <w:rFonts w:ascii="Arial" w:eastAsiaTheme="minorEastAsia" w:hAnsi="Arial" w:cs="Arial"/>
          <w:color w:val="000000" w:themeColor="text1"/>
          <w:szCs w:val="22"/>
        </w:rPr>
        <w:t>au-pairs</w:t>
      </w:r>
      <w:proofErr w:type="spellEnd"/>
      <w:r w:rsidRPr="00D51574">
        <w:rPr>
          <w:rFonts w:ascii="Arial" w:eastAsiaTheme="minorEastAsia" w:hAnsi="Arial" w:cs="Arial"/>
          <w:color w:val="000000" w:themeColor="text1"/>
          <w:szCs w:val="22"/>
        </w:rPr>
        <w:t>, niñeras…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Ropa de trabajo del servicio doméstico (mandiles, mandilones, uniformes, guantes de servir, cofias, gorras de plato…) compradas por el hogar.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 de limpiacristales, planchado de ropa.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Limpieza de piscina para uso particular, no comunitario y su mantenimiento</w:t>
      </w:r>
      <w:r w:rsidRPr="00D51574">
        <w:rPr>
          <w:rFonts w:ascii="Arial" w:eastAsiaTheme="minorEastAsia" w:hAnsi="Arial" w:cs="Arial"/>
          <w:color w:val="000000" w:themeColor="text1"/>
          <w:szCs w:val="22"/>
          <w:lang w:val="es-ES_tradnl"/>
        </w:rPr>
        <w:t>.</w:t>
      </w:r>
    </w:p>
    <w:p w:rsidR="00D51574" w:rsidRPr="00D51574" w:rsidRDefault="00D51574" w:rsidP="00D51574">
      <w:pPr>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 de niños con un componente educativo (10.1.0.1).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 de niños fuera del hogar (13.3.0.1).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 trabajo del servicio doméstico (mandiles, mandilones, uniformes, guantes de servir, cofias, gorras de plato…) comprada por el trabajador (03.1.2).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05.6.2.2</w:t>
      </w:r>
      <w:r w:rsidRPr="00D51574">
        <w:rPr>
          <w:rFonts w:ascii="Arial" w:hAnsi="Arial" w:cs="Arial"/>
          <w:i/>
          <w:color w:val="000000" w:themeColor="text1"/>
          <w:spacing w:val="-2"/>
          <w:szCs w:val="22"/>
          <w:lang w:val="es-ES_tradnl"/>
        </w:rPr>
        <w:tab/>
        <w:t>PAGOS A LA SEGURIDAD SOCIAL DEL SERVICIO DOMÉSTICO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a la Seguridad Social del servicio doméstico.</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05.6.2.3</w:t>
      </w:r>
      <w:r w:rsidRPr="00D51574">
        <w:rPr>
          <w:rFonts w:ascii="Arial" w:hAnsi="Arial" w:cs="Arial"/>
          <w:i/>
          <w:color w:val="000000" w:themeColor="text1"/>
          <w:spacing w:val="-2"/>
          <w:szCs w:val="22"/>
          <w:lang w:val="es-ES_tradnl"/>
        </w:rPr>
        <w:tab/>
        <w:t xml:space="preserve">SERVICIOS DE LAVANDERÍA Y TINTORERÍA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Limpieza en seco, lavandería, tintorería y el planchado de artículos del hogar, textiles para el hogar y alfombras.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Conservación de alfombras.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Limpieza y teñido de textiles del hogar.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Estos servicios cuando estén referidos a prendas de vestir (03.1.4.1).</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60"/>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05.6.2.9</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lang w:val="es-ES_tradnl"/>
        </w:rPr>
        <w:t>OTROS SERVICIOS DOMÉSTICOS Y PARA 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Desinfección, desinsectación, fumigación y desratización de la vivienda.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Pagos por el cuidado de la casa en ausencia del propietario (muy poco frecuente en España)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servicios domésticos no declarados anteriormente.</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alquiler e instalación de aparatos para el hogar (05.3.3.0).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lavandería y tintorería de artículos del hogar (05.6.2.3).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de textiles para el hogar (05.2.2.0).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de pequeñas herramientas y accesorios eléctricos y no eléctricos (05.5.3.0).</w:t>
      </w: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pageBreakBefore/>
        <w:ind w:left="2127" w:hanging="2127"/>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06.</w:t>
      </w:r>
      <w:r w:rsidRPr="00D51574">
        <w:rPr>
          <w:rFonts w:ascii="Arial" w:hAnsi="Arial"/>
          <w:b/>
          <w:i/>
          <w:spacing w:val="-2"/>
          <w:sz w:val="28"/>
          <w:u w:val="single"/>
          <w:lang w:val="es-ES_tradnl"/>
        </w:rPr>
        <w:tab/>
      </w:r>
      <w:r w:rsidR="00512304">
        <w:rPr>
          <w:rFonts w:ascii="Arial" w:hAnsi="Arial" w:cs="Arial"/>
          <w:b/>
          <w:color w:val="000000" w:themeColor="text1"/>
          <w:spacing w:val="-2"/>
          <w:szCs w:val="22"/>
          <w:u w:val="single"/>
        </w:rPr>
        <w:t>SANIDAD</w:t>
      </w: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06.1</w:t>
      </w:r>
      <w:r w:rsidRPr="00D51574">
        <w:rPr>
          <w:rFonts w:ascii="Arial" w:hAnsi="Arial" w:cs="Arial"/>
          <w:b/>
          <w:color w:val="000000" w:themeColor="text1"/>
          <w:spacing w:val="-2"/>
          <w:szCs w:val="22"/>
          <w:lang w:val="es-ES_tradnl"/>
        </w:rPr>
        <w:tab/>
        <w:t>MEDICAMENTOS Y PRODUCTOS SANITARIOS</w:t>
      </w:r>
    </w:p>
    <w:p w:rsidR="00D51574" w:rsidRPr="00D51574" w:rsidRDefault="00D51574" w:rsidP="00D51574">
      <w:pPr>
        <w:keepNext/>
        <w:ind w:left="2127"/>
        <w:contextualSpacing/>
        <w:jc w:val="both"/>
        <w:rPr>
          <w:rFonts w:ascii="Arial" w:eastAsiaTheme="minorEastAsia" w:hAnsi="Arial" w:cs="Arial"/>
          <w:color w:val="000000" w:themeColor="text1"/>
          <w:szCs w:val="22"/>
        </w:rPr>
      </w:pPr>
    </w:p>
    <w:p w:rsidR="00D51574" w:rsidRPr="00D51574" w:rsidRDefault="00D51574" w:rsidP="00D51574">
      <w:pPr>
        <w:keepNext/>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Medicamentos, prótesis, aparatos y material terapéutico y otros productos relacionados con la salud comprados en farmacias, tiendas de material terapéutico o similar. </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proporcionados a los pacientes en hospitales o en servicios médicos no hospitalarios, por médicos, dentistas y paramédicos (06.3 o 06.2 respectivamente).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complementos nutricionales y productos alimenticios enriquecidos, como el Omega-3 o la jalea real (01.1.9.9).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para la higiene o cuidado personal adquiridos en farmacias (13.1.2.2).</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b/>
          <w:i/>
          <w:color w:val="000000" w:themeColor="text1"/>
          <w:spacing w:val="-2"/>
          <w:szCs w:val="22"/>
          <w:lang w:val="es-ES_tradnl"/>
        </w:rPr>
      </w:pPr>
      <w:r w:rsidRPr="00D51574">
        <w:rPr>
          <w:rFonts w:ascii="Arial" w:hAnsi="Arial" w:cs="Arial"/>
          <w:b/>
          <w:i/>
          <w:color w:val="000000" w:themeColor="text1"/>
          <w:spacing w:val="-2"/>
          <w:szCs w:val="22"/>
          <w:lang w:val="es-ES_tradnl"/>
        </w:rPr>
        <w:t>06.1.1</w:t>
      </w:r>
      <w:r w:rsidRPr="00D51574">
        <w:rPr>
          <w:rFonts w:ascii="Arial" w:hAnsi="Arial" w:cs="Arial"/>
          <w:b/>
          <w:i/>
          <w:color w:val="000000" w:themeColor="text1"/>
          <w:spacing w:val="-2"/>
          <w:szCs w:val="22"/>
          <w:lang w:val="es-ES_tradnl"/>
        </w:rPr>
        <w:tab/>
        <w:t xml:space="preserve">PRODUCTOS FARMACÉUTICOS </w:t>
      </w:r>
    </w:p>
    <w:p w:rsidR="00D51574" w:rsidRPr="00D51574" w:rsidRDefault="00D51574" w:rsidP="00D51574">
      <w:pPr>
        <w:keepNext/>
        <w:keepLines/>
        <w:tabs>
          <w:tab w:val="left" w:pos="993"/>
          <w:tab w:val="left" w:pos="1757"/>
        </w:tabs>
        <w:ind w:left="2127" w:hanging="1758"/>
        <w:jc w:val="both"/>
        <w:rPr>
          <w:rFonts w:ascii="Arial" w:hAnsi="Arial" w:cs="Arial"/>
          <w:b/>
          <w:i/>
          <w:color w:val="000000" w:themeColor="text1"/>
          <w:spacing w:val="-2"/>
          <w:szCs w:val="22"/>
          <w:lang w:val="es-ES_tradnl"/>
        </w:rPr>
      </w:pPr>
    </w:p>
    <w:p w:rsidR="00D51574" w:rsidRPr="00D51574" w:rsidRDefault="00D51574" w:rsidP="00D51574">
      <w:pPr>
        <w:keepNext/>
        <w:keepLines/>
        <w:tabs>
          <w:tab w:val="left" w:pos="993"/>
          <w:tab w:val="left" w:pos="1757"/>
        </w:tabs>
        <w:ind w:left="2127" w:hanging="1758"/>
        <w:jc w:val="both"/>
        <w:rPr>
          <w:rFonts w:ascii="Arial" w:hAnsi="Arial" w:cs="Arial"/>
          <w:b/>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06.1.1.1</w:t>
      </w:r>
      <w:r w:rsidRPr="00D51574">
        <w:rPr>
          <w:rFonts w:ascii="Arial" w:hAnsi="Arial" w:cs="Arial"/>
          <w:i/>
          <w:color w:val="000000" w:themeColor="text1"/>
          <w:spacing w:val="-2"/>
          <w:szCs w:val="22"/>
          <w:lang w:val="es-ES_tradnl"/>
        </w:rPr>
        <w:tab/>
        <w:t>PRODUCTOS FARMACÉUTICOS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Copagos farmacéuticos.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Medicinas y preparados medicinales (fórmulas magistrales). </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Sueros, vacunas, vitaminas, minerales, calcio, complementos vitamínicos.</w:t>
      </w:r>
    </w:p>
    <w:p w:rsidR="00D51574" w:rsidRPr="00D51574" w:rsidRDefault="00D51574" w:rsidP="00D51574">
      <w:pPr>
        <w:keepLines/>
        <w:ind w:left="2129" w:hanging="360"/>
        <w:jc w:val="both"/>
        <w:rPr>
          <w:rFonts w:ascii="Arial" w:hAnsi="Arial" w:cs="Arial"/>
          <w:color w:val="000000" w:themeColor="text1"/>
          <w:szCs w:val="22"/>
        </w:rPr>
      </w:pPr>
      <w:r w:rsidRPr="00D51574">
        <w:rPr>
          <w:rFonts w:ascii="Arial" w:hAnsi="Arial" w:cs="Arial"/>
          <w:color w:val="000000" w:themeColor="text1"/>
          <w:szCs w:val="22"/>
        </w:rPr>
        <w:t xml:space="preserve">Aceite de hígado de bacalao y </w:t>
      </w:r>
      <w:proofErr w:type="spellStart"/>
      <w:r w:rsidRPr="00D51574">
        <w:rPr>
          <w:rFonts w:ascii="Arial" w:hAnsi="Arial" w:cs="Arial"/>
          <w:color w:val="000000" w:themeColor="text1"/>
          <w:szCs w:val="22"/>
        </w:rPr>
        <w:t>halibut</w:t>
      </w:r>
      <w:proofErr w:type="spellEnd"/>
      <w:r w:rsidRPr="00D51574">
        <w:rPr>
          <w:rFonts w:ascii="Arial" w:hAnsi="Arial" w:cs="Arial"/>
          <w:color w:val="000000" w:themeColor="text1"/>
          <w:szCs w:val="22"/>
        </w:rPr>
        <w:t xml:space="preserve"> (</w:t>
      </w:r>
      <w:proofErr w:type="spellStart"/>
      <w:r w:rsidRPr="00D51574">
        <w:rPr>
          <w:rFonts w:ascii="Arial" w:hAnsi="Arial" w:cs="Arial"/>
          <w:color w:val="000000" w:themeColor="text1"/>
          <w:szCs w:val="22"/>
        </w:rPr>
        <w:t>fletán</w:t>
      </w:r>
      <w:proofErr w:type="spellEnd"/>
      <w:r w:rsidRPr="00D51574">
        <w:rPr>
          <w:rFonts w:ascii="Arial" w:hAnsi="Arial" w:cs="Arial"/>
          <w:color w:val="000000" w:themeColor="text1"/>
          <w:szCs w:val="22"/>
        </w:rPr>
        <w:t>), bicarbonato, sal de frutas.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Anticonceptivos hormonales (</w:t>
      </w:r>
      <w:r w:rsidRPr="00D51574">
        <w:rPr>
          <w:rFonts w:ascii="Arial" w:eastAsiaTheme="minorEastAsia" w:hAnsi="Arial" w:cs="Arial"/>
          <w:color w:val="000000" w:themeColor="text1"/>
          <w:szCs w:val="22"/>
          <w:lang w:val="es-ES_tradnl"/>
        </w:rPr>
        <w:t>píldora anticonceptiva, píldora del día después, DIU hormonal, anillo vaginal, etc.)</w:t>
      </w:r>
      <w:r w:rsidRPr="00D51574">
        <w:rPr>
          <w:rFonts w:ascii="Arial" w:hAnsi="Arial" w:cs="Arial"/>
          <w:color w:val="000000" w:themeColor="text1"/>
          <w:szCs w:val="22"/>
          <w:lang w:val="es-ES_tradnl"/>
        </w:rPr>
        <w:t xml:space="preserve"> </w:t>
      </w:r>
    </w:p>
    <w:p w:rsidR="00D51574" w:rsidRPr="00D51574" w:rsidRDefault="00D51574" w:rsidP="00D51574">
      <w:pPr>
        <w:keepLines/>
        <w:ind w:left="2129" w:hanging="360"/>
        <w:jc w:val="both"/>
        <w:rPr>
          <w:rFonts w:ascii="Arial" w:hAnsi="Arial" w:cs="Arial"/>
          <w:color w:val="000000" w:themeColor="text1"/>
          <w:szCs w:val="22"/>
        </w:rPr>
      </w:pPr>
      <w:proofErr w:type="spellStart"/>
      <w:r w:rsidRPr="00D51574">
        <w:rPr>
          <w:rFonts w:ascii="Arial" w:hAnsi="Arial" w:cs="Arial"/>
          <w:color w:val="000000" w:themeColor="text1"/>
          <w:szCs w:val="22"/>
        </w:rPr>
        <w:t>Ventolín</w:t>
      </w:r>
      <w:proofErr w:type="spellEnd"/>
      <w:r w:rsidRPr="00D51574">
        <w:rPr>
          <w:rFonts w:ascii="Arial" w:hAnsi="Arial" w:cs="Arial"/>
          <w:color w:val="000000" w:themeColor="text1"/>
          <w:szCs w:val="22"/>
        </w:rPr>
        <w:t xml:space="preserve">. </w:t>
      </w:r>
    </w:p>
    <w:p w:rsidR="00D51574" w:rsidRPr="00D51574" w:rsidRDefault="00D51574" w:rsidP="00D51574">
      <w:pPr>
        <w:keepLines/>
        <w:ind w:left="2129" w:hanging="360"/>
        <w:jc w:val="both"/>
        <w:rPr>
          <w:rFonts w:ascii="Arial" w:hAnsi="Arial" w:cs="Arial"/>
          <w:color w:val="000000" w:themeColor="text1"/>
          <w:szCs w:val="22"/>
        </w:rPr>
      </w:pPr>
      <w:r w:rsidRPr="00D51574">
        <w:rPr>
          <w:rFonts w:ascii="Arial" w:hAnsi="Arial" w:cs="Arial"/>
          <w:color w:val="000000" w:themeColor="text1"/>
          <w:szCs w:val="22"/>
        </w:rPr>
        <w:t xml:space="preserve">Alcohol, </w:t>
      </w:r>
      <w:proofErr w:type="spellStart"/>
      <w:r w:rsidRPr="00D51574">
        <w:rPr>
          <w:rFonts w:ascii="Arial" w:hAnsi="Arial" w:cs="Arial"/>
          <w:color w:val="000000" w:themeColor="text1"/>
          <w:szCs w:val="22"/>
        </w:rPr>
        <w:t>betadine</w:t>
      </w:r>
      <w:proofErr w:type="spellEnd"/>
      <w:r w:rsidRPr="00D51574">
        <w:rPr>
          <w:rFonts w:ascii="Arial" w:hAnsi="Arial" w:cs="Arial"/>
          <w:color w:val="000000" w:themeColor="text1"/>
          <w:szCs w:val="22"/>
        </w:rPr>
        <w:t xml:space="preserve">, </w:t>
      </w:r>
      <w:proofErr w:type="spellStart"/>
      <w:r w:rsidRPr="00D51574">
        <w:rPr>
          <w:rFonts w:ascii="Arial" w:hAnsi="Arial" w:cs="Arial"/>
          <w:color w:val="000000" w:themeColor="text1"/>
          <w:szCs w:val="22"/>
        </w:rPr>
        <w:t>mercromina</w:t>
      </w:r>
      <w:proofErr w:type="spellEnd"/>
      <w:r w:rsidRPr="00D51574">
        <w:rPr>
          <w:rFonts w:ascii="Arial" w:hAnsi="Arial" w:cs="Arial"/>
          <w:color w:val="000000" w:themeColor="text1"/>
          <w:szCs w:val="22"/>
        </w:rPr>
        <w:t xml:space="preserve"> y agua oxigenada. </w:t>
      </w:r>
    </w:p>
    <w:p w:rsidR="00D51574" w:rsidRPr="00D51574" w:rsidRDefault="00D51574" w:rsidP="00D51574">
      <w:pPr>
        <w:keepLines/>
        <w:ind w:left="2129" w:hanging="360"/>
        <w:jc w:val="both"/>
        <w:rPr>
          <w:rFonts w:ascii="Arial" w:hAnsi="Arial" w:cs="Arial"/>
          <w:color w:val="000000" w:themeColor="text1"/>
          <w:szCs w:val="22"/>
        </w:rPr>
      </w:pPr>
      <w:r w:rsidRPr="00D51574">
        <w:rPr>
          <w:rFonts w:ascii="Arial" w:hAnsi="Arial" w:cs="Arial"/>
          <w:color w:val="000000" w:themeColor="text1"/>
          <w:szCs w:val="22"/>
        </w:rPr>
        <w:t xml:space="preserve">Chicles, parches, etc.  </w:t>
      </w:r>
      <w:proofErr w:type="gramStart"/>
      <w:r w:rsidRPr="00D51574">
        <w:rPr>
          <w:rFonts w:ascii="Arial" w:hAnsi="Arial" w:cs="Arial"/>
          <w:color w:val="000000" w:themeColor="text1"/>
          <w:szCs w:val="22"/>
        </w:rPr>
        <w:t>para</w:t>
      </w:r>
      <w:proofErr w:type="gramEnd"/>
      <w:r w:rsidRPr="00D51574">
        <w:rPr>
          <w:rFonts w:ascii="Arial" w:hAnsi="Arial" w:cs="Arial"/>
          <w:color w:val="000000" w:themeColor="text1"/>
          <w:szCs w:val="22"/>
        </w:rPr>
        <w:t xml:space="preserve"> dejar de fumar (</w:t>
      </w:r>
      <w:proofErr w:type="spellStart"/>
      <w:r w:rsidRPr="00D51574">
        <w:rPr>
          <w:rFonts w:ascii="Arial" w:hAnsi="Arial" w:cs="Arial"/>
          <w:color w:val="000000" w:themeColor="text1"/>
          <w:szCs w:val="22"/>
        </w:rPr>
        <w:t>Nicorette</w:t>
      </w:r>
      <w:proofErr w:type="spellEnd"/>
      <w:r w:rsidRPr="00D51574">
        <w:rPr>
          <w:rFonts w:ascii="Arial" w:hAnsi="Arial" w:cs="Arial"/>
          <w:color w:val="000000" w:themeColor="text1"/>
          <w:szCs w:val="22"/>
        </w:rPr>
        <w:t>…).</w:t>
      </w:r>
    </w:p>
    <w:p w:rsidR="00D51574" w:rsidRPr="00D51574" w:rsidRDefault="00D51574" w:rsidP="00D51574">
      <w:pPr>
        <w:ind w:left="2127"/>
        <w:jc w:val="both"/>
        <w:rPr>
          <w:rFonts w:ascii="Arial"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para el cuidado de mascotas (09.3.2.2).</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Artículos para la higiene personal, como jabones medicinales (13.1.2.2).</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Batidos de proteínas y otros productos de nutrición deportiva compuestos fundamentalmente de proteínas (01.1.4.9).</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Suero fisiológico (compuesto únicamente por agua y sal, y que no contiene ningún medicamento) (06.1.2.9)</w:t>
      </w: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06.1.1.2</w:t>
      </w:r>
      <w:r w:rsidRPr="00D51574">
        <w:rPr>
          <w:rFonts w:ascii="Arial" w:hAnsi="Arial" w:cs="Arial"/>
          <w:i/>
          <w:color w:val="000000" w:themeColor="text1"/>
          <w:spacing w:val="-2"/>
          <w:szCs w:val="22"/>
          <w:lang w:val="es-ES_tradnl"/>
        </w:rPr>
        <w:tab/>
        <w:t xml:space="preserve">HIERBAS MEDICINALES Y PRODUCTOS HOMEOPÁTICOS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Son productos que no presentan contraindicaciones, interacciones medicamentosas ni efectos adversos relevantes relacionados con su toma.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Son productos a base de hierbas que contienen como ingredientes activos materiales vegetales o combinaciones utilizadas en la medicina tradicional (valeriana, melatonina, </w:t>
      </w:r>
      <w:proofErr w:type="spellStart"/>
      <w:r w:rsidRPr="00D51574">
        <w:rPr>
          <w:rFonts w:ascii="Arial" w:eastAsiaTheme="minorEastAsia" w:hAnsi="Arial" w:cs="Arial"/>
          <w:color w:val="000000" w:themeColor="text1"/>
          <w:szCs w:val="22"/>
          <w:lang w:val="es-ES_tradnl"/>
        </w:rPr>
        <w:t>equinácea</w:t>
      </w:r>
      <w:proofErr w:type="spellEnd"/>
      <w:r w:rsidRPr="00D51574">
        <w:rPr>
          <w:rFonts w:ascii="Arial" w:eastAsiaTheme="minorEastAsia" w:hAnsi="Arial" w:cs="Arial"/>
          <w:color w:val="000000" w:themeColor="text1"/>
          <w:szCs w:val="22"/>
          <w:lang w:val="es-ES_tradnl"/>
        </w:rPr>
        <w:t>,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Los medicamentos homeopáticos son de venta exclusiva en farmacias y parafarmacias. Los laboratorios más importantes en homeopatía: </w:t>
      </w:r>
      <w:proofErr w:type="spellStart"/>
      <w:r w:rsidRPr="00D51574">
        <w:rPr>
          <w:rFonts w:ascii="Arial" w:eastAsiaTheme="minorEastAsia" w:hAnsi="Arial" w:cs="Arial"/>
          <w:color w:val="000000" w:themeColor="text1"/>
          <w:szCs w:val="22"/>
        </w:rPr>
        <w:t>Boiron</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Heel</w:t>
      </w:r>
      <w:proofErr w:type="spellEnd"/>
      <w:r w:rsidRPr="00D51574">
        <w:rPr>
          <w:rFonts w:ascii="Arial" w:eastAsiaTheme="minorEastAsia" w:hAnsi="Arial" w:cs="Arial"/>
          <w:color w:val="000000" w:themeColor="text1"/>
          <w:szCs w:val="22"/>
        </w:rPr>
        <w:t xml:space="preserve">, DHU, </w:t>
      </w:r>
      <w:proofErr w:type="spellStart"/>
      <w:r w:rsidRPr="00D51574">
        <w:rPr>
          <w:rFonts w:ascii="Arial" w:eastAsiaTheme="minorEastAsia" w:hAnsi="Arial" w:cs="Arial"/>
          <w:color w:val="000000" w:themeColor="text1"/>
          <w:szCs w:val="22"/>
        </w:rPr>
        <w:t>Heliosar</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Spagyrica</w:t>
      </w:r>
      <w:proofErr w:type="spellEnd"/>
      <w:r w:rsidRPr="00D51574">
        <w:rPr>
          <w:rFonts w:ascii="Arial" w:eastAsiaTheme="minorEastAsia" w:hAnsi="Arial" w:cs="Arial"/>
          <w:color w:val="000000" w:themeColor="text1"/>
          <w:szCs w:val="22"/>
        </w:rPr>
        <w:t>, etc.</w:t>
      </w:r>
    </w:p>
    <w:p w:rsidR="00D51574" w:rsidRPr="00D51574" w:rsidRDefault="00D51574" w:rsidP="00D51574">
      <w:pPr>
        <w:jc w:val="both"/>
        <w:rPr>
          <w:rFonts w:ascii="Arial"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para la higiene personal, como jabones medicinales (13.1.2.2).</w:t>
      </w:r>
    </w:p>
    <w:p w:rsidR="00D51574" w:rsidRPr="00D51574" w:rsidRDefault="00D51574" w:rsidP="00D51574">
      <w:pPr>
        <w:keepLines/>
        <w:ind w:left="2129" w:hanging="360"/>
        <w:jc w:val="both"/>
        <w:rPr>
          <w:rFonts w:ascii="Arial" w:hAnsi="Arial" w:cs="Arial"/>
          <w:color w:val="000000" w:themeColor="text1"/>
          <w:szCs w:val="22"/>
        </w:rPr>
      </w:pPr>
      <w:r w:rsidRPr="00D51574">
        <w:rPr>
          <w:rFonts w:ascii="Arial" w:hAnsi="Arial" w:cs="Arial"/>
          <w:color w:val="000000" w:themeColor="text1"/>
          <w:szCs w:val="22"/>
        </w:rPr>
        <w:t xml:space="preserve">Productos dietéticos de tiendas especializadas tipo </w:t>
      </w:r>
      <w:proofErr w:type="spellStart"/>
      <w:r w:rsidRPr="00D51574">
        <w:rPr>
          <w:rFonts w:ascii="Arial" w:hAnsi="Arial" w:cs="Arial"/>
          <w:color w:val="000000" w:themeColor="text1"/>
          <w:szCs w:val="22"/>
        </w:rPr>
        <w:t>Santiveri</w:t>
      </w:r>
      <w:proofErr w:type="spellEnd"/>
      <w:r w:rsidRPr="00D51574">
        <w:rPr>
          <w:rFonts w:ascii="Arial" w:hAnsi="Arial" w:cs="Arial"/>
          <w:color w:val="000000" w:themeColor="text1"/>
          <w:szCs w:val="22"/>
        </w:rPr>
        <w:t>, herbolarios o productos dietéticos en zonas habilitadas de supermercado o gran superficie y otras (01.1).</w:t>
      </w: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ind w:left="2127" w:hanging="2127"/>
        <w:jc w:val="both"/>
        <w:rPr>
          <w:rFonts w:ascii="Arial" w:hAnsi="Arial" w:cs="Arial"/>
          <w:b/>
          <w:color w:val="000000" w:themeColor="text1"/>
          <w:szCs w:val="22"/>
        </w:rPr>
      </w:pPr>
      <w:r w:rsidRPr="00D51574">
        <w:rPr>
          <w:rFonts w:ascii="Arial" w:hAnsi="Arial" w:cs="Arial"/>
          <w:b/>
          <w:color w:val="000000" w:themeColor="text1"/>
          <w:szCs w:val="22"/>
        </w:rPr>
        <w:t>06.1.2</w:t>
      </w:r>
      <w:r w:rsidRPr="00D51574">
        <w:rPr>
          <w:rFonts w:ascii="Arial" w:hAnsi="Arial" w:cs="Arial"/>
          <w:b/>
          <w:color w:val="000000" w:themeColor="text1"/>
          <w:szCs w:val="22"/>
        </w:rPr>
        <w:tab/>
        <w:t xml:space="preserve">PRODUCTOS MÉDICOS </w:t>
      </w:r>
    </w:p>
    <w:p w:rsidR="00D51574" w:rsidRPr="00D51574" w:rsidRDefault="00D51574" w:rsidP="00D51574">
      <w:pPr>
        <w:keepNext/>
        <w:jc w:val="both"/>
        <w:rPr>
          <w:rFonts w:ascii="Arial" w:eastAsiaTheme="minorEastAsia" w:hAnsi="Arial" w:cs="Arial"/>
          <w:color w:val="000000" w:themeColor="text1"/>
          <w:szCs w:val="22"/>
        </w:rPr>
      </w:pPr>
    </w:p>
    <w:p w:rsidR="00D51574" w:rsidRPr="00D51574" w:rsidRDefault="00D51574" w:rsidP="00D51574">
      <w:pPr>
        <w:keepNext/>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06.1.2.1</w:t>
      </w:r>
      <w:r w:rsidRPr="00D51574">
        <w:rPr>
          <w:rFonts w:ascii="Arial" w:hAnsi="Arial" w:cs="Arial"/>
          <w:i/>
          <w:color w:val="000000" w:themeColor="text1"/>
          <w:spacing w:val="-2"/>
          <w:szCs w:val="22"/>
          <w:lang w:val="es-ES_tradnl"/>
        </w:rPr>
        <w:tab/>
        <w:t xml:space="preserve"> PRODUCTOS DE DIAGNÓSTICO MÉDICO.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Pruebas de embarazo, test de ovulación. </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Termómetros clínicos.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para medir la presión arterial, tensiómetros, glucómetros (aparato para medir el azúcar en sangre) y sus recambios, escucha latidos de bebé, detectores fetales,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Test de detección de enfermedades (COVID, gripe, etc.).</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Básculas de bebé. </w:t>
      </w:r>
    </w:p>
    <w:p w:rsidR="00D51574" w:rsidRPr="00D51574" w:rsidRDefault="00D51574" w:rsidP="00D51574">
      <w:pPr>
        <w:keepLines/>
        <w:ind w:left="2098"/>
        <w:jc w:val="both"/>
        <w:rPr>
          <w:rFonts w:ascii="Arial"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adultos (13.1.2.1).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06.1.2.2</w:t>
      </w:r>
      <w:r w:rsidRPr="00D51574">
        <w:rPr>
          <w:rFonts w:ascii="Arial" w:hAnsi="Arial" w:cs="Arial"/>
          <w:i/>
          <w:color w:val="000000" w:themeColor="text1"/>
          <w:spacing w:val="-2"/>
          <w:szCs w:val="22"/>
          <w:lang w:val="es-ES_tradnl"/>
        </w:rPr>
        <w:tab/>
        <w:t xml:space="preserve">ANTICONCEPTIVOS NO HORMONALES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Preservativos, esponja, DIU de cobre, espermicida, capuchón cervical, diafragma y otros anticonceptivos no hormonales.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Anticonceptivos hormonales (06.1.1.1).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06.1.2.3</w:t>
      </w:r>
      <w:r w:rsidRPr="00D51574">
        <w:rPr>
          <w:rFonts w:ascii="Arial" w:hAnsi="Arial" w:cs="Arial"/>
          <w:i/>
          <w:color w:val="000000" w:themeColor="text1"/>
          <w:spacing w:val="-2"/>
          <w:szCs w:val="22"/>
          <w:lang w:val="es-ES_tradnl"/>
        </w:rPr>
        <w:tab/>
        <w:t>PRODUCTOS SANITARIOS PARA LA PREVENCIÓN Y REHABILITACIÓN.</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Mascarillas.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Productos de calcetería médica o traumatología, como medias elásticas, rodilleras y tobilleras, tanto de punto como de goma.</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Repelente para mosquitos.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Geles </w:t>
      </w:r>
      <w:proofErr w:type="spellStart"/>
      <w:r w:rsidRPr="00D51574">
        <w:rPr>
          <w:rFonts w:ascii="Arial" w:hAnsi="Arial" w:cs="Arial"/>
          <w:color w:val="000000" w:themeColor="text1"/>
          <w:szCs w:val="22"/>
          <w:lang w:val="es-ES_tradnl"/>
        </w:rPr>
        <w:t>hidroalcohólicos</w:t>
      </w:r>
      <w:proofErr w:type="spellEnd"/>
      <w:r w:rsidRPr="00D51574">
        <w:rPr>
          <w:rFonts w:ascii="Arial" w:hAnsi="Arial" w:cs="Arial"/>
          <w:color w:val="000000" w:themeColor="text1"/>
          <w:szCs w:val="22"/>
          <w:lang w:val="es-ES_tradnl"/>
        </w:rPr>
        <w:t xml:space="preserve"> y líquidos antisépticos para manos.</w:t>
      </w:r>
    </w:p>
    <w:p w:rsidR="00D51574" w:rsidRPr="00D51574" w:rsidRDefault="00D51574" w:rsidP="00D51574">
      <w:pPr>
        <w:keepLines/>
        <w:ind w:left="2098"/>
        <w:jc w:val="both"/>
        <w:rPr>
          <w:rFonts w:ascii="Arial"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06.1.2.9</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 xml:space="preserve">OTROS PRODUCTOS SANITARIOS PARA USO PERSONAL.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Jeringas, vendajes, esparadrapo, vendas, gasas y productos análogos. </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Tirita, apósito, aguja hipodérmica.</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Nebulizadores con fines médicos e inhaladores.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Botiquines y armarios de farmacia para primeros auxilios.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Bolsas de agua caliente y de hielo. </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 xml:space="preserve">Líquidos de lentillas, líquido para limpiar gafas, etc. </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Comida deshidratada para sondas, bolsas de colostomía y otros productos médicos.</w:t>
      </w:r>
    </w:p>
    <w:p w:rsidR="00D51574" w:rsidRPr="00D51574" w:rsidRDefault="00D51574" w:rsidP="00D51574">
      <w:pPr>
        <w:keepLines/>
        <w:ind w:left="2129" w:hanging="360"/>
        <w:jc w:val="both"/>
        <w:rPr>
          <w:rFonts w:ascii="Arial" w:hAnsi="Arial" w:cs="Arial"/>
          <w:color w:val="000000" w:themeColor="text1"/>
          <w:szCs w:val="22"/>
          <w:lang w:val="es-ES_tradnl"/>
        </w:rPr>
      </w:pPr>
      <w:r w:rsidRPr="00D51574">
        <w:rPr>
          <w:rFonts w:ascii="Arial" w:hAnsi="Arial" w:cs="Arial"/>
          <w:color w:val="000000" w:themeColor="text1"/>
          <w:szCs w:val="22"/>
          <w:lang w:val="es-ES_tradnl"/>
        </w:rPr>
        <w:t>Suero fisiológico (compuesto únicamente por agua y sal, y que no contiene ningún medicamento).</w:t>
      </w:r>
    </w:p>
    <w:p w:rsidR="00D51574" w:rsidRPr="00D51574" w:rsidRDefault="00D51574" w:rsidP="00D51574">
      <w:pPr>
        <w:keepLines/>
        <w:jc w:val="both"/>
        <w:rPr>
          <w:rFonts w:ascii="Arial"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Pastillas para esterilizar biberones y </w:t>
      </w:r>
      <w:proofErr w:type="spellStart"/>
      <w:r w:rsidRPr="00D51574">
        <w:rPr>
          <w:rFonts w:ascii="Arial" w:eastAsiaTheme="minorEastAsia" w:hAnsi="Arial" w:cs="Arial"/>
          <w:color w:val="000000" w:themeColor="text1"/>
          <w:szCs w:val="22"/>
        </w:rPr>
        <w:t>amukina</w:t>
      </w:r>
      <w:proofErr w:type="spellEnd"/>
      <w:r w:rsidRPr="00D51574">
        <w:rPr>
          <w:rFonts w:ascii="Arial" w:eastAsiaTheme="minorEastAsia" w:hAnsi="Arial" w:cs="Arial"/>
          <w:color w:val="000000" w:themeColor="text1"/>
          <w:szCs w:val="22"/>
        </w:rPr>
        <w:t xml:space="preserve"> (05.6.1.1).</w:t>
      </w:r>
    </w:p>
    <w:p w:rsidR="00D51574" w:rsidRPr="00D51574" w:rsidRDefault="00D51574" w:rsidP="00D51574">
      <w:pPr>
        <w:keepLines/>
        <w:ind w:left="2098"/>
        <w:jc w:val="both"/>
        <w:rPr>
          <w:rFonts w:ascii="Arial"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zCs w:val="22"/>
        </w:rPr>
      </w:pPr>
      <w:r w:rsidRPr="00D51574">
        <w:rPr>
          <w:rFonts w:ascii="Arial" w:hAnsi="Arial" w:cs="Arial"/>
          <w:b/>
          <w:color w:val="000000" w:themeColor="text1"/>
          <w:szCs w:val="22"/>
        </w:rPr>
        <w:t>06.1.3</w:t>
      </w:r>
      <w:r w:rsidRPr="00D51574">
        <w:rPr>
          <w:rFonts w:ascii="Arial" w:hAnsi="Arial" w:cs="Arial"/>
          <w:b/>
          <w:color w:val="000000" w:themeColor="text1"/>
          <w:szCs w:val="22"/>
        </w:rPr>
        <w:tab/>
        <w:t xml:space="preserve">OTROS APARATOS Y MATERIALES TERAPÉUTICOS </w:t>
      </w:r>
    </w:p>
    <w:p w:rsidR="00D51574" w:rsidRPr="00D51574" w:rsidRDefault="00D51574" w:rsidP="00D51574">
      <w:pPr>
        <w:keepNext/>
        <w:keepLines/>
        <w:tabs>
          <w:tab w:val="left" w:pos="993"/>
          <w:tab w:val="left" w:pos="1757"/>
        </w:tabs>
        <w:ind w:left="2127" w:hanging="1758"/>
        <w:jc w:val="both"/>
        <w:rPr>
          <w:rFonts w:ascii="Arial" w:hAnsi="Arial" w:cs="Arial"/>
          <w:color w:val="000000" w:themeColor="text1"/>
          <w:szCs w:val="22"/>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gafas de corrección, lentes de contacto, ojos de vidrio y audífonos.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Miembros artificiales y otras prótesis ortopédicas, calzado ortopédico, cinturones quirúrgicos, bragueros, collarines.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Lámparas de tratamiento, sillas de ruedas con y sin motor y vehículos para discapacitados, camas con fines terapéuticos, muletas, aparatos para medir la presión arterial,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w:t>
      </w:r>
      <w:proofErr w:type="spellStart"/>
      <w:r w:rsidRPr="00D51574">
        <w:rPr>
          <w:rFonts w:ascii="Arial" w:eastAsiaTheme="minorEastAsia" w:hAnsi="Arial" w:cs="Arial"/>
          <w:color w:val="000000" w:themeColor="text1"/>
          <w:szCs w:val="22"/>
          <w:lang w:val="es-ES_tradnl"/>
        </w:rPr>
        <w:t>electroestimulación</w:t>
      </w:r>
      <w:proofErr w:type="spellEnd"/>
      <w:r w:rsidRPr="00D51574">
        <w:rPr>
          <w:rFonts w:ascii="Arial" w:eastAsiaTheme="minorEastAsia" w:hAnsi="Arial" w:cs="Arial"/>
          <w:color w:val="000000" w:themeColor="text1"/>
          <w:szCs w:val="22"/>
          <w:lang w:val="es-ES_tradnl"/>
        </w:rPr>
        <w:t xml:space="preserve"> con fines terapéuticos.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equipos terapéuticos (06.1.4.0).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Gafas protectoras, cinturones y soportes deportivos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Gafas de sol no graduadas, tapones de los oídos (13.2.9.9).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w:t>
      </w:r>
      <w:proofErr w:type="spellStart"/>
      <w:r w:rsidRPr="00D51574">
        <w:rPr>
          <w:rFonts w:ascii="Arial" w:eastAsiaTheme="minorEastAsia" w:hAnsi="Arial" w:cs="Arial"/>
          <w:color w:val="000000" w:themeColor="text1"/>
          <w:szCs w:val="22"/>
          <w:lang w:val="es-ES_tradnl"/>
        </w:rPr>
        <w:t>electroestimulación</w:t>
      </w:r>
      <w:proofErr w:type="spellEnd"/>
      <w:r w:rsidRPr="00D51574">
        <w:rPr>
          <w:rFonts w:ascii="Arial" w:eastAsiaTheme="minorEastAsia" w:hAnsi="Arial" w:cs="Arial"/>
          <w:color w:val="000000" w:themeColor="text1"/>
          <w:szCs w:val="22"/>
          <w:lang w:val="es-ES_tradnl"/>
        </w:rPr>
        <w:t xml:space="preserve"> con fines no terapéuticos (13.1.1.1).</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06.1.3.1</w:t>
      </w:r>
      <w:r w:rsidRPr="00D51574">
        <w:rPr>
          <w:rFonts w:ascii="Arial" w:hAnsi="Arial" w:cs="Arial"/>
          <w:i/>
          <w:color w:val="000000" w:themeColor="text1"/>
          <w:spacing w:val="-2"/>
          <w:szCs w:val="22"/>
          <w:lang w:val="es-ES_tradnl"/>
        </w:rPr>
        <w:tab/>
        <w:t>GAFAS GRADUADAS Y OTROS ARTÍCULOS DE APOYO A LA VISIÓN.</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Gafas y cristales graduados.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Lentes de contacto.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Gafas de sol graduadas.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Bastones para personas invidentes.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Ojos de cristal.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Parche para el ojo (no tipo tirita).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Gafas protectoras para practicar deporte (09.2.2.1).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Gafas de sol no graduadas (13.2.9.9).</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06.1.3.2</w:t>
      </w:r>
      <w:r w:rsidRPr="00D51574">
        <w:rPr>
          <w:rFonts w:ascii="Arial" w:hAnsi="Arial" w:cs="Arial"/>
          <w:i/>
          <w:color w:val="000000" w:themeColor="text1"/>
          <w:spacing w:val="-2"/>
          <w:szCs w:val="22"/>
          <w:lang w:val="es-ES_tradnl"/>
        </w:rPr>
        <w:tab/>
        <w:t xml:space="preserve">AUDÍFONOS Y OTROS ARTÍCULOS DE APOYO A LA AUDICIÓN.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Audífonos y otros aparatos de ayuda a la audición.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Baterías, ajuste y kit de limpieza para audífonos y otros aparatos de ayuda a la audición.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06.1.3.3 </w:t>
      </w: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lang w:val="es-ES_tradnl"/>
        </w:rPr>
        <w:tab/>
        <w:t>PAÑALES Y EMPAPADORES DE ADULTOS</w:t>
      </w:r>
    </w:p>
    <w:p w:rsidR="00D51574" w:rsidRPr="00D51574" w:rsidRDefault="00D51574" w:rsidP="00D51574">
      <w:pPr>
        <w:keepLines/>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Semanal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Pañales</w:t>
      </w:r>
      <w:r w:rsidRPr="00D51574">
        <w:rPr>
          <w:rFonts w:ascii="Arial" w:eastAsiaTheme="minorEastAsia" w:hAnsi="Arial" w:cs="Arial"/>
          <w:szCs w:val="22"/>
          <w:lang w:val="es-ES_tradnl"/>
        </w:rPr>
        <w:t xml:space="preserve"> y empapadores de adultos.</w:t>
      </w: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rPr>
          <w:rFonts w:asciiTheme="minorHAnsi" w:eastAsiaTheme="minorEastAsia" w:hAnsiTheme="minorHAnsi" w:cstheme="minorBidi"/>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06.1.3.9</w:t>
      </w:r>
      <w:r w:rsidRPr="00D51574">
        <w:rPr>
          <w:rFonts w:ascii="Arial" w:hAnsi="Arial" w:cs="Arial"/>
          <w:i/>
          <w:color w:val="000000" w:themeColor="text1"/>
          <w:spacing w:val="-2"/>
          <w:szCs w:val="22"/>
          <w:lang w:val="es-ES_tradnl"/>
        </w:rPr>
        <w:tab/>
        <w:t>APARATOS Y MATERIAL TERAPÉUTICO DE APOYO A LA VIDA DIARIA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Miembros artificiales, armaduras ortopédicas, corsés y otros aparatos ortopédicos, calzado ortopédico, plantillas con fines terapéuticos, bragueros, fajas quirúrgicas, collarines.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Cinturones quirúrgicos.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Aparatos y camillas para masajes médicos, lámparas de tratamiento.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Sillas de ruedas con o sin motor y otros vehículos para discapacitados, muletas, bastones ortopédicos, andadores.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Colchón anti escaras. Camas con fines terapéuticos.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Fonendoscopio, estetoscopio, comprados por estudiantes de medicina o para uso particular.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Materiales y aparatos para facilitar la vida diaria (accesibilidad, aseo personal...) de enfermos y otras personas dependientes (retrete portátil para personas postradas en cama, escaleras mecánicas,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w:t>
      </w:r>
      <w:proofErr w:type="spellStart"/>
      <w:r w:rsidRPr="00D51574">
        <w:rPr>
          <w:rFonts w:ascii="Arial" w:eastAsiaTheme="minorEastAsia" w:hAnsi="Arial" w:cs="Arial"/>
          <w:color w:val="000000" w:themeColor="text1"/>
          <w:szCs w:val="22"/>
          <w:lang w:val="es-ES_tradnl"/>
        </w:rPr>
        <w:t>electroestimulación</w:t>
      </w:r>
      <w:proofErr w:type="spellEnd"/>
      <w:r w:rsidRPr="00D51574">
        <w:rPr>
          <w:rFonts w:ascii="Arial" w:eastAsiaTheme="minorEastAsia" w:hAnsi="Arial" w:cs="Arial"/>
          <w:color w:val="000000" w:themeColor="text1"/>
          <w:szCs w:val="22"/>
          <w:lang w:val="es-ES_tradnl"/>
        </w:rPr>
        <w:t xml:space="preserve"> con fines terapéuticos.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Rampas portátiles.</w:t>
      </w:r>
    </w:p>
    <w:p w:rsidR="00D51574" w:rsidRPr="00D51574" w:rsidRDefault="00D51574" w:rsidP="00D51574">
      <w:pPr>
        <w:keepNext/>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implantes dentales, férulas de descarga y dentaduras postizas se incluirán en el (06.3.1.0) cuando se requiera pernoctación y en el (06.2.2.3) cuando no sea necesaria.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Coste de adaptación de un coche para discapacitados (07.2.3.0).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Aparatos y equipos terapéuticos adquiridos por el hogar para el ejercicio de su profesión (fonendoscopios, estetoscopios, camillas para masajes médicos,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material terapéutico (06.1.4.0).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w:t>
      </w:r>
      <w:proofErr w:type="spellStart"/>
      <w:r w:rsidRPr="00D51574">
        <w:rPr>
          <w:rFonts w:ascii="Arial" w:eastAsiaTheme="minorEastAsia" w:hAnsi="Arial" w:cs="Arial"/>
          <w:color w:val="000000" w:themeColor="text1"/>
          <w:szCs w:val="22"/>
          <w:lang w:val="es-ES_tradnl"/>
        </w:rPr>
        <w:t>electroestimulación</w:t>
      </w:r>
      <w:proofErr w:type="spellEnd"/>
      <w:r w:rsidRPr="00D51574">
        <w:rPr>
          <w:rFonts w:ascii="Arial" w:eastAsiaTheme="minorEastAsia" w:hAnsi="Arial" w:cs="Arial"/>
          <w:color w:val="000000" w:themeColor="text1"/>
          <w:szCs w:val="22"/>
          <w:lang w:val="es-ES_tradnl"/>
        </w:rPr>
        <w:t xml:space="preserve"> con fines no terapéuticos (13.1.1.1)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Bastones para uso recreativo (senderismo, </w:t>
      </w:r>
      <w:proofErr w:type="spellStart"/>
      <w:r w:rsidRPr="00D51574">
        <w:rPr>
          <w:rFonts w:ascii="Arial" w:eastAsiaTheme="minorEastAsia" w:hAnsi="Arial" w:cs="Arial"/>
          <w:color w:val="000000" w:themeColor="text1"/>
          <w:szCs w:val="22"/>
        </w:rPr>
        <w:t>trekking</w:t>
      </w:r>
      <w:proofErr w:type="spellEnd"/>
      <w:r w:rsidRPr="00D51574">
        <w:rPr>
          <w:rFonts w:ascii="Arial" w:eastAsiaTheme="minorEastAsia" w:hAnsi="Arial" w:cs="Arial"/>
          <w:color w:val="000000" w:themeColor="text1"/>
          <w:szCs w:val="22"/>
        </w:rPr>
        <w:t>, etc.) (09.2.2.1).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Arial" w:eastAsiaTheme="minorEastAsia" w:hAnsi="Arial" w:cs="Arial"/>
          <w:color w:val="000000" w:themeColor="text1"/>
          <w:szCs w:val="22"/>
          <w:lang w:val="es-ES_tradnl"/>
        </w:rPr>
      </w:pPr>
      <w:r w:rsidRPr="00D51574">
        <w:rPr>
          <w:rFonts w:asciiTheme="minorHAnsi" w:eastAsiaTheme="minorEastAsia" w:hAnsiTheme="minorHAnsi" w:cstheme="minorBidi"/>
          <w:color w:val="000000" w:themeColor="text1"/>
          <w:szCs w:val="22"/>
        </w:rPr>
        <w:br w:type="page"/>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zCs w:val="22"/>
        </w:rPr>
      </w:pPr>
      <w:r w:rsidRPr="00D51574">
        <w:rPr>
          <w:rFonts w:ascii="Arial" w:hAnsi="Arial" w:cs="Arial"/>
          <w:b/>
          <w:color w:val="000000" w:themeColor="text1"/>
          <w:szCs w:val="22"/>
        </w:rPr>
        <w:t>06.1.4</w:t>
      </w:r>
      <w:r w:rsidRPr="00D51574">
        <w:rPr>
          <w:rFonts w:ascii="Arial" w:hAnsi="Arial" w:cs="Arial"/>
          <w:b/>
          <w:color w:val="000000" w:themeColor="text1"/>
          <w:szCs w:val="22"/>
        </w:rPr>
        <w:tab/>
        <w:t>REPARACIÓN Y ALQUILER DE APARATOS Y MATERIAL TERAPÉUTICO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06.1.4.0</w:t>
      </w:r>
      <w:r w:rsidRPr="00D51574">
        <w:rPr>
          <w:rFonts w:ascii="Arial" w:hAnsi="Arial" w:cs="Arial"/>
          <w:i/>
          <w:color w:val="000000" w:themeColor="text1"/>
          <w:spacing w:val="-2"/>
          <w:szCs w:val="22"/>
          <w:lang w:val="es-ES_tradnl"/>
        </w:rPr>
        <w:tab/>
        <w:t xml:space="preserve">REPARACIÓN Y ALQUILER DE APARATOS Y MATERIAL TERAPÉUTICO. </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Limpieza, reparación, alquiler y mantenimiento de productos de diagnóstico médico para uso personal y productos de asistencia para la visión, audición, movilidad y vida diaria.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Alquiler de alarmas médicas de uso doméstico.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06.2</w:t>
      </w:r>
      <w:r w:rsidRPr="00D51574">
        <w:rPr>
          <w:rFonts w:ascii="Arial" w:hAnsi="Arial" w:cs="Arial"/>
          <w:b/>
          <w:color w:val="000000" w:themeColor="text1"/>
          <w:spacing w:val="-2"/>
          <w:szCs w:val="22"/>
          <w:lang w:val="es-ES_tradnl"/>
        </w:rPr>
        <w:tab/>
        <w:t xml:space="preserve">SERVICIOS MÉDICOS Y PARAMÉDICOS AMBULATORIOS </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Todos los servicios médicos, dentales y paramédicos prestados a pacientes por médicos, dentistas, profesionales paramédicos y auxiliares de servicios médicos ambulatorios. </w:t>
      </w:r>
      <w:r w:rsidRPr="00D51574">
        <w:rPr>
          <w:rFonts w:ascii="Arial" w:eastAsiaTheme="minorEastAsia" w:hAnsi="Arial" w:cs="Arial"/>
          <w:szCs w:val="22"/>
          <w:lang w:val="es-ES_tradnl"/>
        </w:rPr>
        <w:t>Los servicios ambulatorios incluyen los medicamentos, prótesis</w:t>
      </w:r>
      <w:r w:rsidRPr="00D51574">
        <w:rPr>
          <w:rFonts w:ascii="Arial" w:eastAsiaTheme="minorEastAsia" w:hAnsi="Arial" w:cs="Arial"/>
          <w:color w:val="000000" w:themeColor="text1"/>
          <w:szCs w:val="22"/>
          <w:lang w:val="es-ES_tradnl"/>
        </w:rPr>
        <w:t xml:space="preserve">, </w:t>
      </w:r>
      <w:r w:rsidRPr="00D51574">
        <w:rPr>
          <w:rFonts w:ascii="Arial" w:eastAsiaTheme="minorEastAsia" w:hAnsi="Arial" w:cs="Arial"/>
          <w:szCs w:val="22"/>
          <w:lang w:val="es-ES_tradnl"/>
        </w:rPr>
        <w:t>aparatos y equipos médicos y otros productos relacionados con la salud, suministrados directamente a los pacientes externos por profesionales y auxiliares médicos</w:t>
      </w:r>
      <w:r w:rsidRPr="00D51574">
        <w:rPr>
          <w:rFonts w:ascii="Arial" w:eastAsiaTheme="minorEastAsia" w:hAnsi="Arial" w:cs="Arial"/>
          <w:color w:val="000000" w:themeColor="text1"/>
          <w:szCs w:val="22"/>
          <w:lang w:val="es-ES_tradnl"/>
        </w:rPr>
        <w:t>, dentales y paramédicos.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gasto por exámenes biológicos, radiológicos y otras pruebas diagnósticas en laboratorios de análisis y otros centros de diagnóstico deben figurar en la rúbrica 06.4.1.0.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El gasto por exámenes médicos (tales como exámenes cardiológicos y ecográficos) o radiológicos (dentales principalmente) cuando son realizados directamente por los médicos y/o dentistas, así como los honorarios percibidos por médicos y/o dentistas por la interpretación de las radiografías y análisis, se incluirán también según el caso en 06.2.2 o 06.2.3.</w:t>
      </w:r>
    </w:p>
    <w:p w:rsidR="00D51574" w:rsidRPr="00D51574" w:rsidRDefault="00D51574" w:rsidP="00D51574">
      <w:pPr>
        <w:keepLines/>
        <w:ind w:left="2129" w:hanging="360"/>
        <w:jc w:val="both"/>
        <w:rPr>
          <w:rFonts w:ascii="Arial" w:eastAsiaTheme="minorEastAsia" w:hAnsi="Arial" w:cs="Arial"/>
          <w:color w:val="000000" w:themeColor="text1"/>
          <w:szCs w:val="22"/>
          <w:u w:val="single"/>
          <w:lang w:val="es-ES_tradnl"/>
        </w:rPr>
      </w:pPr>
      <w:r w:rsidRPr="00D51574">
        <w:rPr>
          <w:rFonts w:ascii="Arial" w:eastAsiaTheme="minorEastAsia" w:hAnsi="Arial" w:cs="Arial"/>
          <w:szCs w:val="22"/>
          <w:lang w:val="es-ES_tradnl"/>
        </w:rPr>
        <w:t>Los servicios se pueden prestar en el hogar, en consultas individuales</w:t>
      </w:r>
      <w:r w:rsidRPr="00D51574">
        <w:rPr>
          <w:rFonts w:ascii="Arial" w:eastAsiaTheme="minorEastAsia" w:hAnsi="Arial" w:cs="Arial"/>
          <w:color w:val="000000" w:themeColor="text1"/>
          <w:szCs w:val="22"/>
          <w:lang w:val="es-ES_tradnl"/>
        </w:rPr>
        <w:t xml:space="preserve"> o en grupo, en dispensarios o en las consultas externas de los hospitales y similares.</w:t>
      </w:r>
    </w:p>
    <w:p w:rsidR="00D51574" w:rsidRPr="00D51574" w:rsidRDefault="00D51574" w:rsidP="00D51574">
      <w:pPr>
        <w:ind w:left="2127"/>
        <w:contextualSpacing/>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cuidados médicos, dentales y paramédicos prestados a los pacientes hospitalizados en establecimientos hospitalarios y similares (06.3).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vacuna cuando se facture por separado del servicio preventivo (06.1.1.1).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laboratorio e imagen cuando se facturen por separado del servicio preventivo. (06.4.1).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residencias para personas dependientes (13.3.0.2).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06.2.1</w:t>
      </w:r>
      <w:r w:rsidRPr="00D51574">
        <w:rPr>
          <w:rFonts w:ascii="Arial" w:hAnsi="Arial" w:cs="Arial"/>
          <w:b/>
          <w:color w:val="000000" w:themeColor="text1"/>
          <w:spacing w:val="-2"/>
          <w:szCs w:val="22"/>
          <w:lang w:val="es-ES_tradnl"/>
        </w:rPr>
        <w:tab/>
        <w:t>SERVICIOS PREVENTIVOS.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preventivos con el fin de evitar enfermedades. La diferencia principal entre los servicios preventivos y los servicios médicos es que los servicios preventivos son aquellos que se prestan antes de aparecer síntomas.</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06.2.1.1</w:t>
      </w:r>
      <w:r w:rsidRPr="00D51574">
        <w:rPr>
          <w:rFonts w:ascii="Arial" w:hAnsi="Arial" w:cs="Arial"/>
          <w:i/>
          <w:color w:val="000000" w:themeColor="text1"/>
          <w:spacing w:val="-2"/>
          <w:szCs w:val="22"/>
          <w:lang w:val="es-ES_tradnl"/>
        </w:rPr>
        <w:tab/>
        <w:t xml:space="preserve">SERVICIOS DE VACUNACIÓN.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vacunación e inmunización tanto para adultos como para niños ya sea por motivos de viaje, turismo o para la vida diaria (polio, rabia, tétanos, varicela, fiebre amarilla, rubeola, gripe, sarampión, difteria, hepatitis, herpes zóster, VPH, etc.)</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coste de la vacuna cuando se facture por separado del servicio preventivo (06.1.1.1).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06.2.1.9</w:t>
      </w:r>
      <w:r w:rsidRPr="00D51574">
        <w:rPr>
          <w:rFonts w:ascii="Arial" w:hAnsi="Arial" w:cs="Arial"/>
          <w:i/>
          <w:color w:val="000000" w:themeColor="text1"/>
          <w:spacing w:val="-2"/>
          <w:szCs w:val="22"/>
          <w:lang w:val="es-ES_tradnl"/>
        </w:rPr>
        <w:tab/>
        <w:t>OTROS SERVICIOS PREVENTIVOS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Controles rutinarios de embarazo y posparto.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Controles rutinarios de desarrollo y crecimiento infantil.</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Pruebas de detección, diagnóstico y exámenes médicos destinados a detectar enfermedades transmisibles o no. (</w:t>
      </w:r>
      <w:proofErr w:type="gramStart"/>
      <w:r w:rsidRPr="00D51574">
        <w:rPr>
          <w:rFonts w:ascii="Arial" w:eastAsiaTheme="minorEastAsia" w:hAnsi="Arial" w:cs="Arial"/>
          <w:color w:val="000000" w:themeColor="text1"/>
          <w:szCs w:val="22"/>
        </w:rPr>
        <w:t>mamografías</w:t>
      </w:r>
      <w:proofErr w:type="gramEnd"/>
      <w:r w:rsidRPr="00D51574">
        <w:rPr>
          <w:rFonts w:ascii="Arial" w:eastAsiaTheme="minorEastAsia" w:hAnsi="Arial" w:cs="Arial"/>
          <w:color w:val="000000" w:themeColor="text1"/>
          <w:szCs w:val="22"/>
        </w:rPr>
        <w:t xml:space="preserve">, colonoscopias, etc.) </w:t>
      </w:r>
      <w:proofErr w:type="gramStart"/>
      <w:r w:rsidRPr="00D51574">
        <w:rPr>
          <w:rFonts w:ascii="Arial" w:eastAsiaTheme="minorEastAsia" w:hAnsi="Arial" w:cs="Arial"/>
          <w:color w:val="000000" w:themeColor="text1"/>
          <w:szCs w:val="22"/>
        </w:rPr>
        <w:t>antes</w:t>
      </w:r>
      <w:proofErr w:type="gramEnd"/>
      <w:r w:rsidRPr="00D51574">
        <w:rPr>
          <w:rFonts w:ascii="Arial" w:eastAsiaTheme="minorEastAsia" w:hAnsi="Arial" w:cs="Arial"/>
          <w:color w:val="000000" w:themeColor="text1"/>
          <w:szCs w:val="22"/>
        </w:rPr>
        <w:t xml:space="preserve"> de aparecer sintomatología, si no se puede desglosar el coste de las mismas en la factura.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Exámenes radiológicos, cardiológicos, ecografías y otras pruebas diagnósticas necesarias para los servicios preventivos cuando no se facturan por separado.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Pruebas genéticas.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planificación y asesoramiento familiar.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Cualquier otro servicio médico o paramédico proporcionado antes de la aparición de síntomas.</w:t>
      </w:r>
    </w:p>
    <w:p w:rsidR="00D51574" w:rsidRPr="00D51574" w:rsidRDefault="00D51574" w:rsidP="00D51574">
      <w:pPr>
        <w:keepNext/>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dentales preventivos (06.2.2.1).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seguimiento y control cuando hay síntomas (06.2.2 o 06.2.3).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laboratorio e imagen cuando se facturen por separado del servicio preventivo (06.4.1.0).</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Pruebas de detección, diagnóstico y exámenes médicos destinados a detectar enfermedades transmisibles o no. (</w:t>
      </w:r>
      <w:proofErr w:type="gramStart"/>
      <w:r w:rsidRPr="00D51574">
        <w:rPr>
          <w:rFonts w:ascii="Arial" w:eastAsiaTheme="minorEastAsia" w:hAnsi="Arial" w:cs="Arial"/>
          <w:color w:val="000000" w:themeColor="text1"/>
          <w:szCs w:val="22"/>
        </w:rPr>
        <w:t>mamografías</w:t>
      </w:r>
      <w:proofErr w:type="gramEnd"/>
      <w:r w:rsidRPr="00D51574">
        <w:rPr>
          <w:rFonts w:ascii="Arial" w:eastAsiaTheme="minorEastAsia" w:hAnsi="Arial" w:cs="Arial"/>
          <w:color w:val="000000" w:themeColor="text1"/>
          <w:szCs w:val="22"/>
        </w:rPr>
        <w:t xml:space="preserve">, colonoscopias, etc.) </w:t>
      </w:r>
      <w:proofErr w:type="gramStart"/>
      <w:r w:rsidRPr="00D51574">
        <w:rPr>
          <w:rFonts w:ascii="Arial" w:eastAsiaTheme="minorEastAsia" w:hAnsi="Arial" w:cs="Arial"/>
          <w:color w:val="000000" w:themeColor="text1"/>
          <w:szCs w:val="22"/>
        </w:rPr>
        <w:t>antes</w:t>
      </w:r>
      <w:proofErr w:type="gramEnd"/>
      <w:r w:rsidRPr="00D51574">
        <w:rPr>
          <w:rFonts w:ascii="Arial" w:eastAsiaTheme="minorEastAsia" w:hAnsi="Arial" w:cs="Arial"/>
          <w:color w:val="000000" w:themeColor="text1"/>
          <w:szCs w:val="22"/>
        </w:rPr>
        <w:t xml:space="preserve"> de aparecer sintomatología, si se puede desglosar el coste de las mismas en la factura (06.4.1.0).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06.2.2</w:t>
      </w:r>
      <w:r w:rsidRPr="00D51574">
        <w:rPr>
          <w:rFonts w:ascii="Arial" w:hAnsi="Arial" w:cs="Arial"/>
          <w:b/>
          <w:color w:val="000000" w:themeColor="text1"/>
          <w:spacing w:val="-2"/>
          <w:szCs w:val="22"/>
          <w:lang w:val="es-ES_tradnl"/>
        </w:rPr>
        <w:tab/>
        <w:t>SERVICIOS DENTALES AMBULATORIOS.</w:t>
      </w: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dentistas, odontólogos, </w:t>
      </w:r>
      <w:proofErr w:type="spellStart"/>
      <w:r w:rsidRPr="00D51574">
        <w:rPr>
          <w:rFonts w:ascii="Arial" w:eastAsiaTheme="minorEastAsia" w:hAnsi="Arial" w:cs="Arial"/>
          <w:color w:val="000000" w:themeColor="text1"/>
          <w:szCs w:val="22"/>
        </w:rPr>
        <w:t>endodoncistas</w:t>
      </w:r>
      <w:proofErr w:type="spellEnd"/>
      <w:r w:rsidRPr="00D51574">
        <w:rPr>
          <w:rFonts w:ascii="Arial" w:eastAsiaTheme="minorEastAsia" w:hAnsi="Arial" w:cs="Arial"/>
          <w:color w:val="000000" w:themeColor="text1"/>
          <w:szCs w:val="22"/>
        </w:rPr>
        <w:t xml:space="preserve">, cirujanos orales y maxilofaciales, </w:t>
      </w:r>
      <w:proofErr w:type="spellStart"/>
      <w:r w:rsidRPr="00D51574">
        <w:rPr>
          <w:rFonts w:ascii="Arial" w:eastAsiaTheme="minorEastAsia" w:hAnsi="Arial" w:cs="Arial"/>
          <w:color w:val="000000" w:themeColor="text1"/>
          <w:szCs w:val="22"/>
        </w:rPr>
        <w:t>periodoncistas</w:t>
      </w:r>
      <w:proofErr w:type="spellEnd"/>
      <w:r w:rsidRPr="00D51574">
        <w:rPr>
          <w:rFonts w:ascii="Arial" w:eastAsiaTheme="minorEastAsia" w:hAnsi="Arial" w:cs="Arial"/>
          <w:color w:val="000000" w:themeColor="text1"/>
          <w:szCs w:val="22"/>
        </w:rPr>
        <w:t xml:space="preserve">, higienistas dentales y otros auxiliares dentales cuando no se requiere pernoctación.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Incluye los servicios dentales por motivos estéticos.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sanitarios (farmacéuticos, terapéuticos, etc.) necesarios para prestar el servicio dental y que se facturan por separado (06.1).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laboratorio e imagen cuando se facturen por separado del servicio odontológico (06.4.1).</w:t>
      </w: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06.2.2.1</w:t>
      </w:r>
      <w:r w:rsidRPr="00D51574">
        <w:rPr>
          <w:rFonts w:ascii="Arial" w:hAnsi="Arial" w:cs="Arial"/>
          <w:i/>
          <w:color w:val="000000" w:themeColor="text1"/>
          <w:spacing w:val="-2"/>
          <w:szCs w:val="22"/>
          <w:lang w:val="es-ES_tradnl"/>
        </w:rPr>
        <w:tab/>
        <w:t>SERVICIOS DENTALES PREVENTIVOS.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Revisiones dentales rutinarias preventivas.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Limpieza de boca, </w:t>
      </w:r>
      <w:proofErr w:type="spellStart"/>
      <w:r w:rsidRPr="00D51574">
        <w:rPr>
          <w:rFonts w:ascii="Arial" w:eastAsiaTheme="minorEastAsia" w:hAnsi="Arial" w:cs="Arial"/>
          <w:color w:val="000000" w:themeColor="text1"/>
          <w:szCs w:val="22"/>
          <w:lang w:val="es-ES_tradnl"/>
        </w:rPr>
        <w:t>curetaje</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06.2.2.2</w:t>
      </w:r>
      <w:r w:rsidRPr="00D51574">
        <w:rPr>
          <w:rFonts w:ascii="Arial" w:hAnsi="Arial" w:cs="Arial"/>
          <w:i/>
          <w:color w:val="000000" w:themeColor="text1"/>
          <w:spacing w:val="-2"/>
          <w:szCs w:val="22"/>
          <w:lang w:val="es-ES_tradnl"/>
        </w:rPr>
        <w:tab/>
        <w:t>SERVICIOS DENTALES BÁSICOS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dentales que no requieren pernoctación.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Extracciones dentales, empastes, periodoncia, endodoncia.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colocación de fundas, puentes, planchas, coronas, etc. Se incluye el coste del material.</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Radiografías o análisis realizados por dentistas en clínicas dentales si no se puede desglosar el coste de las mismas en la factura.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sanitarios (farmacéuticos, terapéuticos, etc.) necesarios para prestar el servicio dental y que se facturan por separado (06.1).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laboratorio e imagen cuando se facturen por separado del servicio odontológico (06.4.1.0).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06.2.2.3</w:t>
      </w:r>
      <w:r w:rsidRPr="00D51574">
        <w:rPr>
          <w:rFonts w:ascii="Arial" w:hAnsi="Arial" w:cs="Arial"/>
          <w:i/>
          <w:color w:val="000000" w:themeColor="text1"/>
          <w:spacing w:val="-2"/>
          <w:szCs w:val="22"/>
          <w:lang w:val="es-ES_tradnl"/>
        </w:rPr>
        <w:tab/>
        <w:t>SERVICIOS DENTALES ESPECIALES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dentales que no requieren pernoctación.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colocación de implantes, ortodoncias y dentaduras postizas.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servicios dentales especiales (férulas de descarga,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Cirugía oral y maxilofacial sin pernoctación.</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Radiografías o análisis realizados por dentistas en clínicas dentales si no se puede desglosar el coste de las mismas en la factura.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productos sanitarios (farmacéuticos, terapéuticos, etc.) necesarios para prestar el servicio dental y que se facturan por separado (06.1).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laboratorio e imagen cuando se facturen por separado del servicio odontológico (06.4.1.0).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4" w:hanging="2124"/>
        <w:jc w:val="both"/>
        <w:outlineLvl w:val="0"/>
        <w:rPr>
          <w:rFonts w:ascii="Arial" w:hAnsi="Arial" w:cs="Arial"/>
          <w:b/>
          <w:color w:val="000000" w:themeColor="text1"/>
          <w:spacing w:val="-2"/>
          <w:szCs w:val="22"/>
        </w:rPr>
      </w:pPr>
      <w:r w:rsidRPr="00D51574">
        <w:rPr>
          <w:rFonts w:ascii="Arial" w:hAnsi="Arial" w:cs="Arial"/>
          <w:b/>
          <w:color w:val="000000" w:themeColor="text1"/>
          <w:spacing w:val="-2"/>
          <w:szCs w:val="22"/>
        </w:rPr>
        <w:t>06.2.3</w:t>
      </w:r>
      <w:r w:rsidRPr="00D51574">
        <w:rPr>
          <w:rFonts w:ascii="Arial" w:hAnsi="Arial" w:cs="Arial"/>
          <w:b/>
          <w:color w:val="000000"/>
          <w:spacing w:val="-2"/>
          <w:szCs w:val="22"/>
          <w:lang w:val="es-ES_tradnl"/>
        </w:rPr>
        <w:tab/>
        <w:t xml:space="preserve">OTROS </w:t>
      </w:r>
      <w:r w:rsidRPr="00D51574">
        <w:rPr>
          <w:rFonts w:ascii="Arial" w:hAnsi="Arial" w:cs="Arial"/>
          <w:b/>
          <w:color w:val="000000" w:themeColor="text1"/>
          <w:spacing w:val="-2"/>
          <w:szCs w:val="22"/>
        </w:rPr>
        <w:t>SERVICIOS PARAMÉDICOS Y MÉDICOS AMBULATORIOS (SIN PERNOCTACIÓN)</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06.2.3.1</w:t>
      </w:r>
      <w:r w:rsidRPr="00D51574">
        <w:rPr>
          <w:rFonts w:ascii="Arial" w:hAnsi="Arial" w:cs="Arial"/>
          <w:i/>
          <w:color w:val="000000" w:themeColor="text1"/>
          <w:spacing w:val="-2"/>
          <w:szCs w:val="22"/>
          <w:lang w:val="es-ES_tradnl"/>
        </w:rPr>
        <w:tab/>
        <w:t>SERVICIOS PARAMÉDICOS AMBULATORIOS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Incluye los servicios de rehabilitación por parte de fisioterapeutas, quiroprácticos, etc. en ambulatorios, clínicas o centros hospitalarios que no requieren pernoctación.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Incluye los servicios de psicólogos, en ambulatorios, clínicas o </w:t>
      </w:r>
      <w:r w:rsidRPr="00D51574">
        <w:rPr>
          <w:rFonts w:ascii="Arial" w:eastAsiaTheme="minorEastAsia" w:hAnsi="Arial" w:cs="Arial"/>
          <w:szCs w:val="22"/>
          <w:lang w:val="es-ES_tradnl"/>
        </w:rPr>
        <w:t>centros</w:t>
      </w:r>
      <w:r w:rsidRPr="00D51574">
        <w:rPr>
          <w:rFonts w:ascii="Arial" w:eastAsiaTheme="minorEastAsia" w:hAnsi="Arial" w:cs="Arial"/>
          <w:color w:val="000000" w:themeColor="text1"/>
          <w:szCs w:val="22"/>
          <w:lang w:val="es-ES_tradnl"/>
        </w:rPr>
        <w:t xml:space="preserve"> hospitalarios que no requieren pernoctación.</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Incluye los servicios de rehabilitación por parte de logopedas, </w:t>
      </w:r>
      <w:proofErr w:type="spellStart"/>
      <w:r w:rsidRPr="00D51574">
        <w:rPr>
          <w:rFonts w:ascii="Arial" w:eastAsiaTheme="minorEastAsia" w:hAnsi="Arial" w:cs="Arial"/>
          <w:szCs w:val="22"/>
          <w:lang w:val="es-ES_tradnl"/>
        </w:rPr>
        <w:t>audiólogos</w:t>
      </w:r>
      <w:proofErr w:type="spellEnd"/>
      <w:r w:rsidRPr="00D51574">
        <w:rPr>
          <w:rFonts w:ascii="Arial" w:eastAsiaTheme="minorEastAsia" w:hAnsi="Arial" w:cs="Arial"/>
          <w:szCs w:val="22"/>
          <w:lang w:val="es-ES_tradnl"/>
        </w:rPr>
        <w:t>, ópticos, optometristas, osteópatas, dietistas, naturistas etc., en ambulatorios, clínicas o centros no hospitalarios que no requieren pernoctación.</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los profesionales de la medicina tradicional y/o alternativa (</w:t>
      </w:r>
      <w:proofErr w:type="spellStart"/>
      <w:r w:rsidRPr="00D51574">
        <w:rPr>
          <w:rFonts w:ascii="Arial" w:eastAsiaTheme="minorEastAsia" w:hAnsi="Arial" w:cs="Arial"/>
          <w:szCs w:val="22"/>
          <w:lang w:val="es-ES_tradnl"/>
        </w:rPr>
        <w:t>reiki</w:t>
      </w:r>
      <w:proofErr w:type="spellEnd"/>
      <w:r w:rsidRPr="00D51574">
        <w:rPr>
          <w:rFonts w:ascii="Arial" w:eastAsiaTheme="minorEastAsia" w:hAnsi="Arial" w:cs="Arial"/>
          <w:szCs w:val="22"/>
          <w:lang w:val="es-ES_tradnl"/>
        </w:rPr>
        <w:t>, acupuntura...).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custodia del cordón umbilical, vitrificación de óvulos, custodia de embriones congelados...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Pesajes en farmacias u otros lugares.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Toma de tensión en farmacias u otros lugares.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Incluye todos los productos sanitarios (farmacéuticos, terapéuticos, asistenciales, etc.)  </w:t>
      </w:r>
      <w:proofErr w:type="gramStart"/>
      <w:r w:rsidRPr="00D51574">
        <w:rPr>
          <w:rFonts w:ascii="Arial" w:eastAsiaTheme="minorEastAsia" w:hAnsi="Arial" w:cs="Arial"/>
          <w:szCs w:val="22"/>
          <w:lang w:val="es-ES_tradnl"/>
        </w:rPr>
        <w:t>asociados</w:t>
      </w:r>
      <w:proofErr w:type="gramEnd"/>
      <w:r w:rsidRPr="00D51574">
        <w:rPr>
          <w:rFonts w:ascii="Arial" w:eastAsiaTheme="minorEastAsia" w:hAnsi="Arial" w:cs="Arial"/>
          <w:szCs w:val="22"/>
          <w:lang w:val="es-ES_tradnl"/>
        </w:rPr>
        <w:t xml:space="preserve"> a estos servicios de rehabilitación que no se facturen por separado.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de laboratorio e imagen cuando no se facturen por separado del servicio.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Tratamientos</w:t>
      </w:r>
      <w:r w:rsidRPr="00D51574">
        <w:rPr>
          <w:rFonts w:ascii="Arial" w:eastAsiaTheme="minorEastAsia" w:hAnsi="Arial" w:cs="Arial"/>
          <w:color w:val="000000" w:themeColor="text1"/>
          <w:szCs w:val="22"/>
          <w:lang w:val="es-ES_tradnl"/>
        </w:rPr>
        <w:t xml:space="preserve"> en balnearios con fines terapéuticos.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productos sanitarios (farmacéuticos, terapéuticos, etc.) necesarios para prestar este servicio y que se facturan por separado (06.1).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de laboratorio e imagen cuando se facturen por separado del servicio (06.4.1.0).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preventivos (06.2.1.9).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Los servicios</w:t>
      </w:r>
      <w:r w:rsidRPr="00D51574">
        <w:rPr>
          <w:rFonts w:ascii="Arial" w:eastAsiaTheme="minorEastAsia" w:hAnsi="Arial" w:cs="Arial"/>
          <w:color w:val="000000" w:themeColor="text1"/>
          <w:szCs w:val="22"/>
          <w:lang w:val="es-ES_tradnl"/>
        </w:rPr>
        <w:t xml:space="preserve"> de transportes de personas enfermas (06.4.2.0).</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06.2.3.2</w:t>
      </w:r>
      <w:r w:rsidRPr="00D51574">
        <w:rPr>
          <w:rFonts w:ascii="Arial" w:hAnsi="Arial" w:cs="Arial"/>
          <w:i/>
          <w:color w:val="000000" w:themeColor="text1"/>
          <w:spacing w:val="-2"/>
          <w:szCs w:val="22"/>
          <w:lang w:val="es-ES_tradnl"/>
        </w:rPr>
        <w:tab/>
        <w:t>SERVICIOS MÉDICOS AMBULATORIOS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Consultas de médicos pediatras: servicio a domicilio, en consulta, dispensario, cirugía menor realizada en ambulatorios, consultas externas en los hospitales.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de laboratorio e imagen cuando no se facturen por separado del servicio.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Consultas de médicos generales o especialistas (ginecólogos, cardiólogos, traumatólogos, psiquiatras, oftalmólogos etc.): servicio a domicilio, en consulta, dispensario.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Consulta y tratamiento de reproducción asistida, que no incluya pernoctación. Amniocentesis.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Endoscopias, gastroscopias y colonoscopias, realizadas por el propio médico ante la aparición de síntomas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Exámenes radiológicos, cardiológicos, ecografías y otras pruebas diagnósticas realizadas por el propio especialista (p.ej.: psiquiatra, oftalmólogo...) ante la aparición de síntomas, cuando no se pueda desglosar el precio de la consulta.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Incluye todos los productos sanitarios (farmacéuticos, terapéuticos</w:t>
      </w:r>
      <w:r w:rsidRPr="00D51574">
        <w:rPr>
          <w:rFonts w:ascii="Arial" w:eastAsiaTheme="minorEastAsia" w:hAnsi="Arial" w:cs="Arial"/>
          <w:color w:val="000000" w:themeColor="text1"/>
          <w:szCs w:val="22"/>
          <w:lang w:val="es-ES_tradnl"/>
        </w:rPr>
        <w:t xml:space="preserve">, asistenciales, etc.)  </w:t>
      </w:r>
      <w:proofErr w:type="gramStart"/>
      <w:r w:rsidRPr="00D51574">
        <w:rPr>
          <w:rFonts w:ascii="Arial" w:eastAsiaTheme="minorEastAsia" w:hAnsi="Arial" w:cs="Arial"/>
          <w:color w:val="000000" w:themeColor="text1"/>
          <w:szCs w:val="22"/>
          <w:lang w:val="es-ES_tradnl"/>
        </w:rPr>
        <w:t>asociados</w:t>
      </w:r>
      <w:proofErr w:type="gramEnd"/>
      <w:r w:rsidRPr="00D51574">
        <w:rPr>
          <w:rFonts w:ascii="Arial" w:eastAsiaTheme="minorEastAsia" w:hAnsi="Arial" w:cs="Arial"/>
          <w:color w:val="000000" w:themeColor="text1"/>
          <w:szCs w:val="22"/>
          <w:lang w:val="es-ES_tradnl"/>
        </w:rPr>
        <w:t xml:space="preserve"> a estos servicios que no se facturen por separado. </w:t>
      </w:r>
    </w:p>
    <w:p w:rsidR="00D51574" w:rsidRPr="00D51574" w:rsidRDefault="00D51574" w:rsidP="00D51574">
      <w:pPr>
        <w:keepLines/>
        <w:ind w:left="2129"/>
        <w:jc w:val="both"/>
        <w:rPr>
          <w:rFonts w:ascii="Arial" w:eastAsiaTheme="minorEastAsia" w:hAnsi="Arial" w:cs="Arial"/>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productos sanitarios (farmacéuticos, terapéuticos, etc.) necesarios para prestar este servicio y que se facturan por separado (06.1).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de laboratorio e imagen cuando se facturen por separado del servicio (06.4.1.0).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preventivos (06.2.1.9).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Los</w:t>
      </w:r>
      <w:r w:rsidRPr="00D51574">
        <w:rPr>
          <w:rFonts w:ascii="Arial" w:eastAsiaTheme="minorEastAsia" w:hAnsi="Arial" w:cs="Arial"/>
          <w:color w:val="000000" w:themeColor="text1"/>
          <w:szCs w:val="22"/>
          <w:lang w:val="es-ES_tradnl"/>
        </w:rPr>
        <w:t xml:space="preserve"> servicios de transportes de personas enfermas (06.4.2.0).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Las</w:t>
      </w:r>
      <w:r w:rsidRPr="00D51574">
        <w:rPr>
          <w:rFonts w:ascii="Arial" w:eastAsiaTheme="minorEastAsia" w:hAnsi="Arial" w:cs="Arial"/>
          <w:color w:val="000000" w:themeColor="text1"/>
          <w:szCs w:val="22"/>
          <w:lang w:val="es-ES_tradnl"/>
        </w:rPr>
        <w:t xml:space="preserve"> consultas de médicos estéticos (06.2.3.3).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06.2.3.3</w:t>
      </w:r>
      <w:r w:rsidRPr="00D51574">
        <w:rPr>
          <w:rFonts w:ascii="Arial" w:hAnsi="Arial" w:cs="Arial"/>
          <w:i/>
          <w:color w:val="000000" w:themeColor="text1"/>
          <w:spacing w:val="-2"/>
          <w:szCs w:val="22"/>
          <w:lang w:val="es-ES_tradnl"/>
        </w:rPr>
        <w:tab/>
        <w:t>SERVICIOS MÉDICOS CURATIVOS O DE REHABILITACIÓN SIN PERNOCTACIÓN</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Consultas de médicos estéticos: servicio a domicilio, en consulta, dispensario, cirugía menor realizada en ambulatorios, consultas externas en los hospitales.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Cirugía estética: liposucción, aumento de pecho, retoque de nariz, pómulos, etc., donde la intervención no implique pernoctación en el hospital.</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lang w:val="es-ES_tradnl"/>
        </w:rPr>
        <w:t>Bótox</w:t>
      </w:r>
      <w:proofErr w:type="spellEnd"/>
      <w:r w:rsidRPr="00D51574">
        <w:rPr>
          <w:rFonts w:ascii="Arial" w:eastAsiaTheme="minorEastAsia" w:hAnsi="Arial" w:cs="Arial"/>
          <w:szCs w:val="22"/>
          <w:lang w:val="es-ES_tradnl"/>
        </w:rPr>
        <w:t xml:space="preserve">, etc.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Rellenos faciales (ácido hialurónico, colágeno, etc.).</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lang w:val="es-ES_tradnl"/>
        </w:rPr>
        <w:t>Implantología</w:t>
      </w:r>
      <w:proofErr w:type="spellEnd"/>
      <w:r w:rsidRPr="00D51574">
        <w:rPr>
          <w:rFonts w:ascii="Arial" w:eastAsiaTheme="minorEastAsia" w:hAnsi="Arial" w:cs="Arial"/>
          <w:szCs w:val="22"/>
          <w:lang w:val="es-ES_tradnl"/>
        </w:rPr>
        <w:t xml:space="preserve"> capilar.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w:t>
      </w:r>
      <w:r w:rsidRPr="00D51574">
        <w:rPr>
          <w:rFonts w:ascii="Arial" w:eastAsiaTheme="minorEastAsia" w:hAnsi="Arial" w:cs="Arial"/>
          <w:color w:val="000000" w:themeColor="text1"/>
          <w:szCs w:val="22"/>
          <w:lang w:val="es-ES_tradnl"/>
        </w:rPr>
        <w:t xml:space="preserve">irugía refractiva: miopía, hipermetropía y astigmatismo.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Otras cirugías </w:t>
      </w:r>
      <w:r w:rsidRPr="00D51574">
        <w:rPr>
          <w:rFonts w:ascii="Arial" w:eastAsiaTheme="minorEastAsia" w:hAnsi="Arial" w:cs="Arial"/>
          <w:color w:val="000000" w:themeColor="text1"/>
          <w:szCs w:val="22"/>
          <w:lang w:val="es-ES_tradnl"/>
        </w:rPr>
        <w:t>oculares: cataratas, cirugía del glaucoma, etc., donde la intervención no implique la pernoctación en el hospital.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Ot</w:t>
      </w:r>
      <w:r w:rsidRPr="00D51574">
        <w:rPr>
          <w:rFonts w:ascii="Arial" w:eastAsiaTheme="minorEastAsia" w:hAnsi="Arial" w:cs="Arial"/>
          <w:color w:val="000000" w:themeColor="text1"/>
          <w:szCs w:val="22"/>
          <w:lang w:val="es-ES_tradnl"/>
        </w:rPr>
        <w:t xml:space="preserve">ras cirugías menores: operación de cadera, de espalda, etc.  </w:t>
      </w:r>
      <w:proofErr w:type="gramStart"/>
      <w:r w:rsidRPr="00D51574">
        <w:rPr>
          <w:rFonts w:ascii="Arial" w:eastAsiaTheme="minorEastAsia" w:hAnsi="Arial" w:cs="Arial"/>
          <w:color w:val="000000" w:themeColor="text1"/>
          <w:szCs w:val="22"/>
          <w:lang w:val="es-ES_tradnl"/>
        </w:rPr>
        <w:t>donde</w:t>
      </w:r>
      <w:proofErr w:type="gramEnd"/>
      <w:r w:rsidRPr="00D51574">
        <w:rPr>
          <w:rFonts w:ascii="Arial" w:eastAsiaTheme="minorEastAsia" w:hAnsi="Arial" w:cs="Arial"/>
          <w:color w:val="000000" w:themeColor="text1"/>
          <w:szCs w:val="22"/>
          <w:lang w:val="es-ES_tradnl"/>
        </w:rPr>
        <w:t xml:space="preserve"> la intervención no implique la pernoctación en el hospital.</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Incluye todos los productos sanitarios (farmacéuticos, terapéuticos, asistenciales, etc.)  </w:t>
      </w:r>
      <w:proofErr w:type="gramStart"/>
      <w:r w:rsidRPr="00D51574">
        <w:rPr>
          <w:rFonts w:ascii="Arial" w:eastAsiaTheme="minorEastAsia" w:hAnsi="Arial" w:cs="Arial"/>
          <w:szCs w:val="22"/>
          <w:lang w:val="es-ES_tradnl"/>
        </w:rPr>
        <w:t>asociados</w:t>
      </w:r>
      <w:proofErr w:type="gramEnd"/>
      <w:r w:rsidRPr="00D51574">
        <w:rPr>
          <w:rFonts w:ascii="Arial" w:eastAsiaTheme="minorEastAsia" w:hAnsi="Arial" w:cs="Arial"/>
          <w:szCs w:val="22"/>
          <w:lang w:val="es-ES_tradnl"/>
        </w:rPr>
        <w:t xml:space="preserve"> a estos servicios que no</w:t>
      </w:r>
      <w:r w:rsidRPr="00D51574">
        <w:rPr>
          <w:rFonts w:ascii="Arial" w:eastAsiaTheme="minorEastAsia" w:hAnsi="Arial" w:cs="Arial"/>
          <w:color w:val="000000" w:themeColor="text1"/>
          <w:szCs w:val="22"/>
          <w:lang w:val="es-ES_tradnl"/>
        </w:rPr>
        <w:t xml:space="preserve"> se facturen por separado.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Los servicios</w:t>
      </w:r>
      <w:r w:rsidRPr="00D51574">
        <w:rPr>
          <w:rFonts w:ascii="Arial" w:eastAsiaTheme="minorEastAsia" w:hAnsi="Arial" w:cs="Arial"/>
          <w:color w:val="000000" w:themeColor="text1"/>
          <w:szCs w:val="22"/>
          <w:lang w:val="es-ES_tradnl"/>
        </w:rPr>
        <w:t xml:space="preserve"> de laboratorio e imagen cuando no se facturen por separado del servicio.</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productos sanitarios (farmacéuticos, terapéuticos, etc.) necesarios para prestar este servicio y que se facturan por separado (06.1).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de laboratorio e imagen cuando se facturen por separado del servicio (06.4.1.0).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preventivos (06.2.1.9).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Los</w:t>
      </w:r>
      <w:r w:rsidRPr="00D51574">
        <w:rPr>
          <w:rFonts w:ascii="Arial" w:eastAsiaTheme="minorEastAsia" w:hAnsi="Arial" w:cs="Arial"/>
          <w:color w:val="000000" w:themeColor="text1"/>
          <w:szCs w:val="22"/>
          <w:lang w:val="es-ES_tradnl"/>
        </w:rPr>
        <w:t xml:space="preserve"> servicios de transportes de personas enfermas (06.4.2.0).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Consultas oftalmológicas realizadas en ambulatorios, clínicas o consultas externas de los hospitales (06.2.3.2).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Cirugía oral y maxilofacial sin pernoctación (06.2.2.3).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Los servicios preventivos (06.2.1).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Los</w:t>
      </w:r>
      <w:r w:rsidRPr="00D51574">
        <w:rPr>
          <w:rFonts w:ascii="Arial" w:eastAsiaTheme="minorEastAsia" w:hAnsi="Arial" w:cs="Arial"/>
          <w:color w:val="000000" w:themeColor="text1"/>
          <w:szCs w:val="22"/>
          <w:lang w:val="es-ES_tradnl"/>
        </w:rPr>
        <w:t xml:space="preserve"> servicios de transportes de personas enfermas (06.4.2.0).</w:t>
      </w:r>
    </w:p>
    <w:p w:rsidR="00D51574" w:rsidRPr="00D51574" w:rsidRDefault="00D51574" w:rsidP="00D51574">
      <w:pPr>
        <w:keepLines/>
        <w:ind w:left="2345" w:hanging="360"/>
        <w:jc w:val="both"/>
        <w:rPr>
          <w:rFonts w:ascii="Arial" w:eastAsiaTheme="minorEastAsia" w:hAnsi="Arial" w:cs="Arial"/>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rPr>
      </w:pPr>
      <w:r w:rsidRPr="00D51574">
        <w:rPr>
          <w:rFonts w:ascii="Arial" w:hAnsi="Arial" w:cs="Arial"/>
          <w:b/>
          <w:color w:val="000000" w:themeColor="text1"/>
          <w:spacing w:val="-2"/>
          <w:szCs w:val="22"/>
        </w:rPr>
        <w:t>06.3.</w:t>
      </w:r>
      <w:r w:rsidRPr="00D51574">
        <w:rPr>
          <w:rFonts w:ascii="Arial" w:hAnsi="Arial"/>
          <w:b/>
          <w:spacing w:val="-2"/>
          <w:sz w:val="20"/>
          <w:lang w:val="es-ES_tradnl"/>
        </w:rPr>
        <w:tab/>
      </w:r>
      <w:r w:rsidRPr="00D51574">
        <w:rPr>
          <w:rFonts w:ascii="Arial" w:hAnsi="Arial" w:cs="Arial"/>
          <w:b/>
          <w:color w:val="000000" w:themeColor="text1"/>
          <w:spacing w:val="-2"/>
          <w:szCs w:val="22"/>
        </w:rPr>
        <w:t>SERVICIOS MÉDICOS HOSPITALARIOS (CON PERNOCTACIÓN)</w:t>
      </w: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El criterio de pernoctación es la distinción principal entre los servicios de cuidados ambulatorios (06.2) y los servicios de cuidados hospitalarios (06.3).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Puede ser un hospital, una clínica, o un centro de atención ambulatoria en los que es necesario alojamiento durante la noche.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Los servicios de atención hospitalaria comprenden tratamientos y/o cuidados (incluidos los dentales) donde se requiere pasar la noche.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Medicamentos, prótesis, aparatos y material terapéutico y otros productos ligados a la salud q</w:t>
      </w:r>
      <w:r w:rsidRPr="00D51574">
        <w:rPr>
          <w:rFonts w:ascii="Arial" w:eastAsiaTheme="minorEastAsia" w:hAnsi="Arial" w:cs="Arial"/>
          <w:color w:val="000000" w:themeColor="text1"/>
          <w:szCs w:val="22"/>
          <w:lang w:val="es-ES_tradnl"/>
        </w:rPr>
        <w:t xml:space="preserve">ue son proporcionados a los pacientes hospitalizados incluso si se facturan por separado.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Gast</w:t>
      </w:r>
      <w:r w:rsidRPr="00D51574">
        <w:rPr>
          <w:rFonts w:ascii="Arial" w:eastAsiaTheme="minorEastAsia" w:hAnsi="Arial" w:cs="Arial"/>
          <w:color w:val="000000" w:themeColor="text1"/>
          <w:szCs w:val="22"/>
          <w:lang w:val="es-ES_tradnl"/>
        </w:rPr>
        <w:t xml:space="preserve">os no estrictamente médicos, tales como gastos de administración, de personal no médico, en restauración y alojamiento, etc. incluso de familiares, aunque se facturen por separado. </w:t>
      </w:r>
    </w:p>
    <w:p w:rsidR="00D51574" w:rsidRPr="00D51574" w:rsidRDefault="00D51574" w:rsidP="00D51574">
      <w:pPr>
        <w:keepNext/>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atención hospitalaria de día (con o sin ingreso, pero sin pernoctación) y tratamiento hospitalario en domicilio (06.2).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transporte de personas enfermas (06.4.2.0).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Residencias</w:t>
      </w:r>
      <w:r w:rsidRPr="00D51574">
        <w:rPr>
          <w:rFonts w:ascii="Arial" w:eastAsiaTheme="minorEastAsia" w:hAnsi="Arial" w:cs="Arial"/>
          <w:color w:val="000000" w:themeColor="text1"/>
          <w:szCs w:val="22"/>
          <w:lang w:val="es-ES_tradnl"/>
        </w:rPr>
        <w:t xml:space="preserve"> para personas dependientes (13.3.0.2).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06.3.1</w:t>
      </w:r>
      <w:r w:rsidRPr="00D51574">
        <w:rPr>
          <w:rFonts w:ascii="Arial" w:hAnsi="Arial" w:cs="Arial"/>
          <w:b/>
          <w:color w:val="000000" w:themeColor="text1"/>
          <w:spacing w:val="-2"/>
          <w:szCs w:val="22"/>
          <w:lang w:val="es-ES_tradnl"/>
        </w:rPr>
        <w:tab/>
        <w:t>SERVICIOS MÉDICOS Y DE REHABILITACIÓN PARA PACIENTES HOSPITALIZADOS.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Comprende los servicios médicos, incluidos los dentales, y de rehabilitación que requieren pernoctación.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Se incluyen los centros de rehabilitación por el alcoholismo o la drogadicción, centros psiquiátricos o cualquier otro centro de salud que aloje a pacientes y que justifiquen la estancia de una noche.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Puede ser un hospital, una clínica, o un centro de atención ambulatoria en los que es necesario alojamiento durante la noche.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Medicamentos, prótesis, aparatos y material terapéutico y otros </w:t>
      </w:r>
      <w:r w:rsidRPr="00D51574">
        <w:rPr>
          <w:rFonts w:ascii="Arial" w:eastAsiaTheme="minorEastAsia" w:hAnsi="Arial" w:cs="Arial"/>
          <w:color w:val="000000" w:themeColor="text1"/>
          <w:szCs w:val="22"/>
          <w:lang w:val="es-ES_tradnl"/>
        </w:rPr>
        <w:t xml:space="preserve">productos ligados a la salud que son proporcionados a los pacientes hospitalizados incluso si se facturan por separado.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Gastos no estrictamente médicos, tales como gastos de administración</w:t>
      </w:r>
      <w:r w:rsidRPr="00D51574">
        <w:rPr>
          <w:rFonts w:ascii="Arial" w:eastAsiaTheme="minorEastAsia" w:hAnsi="Arial" w:cs="Arial"/>
          <w:color w:val="000000" w:themeColor="text1"/>
          <w:szCs w:val="22"/>
          <w:lang w:val="es-ES_tradnl"/>
        </w:rPr>
        <w:t>, de personal no médico, en restauración y alojamiento, etc. incluso de familiares, aunque se facturen por separado.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atención hospitalaria de día (con o sin ingreso, pero sin pernoctación) y tratamiento hospitalario en domicilio (06.2).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transporte de personas enfermas (06.4.2.0).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Residencias</w:t>
      </w:r>
      <w:r w:rsidRPr="00D51574">
        <w:rPr>
          <w:rFonts w:ascii="Arial" w:eastAsiaTheme="minorEastAsia" w:hAnsi="Arial" w:cs="Arial"/>
          <w:color w:val="000000" w:themeColor="text1"/>
          <w:szCs w:val="22"/>
          <w:lang w:val="es-ES_tradnl"/>
        </w:rPr>
        <w:t xml:space="preserve"> para personas dependientes (13.3.0.2).</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widowControl w:val="0"/>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06.3.1.0</w:t>
      </w:r>
      <w:r w:rsidRPr="00D51574">
        <w:rPr>
          <w:rFonts w:ascii="Arial" w:hAnsi="Arial" w:cs="Arial"/>
          <w:i/>
          <w:color w:val="000000" w:themeColor="text1"/>
          <w:spacing w:val="-2"/>
          <w:szCs w:val="22"/>
          <w:lang w:val="es-ES_tradnl"/>
        </w:rPr>
        <w:tab/>
        <w:t>SERVICIOS HOSPITALARIOS CURATIVOS O DE REHABILITACIÓN CON PERNOCTACIÓN</w:t>
      </w:r>
    </w:p>
    <w:p w:rsidR="00D51574" w:rsidRPr="00D51574" w:rsidRDefault="00D51574" w:rsidP="00D51574">
      <w:pPr>
        <w:widowControl w:val="0"/>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 Anual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Cirugía estética: liposucción, aumento de pecho, retoque de nariz, pómulos, etc., donde la intervención implique pernoctación en el hospital.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Cirugía refractiva: miopía, hipermetropía y astigmatismo.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Otras cirugías oculares: cataratas, cirugía del glaucoma, etc., donde la intervención implique la pernoctación en el hospital.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Int</w:t>
      </w:r>
      <w:r w:rsidRPr="00D51574">
        <w:rPr>
          <w:rFonts w:ascii="Arial" w:eastAsiaTheme="minorEastAsia" w:hAnsi="Arial" w:cs="Arial"/>
          <w:color w:val="000000" w:themeColor="text1"/>
          <w:szCs w:val="22"/>
          <w:lang w:val="es-ES_tradnl"/>
        </w:rPr>
        <w:t>ervenciones de cirugía oral o maxilofacial donde la intervención implique la pernoctación en el hospital.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Otras cirugías (ginecológicas, urológica</w:t>
      </w:r>
      <w:r w:rsidRPr="00D51574">
        <w:rPr>
          <w:rFonts w:ascii="Arial" w:eastAsiaTheme="minorEastAsia" w:hAnsi="Arial" w:cs="Arial"/>
          <w:color w:val="000000" w:themeColor="text1"/>
          <w:szCs w:val="22"/>
          <w:lang w:val="es-ES_tradnl"/>
        </w:rPr>
        <w:t xml:space="preserve">s, traumatológicas, </w:t>
      </w:r>
      <w:r w:rsidRPr="00D51574">
        <w:rPr>
          <w:rFonts w:ascii="Arial" w:eastAsiaTheme="minorEastAsia" w:hAnsi="Arial" w:cs="Arial"/>
          <w:szCs w:val="22"/>
          <w:lang w:val="es-ES_tradnl"/>
        </w:rPr>
        <w:t xml:space="preserve">cardiacas, etc.)  </w:t>
      </w:r>
      <w:proofErr w:type="gramStart"/>
      <w:r w:rsidRPr="00D51574">
        <w:rPr>
          <w:rFonts w:ascii="Arial" w:eastAsiaTheme="minorEastAsia" w:hAnsi="Arial" w:cs="Arial"/>
          <w:szCs w:val="22"/>
          <w:lang w:val="es-ES_tradnl"/>
        </w:rPr>
        <w:t>donde</w:t>
      </w:r>
      <w:proofErr w:type="gramEnd"/>
      <w:r w:rsidRPr="00D51574">
        <w:rPr>
          <w:rFonts w:ascii="Arial" w:eastAsiaTheme="minorEastAsia" w:hAnsi="Arial" w:cs="Arial"/>
          <w:szCs w:val="22"/>
          <w:lang w:val="es-ES_tradnl"/>
        </w:rPr>
        <w:t xml:space="preserve"> la intervención implique la pernoctación en el hospital.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Pagos a centros de </w:t>
      </w:r>
      <w:r w:rsidRPr="00D51574">
        <w:rPr>
          <w:rFonts w:ascii="Arial" w:eastAsiaTheme="minorEastAsia" w:hAnsi="Arial" w:cs="Arial"/>
          <w:szCs w:val="22"/>
          <w:shd w:val="clear" w:color="auto" w:fill="FFFFFF"/>
          <w:lang w:val="es-ES_tradnl"/>
        </w:rPr>
        <w:t>desintoxicación (alcohol, drogas), de trastornos alimentarios, etc. y otros servicios médicos y de rehabilitación para pacientes hospitalizados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Medicamentos, prótesis, aparatos y material terapéutico </w:t>
      </w:r>
      <w:r w:rsidRPr="00D51574">
        <w:rPr>
          <w:rFonts w:ascii="Arial" w:eastAsiaTheme="minorEastAsia" w:hAnsi="Arial" w:cs="Arial"/>
          <w:color w:val="000000" w:themeColor="text1"/>
          <w:szCs w:val="22"/>
          <w:lang w:val="es-ES_tradnl"/>
        </w:rPr>
        <w:t xml:space="preserve">y otros productos ligados a la salud que son proporcionados a los pacientes hospitalizados incluso si se facturan por separado.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Gastos</w:t>
      </w:r>
      <w:r w:rsidRPr="00D51574">
        <w:rPr>
          <w:rFonts w:ascii="Arial" w:eastAsiaTheme="minorEastAsia" w:hAnsi="Arial" w:cs="Arial"/>
          <w:color w:val="000000" w:themeColor="text1"/>
          <w:szCs w:val="22"/>
          <w:lang w:val="es-ES_tradnl"/>
        </w:rPr>
        <w:t xml:space="preserve"> no estrictamente médicos, tales como gastos de administración, de personal no médico, en restauración y alojamiento, etc. incluso de familiares, aunque se facturen por separado. </w:t>
      </w:r>
    </w:p>
    <w:p w:rsidR="00D51574" w:rsidRPr="00D51574" w:rsidRDefault="00D51574" w:rsidP="00D51574">
      <w:pPr>
        <w:keepLines/>
        <w:ind w:left="1984"/>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 atención hospitalaria de día (con o sin ingreso, pero sin pernoctación) y tratamiento hospitalario en domicilio (06.2).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transporte de personas enfermas (06.4.2.0).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Residencias</w:t>
      </w:r>
      <w:r w:rsidRPr="00D51574">
        <w:rPr>
          <w:rFonts w:ascii="Arial" w:eastAsiaTheme="minorEastAsia" w:hAnsi="Arial" w:cs="Arial"/>
          <w:color w:val="000000" w:themeColor="text1"/>
          <w:szCs w:val="22"/>
          <w:lang w:val="es-ES_tradnl"/>
        </w:rPr>
        <w:t xml:space="preserve"> para personas dependientes (13.3.0.2).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Centros de rehabilitación, proporcionando una asistencia a largo plazo más que cuidados de salud propiamente dichos o una terapia de adaptación (13.3.0.2).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06.3.2</w:t>
      </w:r>
      <w:r w:rsidRPr="00D51574">
        <w:rPr>
          <w:rFonts w:ascii="Arial" w:hAnsi="Arial" w:cs="Arial"/>
          <w:b/>
          <w:color w:val="000000" w:themeColor="text1"/>
          <w:spacing w:val="-2"/>
          <w:szCs w:val="22"/>
          <w:lang w:val="es-ES_tradnl"/>
        </w:rPr>
        <w:tab/>
        <w:t xml:space="preserve">SERVICIOS HOSPITALARIOS PARA ENFERMEDADES CRÓNICAS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widowControl w:val="0"/>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06.3.2.0</w:t>
      </w:r>
      <w:r w:rsidRPr="00D51574">
        <w:rPr>
          <w:rFonts w:ascii="Arial" w:hAnsi="Arial" w:cs="Arial"/>
          <w:i/>
          <w:color w:val="000000" w:themeColor="text1"/>
          <w:spacing w:val="-2"/>
          <w:szCs w:val="22"/>
          <w:lang w:val="es-ES_tradnl"/>
        </w:rPr>
        <w:tab/>
        <w:t xml:space="preserve">SERVICIOS HOSPITALARIOS PARA ENFERMEDADES CRÓNICAS. </w:t>
      </w:r>
    </w:p>
    <w:p w:rsidR="00D51574" w:rsidRPr="00D51574" w:rsidRDefault="00D51574" w:rsidP="00D51574">
      <w:pPr>
        <w:widowControl w:val="0"/>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 Anual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Los servicios hospitalarios para enfermedades crónicas no tienen como objetivo la curación o rehabilitación de una enfermedad, sino prevenir el deterioro de salud.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Se prestan a</w:t>
      </w:r>
      <w:r w:rsidRPr="00D51574">
        <w:rPr>
          <w:rFonts w:ascii="Arial" w:eastAsiaTheme="minorEastAsia" w:hAnsi="Arial" w:cs="Arial"/>
          <w:color w:val="000000" w:themeColor="text1"/>
          <w:szCs w:val="22"/>
          <w:lang w:val="es-ES_tradnl"/>
        </w:rPr>
        <w:t xml:space="preserve"> personas mayores con capacidades limitadas para realizar las tareas diarias, miembros de hogares físicamente discapacitados, enfermos crónicos, residencias de ancianos con cuidados médicos y/o de enfermería, residencias de cuidados paliativos para enfermos terminales, clínicas de salud mental para pacientes crónicos con Alzheimer,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Medicamentos, prótesis, aparatos y material terapéutico y otros productos ligados a la salud que son proporcionados</w:t>
      </w:r>
      <w:r w:rsidRPr="00D51574">
        <w:rPr>
          <w:rFonts w:ascii="Arial" w:eastAsiaTheme="minorEastAsia" w:hAnsi="Arial" w:cs="Arial"/>
          <w:color w:val="000000" w:themeColor="text1"/>
          <w:szCs w:val="22"/>
          <w:lang w:val="es-ES_tradnl"/>
        </w:rPr>
        <w:t xml:space="preserve"> a los pacientes hospitalizados incluso si se facturan por separado.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Gastos no </w:t>
      </w:r>
      <w:r w:rsidRPr="00D51574">
        <w:rPr>
          <w:rFonts w:ascii="Arial" w:eastAsiaTheme="minorEastAsia" w:hAnsi="Arial" w:cs="Arial"/>
          <w:color w:val="000000" w:themeColor="text1"/>
          <w:szCs w:val="22"/>
          <w:lang w:val="es-ES_tradnl"/>
        </w:rPr>
        <w:t xml:space="preserve">estrictamente médicos, tales como gastos de administración, de personal no médico, en restauración y alojamiento, etc. incluso de familiares, aunque se facturen por separado. </w:t>
      </w:r>
    </w:p>
    <w:p w:rsidR="00D51574" w:rsidRPr="00D51574" w:rsidRDefault="00D51574" w:rsidP="00D51574">
      <w:pPr>
        <w:keepNext/>
        <w:keepLine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protección social (13.3).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Residencias</w:t>
      </w:r>
      <w:r w:rsidRPr="00D51574">
        <w:rPr>
          <w:rFonts w:ascii="Arial" w:eastAsiaTheme="minorEastAsia" w:hAnsi="Arial" w:cs="Arial"/>
          <w:color w:val="000000" w:themeColor="text1"/>
          <w:szCs w:val="22"/>
          <w:lang w:val="es-ES_tradnl"/>
        </w:rPr>
        <w:t xml:space="preserve"> para personas dependientes (13.3.0.2).</w:t>
      </w:r>
    </w:p>
    <w:p w:rsidR="00D51574" w:rsidRPr="00D51574" w:rsidRDefault="00D51574" w:rsidP="00D51574">
      <w:pPr>
        <w:keepNext/>
        <w:keepLine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hanging="2126"/>
        <w:jc w:val="both"/>
        <w:rPr>
          <w:rFonts w:ascii="Arial" w:hAnsi="Arial" w:cs="Arial"/>
          <w:b/>
          <w:color w:val="000000" w:themeColor="text1"/>
          <w:spacing w:val="-2"/>
          <w:szCs w:val="22"/>
        </w:rPr>
      </w:pPr>
      <w:r w:rsidRPr="00D51574">
        <w:rPr>
          <w:rFonts w:ascii="Arial" w:hAnsi="Arial" w:cs="Arial"/>
          <w:b/>
          <w:color w:val="000000" w:themeColor="text1"/>
          <w:spacing w:val="-2"/>
          <w:szCs w:val="22"/>
        </w:rPr>
        <w:t>06.4.</w:t>
      </w:r>
      <w:r w:rsidRPr="00D51574">
        <w:rPr>
          <w:rFonts w:ascii="Arial" w:hAnsi="Arial"/>
          <w:b/>
          <w:spacing w:val="-2"/>
          <w:sz w:val="20"/>
          <w:lang w:val="es-ES_tradnl"/>
        </w:rPr>
        <w:tab/>
      </w:r>
      <w:r w:rsidRPr="00D51574">
        <w:rPr>
          <w:rFonts w:ascii="Arial" w:hAnsi="Arial" w:cs="Arial"/>
          <w:b/>
          <w:color w:val="000000" w:themeColor="text1"/>
          <w:spacing w:val="-2"/>
          <w:szCs w:val="22"/>
        </w:rPr>
        <w:t>OTROS SERVICIOS DE SALUD</w:t>
      </w:r>
    </w:p>
    <w:p w:rsidR="00D51574" w:rsidRPr="00D51574" w:rsidRDefault="00D51574" w:rsidP="00D51574">
      <w:pPr>
        <w:keepNext/>
        <w:keepLines/>
        <w:spacing w:after="120"/>
        <w:ind w:left="2126" w:hanging="2126"/>
        <w:jc w:val="both"/>
        <w:rPr>
          <w:rFonts w:ascii="Arial" w:hAnsi="Arial" w:cs="Arial"/>
          <w:b/>
          <w:color w:val="000000" w:themeColor="text1"/>
          <w:spacing w:val="-2"/>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06.4.1</w:t>
      </w:r>
      <w:r w:rsidRPr="00D51574">
        <w:rPr>
          <w:rFonts w:ascii="Arial" w:hAnsi="Arial" w:cs="Arial"/>
          <w:b/>
          <w:color w:val="000000" w:themeColor="text1"/>
          <w:spacing w:val="-2"/>
          <w:szCs w:val="22"/>
          <w:lang w:val="es-ES_tradnl"/>
        </w:rPr>
        <w:tab/>
        <w:t xml:space="preserve">SERVICIOS DE ANÁLISIS CLÍNICOS Y PRUEBAS DIAGNÓSTICAS.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06.4.1.0</w:t>
      </w:r>
      <w:r w:rsidRPr="00D51574">
        <w:rPr>
          <w:rFonts w:ascii="Arial" w:hAnsi="Arial" w:cs="Arial"/>
          <w:color w:val="000000" w:themeColor="text1"/>
          <w:spacing w:val="-2"/>
          <w:szCs w:val="22"/>
          <w:lang w:val="es-ES_tradnl"/>
        </w:rPr>
        <w:tab/>
        <w:t xml:space="preserve">SERVICIOS DE ANÁLISIS CLÍNICOS Y PRUEBAS DIAGNÓSTICAS.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i/>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laboratorios de análisis médicos (análisis de ADN, análisis inmunológicos,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Radiografías, urografías, ecografías, resonancias, TAC, mamografías, escáneres, etc.) </w:t>
      </w:r>
      <w:proofErr w:type="gramStart"/>
      <w:r w:rsidRPr="00D51574">
        <w:rPr>
          <w:rFonts w:ascii="Arial" w:eastAsiaTheme="minorEastAsia" w:hAnsi="Arial" w:cs="Arial"/>
          <w:szCs w:val="22"/>
          <w:lang w:val="es-ES_tradnl"/>
        </w:rPr>
        <w:t>cuando</w:t>
      </w:r>
      <w:proofErr w:type="gramEnd"/>
      <w:r w:rsidRPr="00D51574">
        <w:rPr>
          <w:rFonts w:ascii="Arial" w:eastAsiaTheme="minorEastAsia" w:hAnsi="Arial" w:cs="Arial"/>
          <w:szCs w:val="22"/>
          <w:lang w:val="es-ES_tradnl"/>
        </w:rPr>
        <w:t xml:space="preserve"> haya síntomas, siempre que se pueda desglosar.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Citologías</w:t>
      </w:r>
      <w:r w:rsidRPr="00D51574">
        <w:rPr>
          <w:rFonts w:ascii="Arial" w:eastAsiaTheme="minorEastAsia" w:hAnsi="Arial" w:cs="Arial"/>
          <w:color w:val="000000" w:themeColor="text1"/>
          <w:szCs w:val="22"/>
          <w:lang w:val="es-ES_tradnl"/>
        </w:rPr>
        <w:t>, biopsias, etc.</w:t>
      </w:r>
    </w:p>
    <w:p w:rsidR="00D51574" w:rsidRPr="00D51574" w:rsidRDefault="00D51574" w:rsidP="00D51574">
      <w:pPr>
        <w:keepNext/>
        <w:ind w:left="2127"/>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Todos los servicios de análisis clínicos y pruebas diagnósticas no facturadas por separado en los servicios preventivos para pacientes ambulatorios (06.2.1).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06.4.2</w:t>
      </w:r>
      <w:r w:rsidRPr="00D51574">
        <w:rPr>
          <w:rFonts w:ascii="Arial" w:hAnsi="Arial" w:cs="Arial"/>
          <w:b/>
          <w:color w:val="000000" w:themeColor="text1"/>
          <w:spacing w:val="-2"/>
          <w:szCs w:val="22"/>
          <w:lang w:val="es-ES_tradnl"/>
        </w:rPr>
        <w:tab/>
        <w:t xml:space="preserve">SERVICIOS DE TRANSPORTE DE PERSONAS ENFERMAS. </w:t>
      </w:r>
    </w:p>
    <w:p w:rsidR="00D51574" w:rsidRPr="00D51574" w:rsidRDefault="00D51574" w:rsidP="00D51574">
      <w:pPr>
        <w:keepNext/>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06.4.2.0</w:t>
      </w:r>
      <w:r w:rsidRPr="00D51574">
        <w:rPr>
          <w:rFonts w:ascii="Arial" w:hAnsi="Arial" w:cs="Arial"/>
          <w:color w:val="000000" w:themeColor="text1"/>
          <w:spacing w:val="-2"/>
          <w:szCs w:val="22"/>
          <w:lang w:val="es-ES_tradnl"/>
        </w:rPr>
        <w:tab/>
        <w:t>SERVICIOS DE TRANSPORTE DE PERSONAS ENFERMAS.</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Servicios de ambulancias para personas con o sin rescate de emergencia.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Transporte de personas por avión u otro transporte que hayan sid</w:t>
      </w:r>
      <w:r w:rsidRPr="00D51574">
        <w:rPr>
          <w:rFonts w:ascii="Arial" w:eastAsiaTheme="minorEastAsia" w:hAnsi="Arial" w:cs="Arial"/>
          <w:color w:val="000000" w:themeColor="text1"/>
          <w:szCs w:val="22"/>
          <w:lang w:val="es-ES_tradnl"/>
        </w:rPr>
        <w:t xml:space="preserve">o o no especialmente adaptados para un fin médico. </w:t>
      </w: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p>
    <w:p w:rsidR="00D51574" w:rsidRPr="00D51574" w:rsidRDefault="00512304" w:rsidP="00D51574">
      <w:pPr>
        <w:ind w:left="2127" w:hanging="2127"/>
        <w:rPr>
          <w:rFonts w:ascii="Arial" w:eastAsiaTheme="minorEastAsia" w:hAnsi="Arial" w:cs="Arial"/>
          <w:b/>
          <w:color w:val="000000" w:themeColor="text1"/>
          <w:szCs w:val="22"/>
          <w:u w:val="single"/>
        </w:rPr>
      </w:pPr>
      <w:r>
        <w:rPr>
          <w:rFonts w:ascii="Arial" w:eastAsiaTheme="minorEastAsia" w:hAnsi="Arial" w:cs="Arial"/>
          <w:b/>
          <w:color w:val="000000" w:themeColor="text1"/>
          <w:szCs w:val="22"/>
          <w:u w:val="single"/>
        </w:rPr>
        <w:t>GRUPO 07.</w:t>
      </w:r>
      <w:r>
        <w:rPr>
          <w:rFonts w:ascii="Arial" w:eastAsiaTheme="minorEastAsia" w:hAnsi="Arial" w:cs="Arial"/>
          <w:b/>
          <w:color w:val="000000" w:themeColor="text1"/>
          <w:szCs w:val="22"/>
          <w:u w:val="single"/>
        </w:rPr>
        <w:tab/>
        <w:t>TRANSPORTE</w:t>
      </w:r>
    </w:p>
    <w:p w:rsidR="00D51574" w:rsidRPr="00D51574" w:rsidRDefault="00D51574" w:rsidP="00D51574">
      <w:pPr>
        <w:rPr>
          <w:rFonts w:asciiTheme="minorHAnsi" w:eastAsiaTheme="minorEastAsia" w:hAnsiTheme="minorHAnsi" w:cs="Arial"/>
          <w:color w:val="000000" w:themeColor="text1"/>
          <w:szCs w:val="22"/>
        </w:rPr>
      </w:pPr>
    </w:p>
    <w:p w:rsidR="00D51574" w:rsidRPr="00D51574" w:rsidRDefault="00D51574" w:rsidP="00D51574">
      <w:pPr>
        <w:ind w:left="2127" w:hanging="2127"/>
        <w:rPr>
          <w:rFonts w:ascii="Arial" w:eastAsiaTheme="minorEastAsia" w:hAnsi="Arial" w:cs="Arial"/>
          <w:b/>
          <w:color w:val="000000" w:themeColor="text1"/>
          <w:szCs w:val="22"/>
        </w:rPr>
      </w:pPr>
    </w:p>
    <w:p w:rsidR="00D51574" w:rsidRPr="00D51574" w:rsidRDefault="00D51574" w:rsidP="00D51574">
      <w:pPr>
        <w:ind w:left="2127" w:hanging="2127"/>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07.1</w:t>
      </w:r>
      <w:r w:rsidRPr="00D51574">
        <w:rPr>
          <w:rFonts w:ascii="Arial" w:eastAsiaTheme="minorEastAsia" w:hAnsi="Arial" w:cs="Arial"/>
          <w:b/>
          <w:color w:val="000000" w:themeColor="text1"/>
          <w:szCs w:val="22"/>
        </w:rPr>
        <w:tab/>
        <w:t>COMPRA DE VEHÍCULOS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 compra de vehículos de recreo tales como caravanas, </w:t>
      </w:r>
      <w:proofErr w:type="spellStart"/>
      <w:r w:rsidRPr="00D51574">
        <w:rPr>
          <w:rFonts w:ascii="Arial" w:eastAsiaTheme="minorEastAsia" w:hAnsi="Arial" w:cs="Arial"/>
          <w:color w:val="000000" w:themeColor="text1"/>
          <w:szCs w:val="22"/>
          <w:lang w:val="es-ES_tradnl"/>
        </w:rPr>
        <w:t>autocaravanas</w:t>
      </w:r>
      <w:proofErr w:type="spellEnd"/>
      <w:r w:rsidRPr="00D51574">
        <w:rPr>
          <w:rFonts w:ascii="Arial" w:eastAsiaTheme="minorEastAsia" w:hAnsi="Arial" w:cs="Arial"/>
          <w:color w:val="000000" w:themeColor="text1"/>
          <w:szCs w:val="22"/>
          <w:lang w:val="es-ES_tradnl"/>
        </w:rPr>
        <w:t>, remolques, aviones, barcos</w:t>
      </w:r>
      <w:r w:rsidRPr="00D51574">
        <w:rPr>
          <w:rFonts w:ascii="Symbol" w:eastAsia="Symbol" w:hAnsi="Symbol" w:cs="Symbol"/>
          <w:color w:val="000000" w:themeColor="text1"/>
          <w:szCs w:val="22"/>
          <w:lang w:val="es-ES_tradnl"/>
        </w:rPr>
        <w:t></w:t>
      </w:r>
      <w:r w:rsidRPr="00D51574">
        <w:rPr>
          <w:rFonts w:ascii="Arial" w:eastAsiaTheme="minorEastAsia" w:hAnsi="Arial" w:cs="Arial"/>
          <w:color w:val="000000" w:themeColor="text1"/>
          <w:szCs w:val="22"/>
          <w:lang w:val="es-ES_tradnl"/>
        </w:rPr>
        <w:t xml:space="preserve"> (09.1.2.0).</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07.1.1</w:t>
      </w:r>
      <w:r w:rsidRPr="00D51574">
        <w:rPr>
          <w:rFonts w:ascii="Arial" w:hAnsi="Arial" w:cs="Arial"/>
          <w:b/>
          <w:color w:val="000000" w:themeColor="text1"/>
          <w:spacing w:val="-2"/>
          <w:szCs w:val="22"/>
          <w:lang w:val="es-ES_tradnl"/>
        </w:rPr>
        <w:tab/>
        <w:t>AUTOMÓVILES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07.1.1.1</w:t>
      </w:r>
      <w:r w:rsidRPr="00D51574">
        <w:rPr>
          <w:rFonts w:ascii="Arial" w:hAnsi="Arial" w:cs="Arial"/>
          <w:i/>
          <w:color w:val="000000" w:themeColor="text1"/>
          <w:spacing w:val="-2"/>
          <w:szCs w:val="22"/>
          <w:lang w:val="es-ES_tradnl"/>
        </w:rPr>
        <w:tab/>
        <w:t>AUTOMÓVILES NUEVOS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de automóviles, furgonetas, rancheras, monovolúmenes, todoterrenos… nuevos y destinados a transporte personal de los miembros del hogar.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asociados a la compra de vehículos (matriculación, IVA, etc.).</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u w:val="single"/>
          <w:lang w:val="es-ES_tradnl"/>
        </w:rPr>
        <w:b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Auto caravanas, caravanas y remolques (</w:t>
      </w:r>
      <w:r w:rsidRPr="00D51574">
        <w:rPr>
          <w:rFonts w:ascii="Arial" w:eastAsiaTheme="minorEastAsia" w:hAnsi="Arial" w:cs="Arial"/>
          <w:color w:val="000000" w:themeColor="text1"/>
          <w:szCs w:val="22"/>
          <w:lang w:val="es-ES_tradnl"/>
        </w:rPr>
        <w:t>09.1.2.0).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Coches de gol</w:t>
      </w:r>
      <w:r w:rsidRPr="00D51574">
        <w:rPr>
          <w:rFonts w:ascii="Arial" w:eastAsiaTheme="minorEastAsia" w:hAnsi="Arial" w:cs="Arial"/>
          <w:color w:val="000000" w:themeColor="text1"/>
          <w:szCs w:val="22"/>
          <w:lang w:val="es-ES_tradnl"/>
        </w:rPr>
        <w:t>f (09.1.2.0).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relacionados con el transporte (12.1.4.1).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07.1.1.2</w:t>
      </w:r>
      <w:r w:rsidRPr="00D51574">
        <w:rPr>
          <w:rFonts w:ascii="Arial" w:hAnsi="Arial" w:cs="Arial"/>
          <w:i/>
          <w:color w:val="000000" w:themeColor="text1"/>
          <w:spacing w:val="-2"/>
          <w:szCs w:val="22"/>
          <w:lang w:val="es-ES_tradnl"/>
        </w:rPr>
        <w:tab/>
        <w:t>AUTOMÓVILES DE SEGUNDA MANO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Incluye</w:t>
      </w:r>
      <w:r w:rsidRPr="00D51574">
        <w:rPr>
          <w:rFonts w:ascii="Arial" w:eastAsiaTheme="minorEastAsia" w:hAnsi="Arial" w:cs="Arial"/>
          <w:color w:val="000000" w:themeColor="text1"/>
          <w:szCs w:val="22"/>
          <w:lang w:val="es-ES_tradnl"/>
        </w:rPr>
        <w:t xml:space="preserve"> y excluye los mismos conceptos que el código 07.1.1.1, siendo de segunda mano.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07.1.2</w:t>
      </w:r>
      <w:r w:rsidRPr="00D51574">
        <w:rPr>
          <w:rFonts w:ascii="Arial" w:hAnsi="Arial" w:cs="Arial"/>
          <w:b/>
          <w:color w:val="000000" w:themeColor="text1"/>
          <w:spacing w:val="-2"/>
          <w:szCs w:val="22"/>
          <w:lang w:val="es-ES_tradnl"/>
        </w:rPr>
        <w:tab/>
        <w:t xml:space="preserve">MOTOS Y CICLOMOTORES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07.1.2.0</w:t>
      </w:r>
      <w:r w:rsidRPr="00D51574">
        <w:rPr>
          <w:rFonts w:ascii="Arial" w:hAnsi="Arial" w:cs="Arial"/>
          <w:i/>
          <w:color w:val="000000" w:themeColor="text1"/>
          <w:spacing w:val="-2"/>
          <w:szCs w:val="22"/>
          <w:lang w:val="es-ES_tradnl"/>
        </w:rPr>
        <w:tab/>
        <w:t>MOTOS Y CICLOMOTORES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Motocicletas de todo tipo, scooter</w:t>
      </w:r>
      <w:r w:rsidRPr="00D51574">
        <w:rPr>
          <w:rFonts w:ascii="Arial" w:eastAsiaTheme="minorEastAsia" w:hAnsi="Arial" w:cs="Arial"/>
          <w:color w:val="000000" w:themeColor="text1"/>
          <w:szCs w:val="22"/>
          <w:lang w:val="es-ES_tradnl"/>
        </w:rPr>
        <w:t xml:space="preserve">, </w:t>
      </w:r>
      <w:proofErr w:type="spellStart"/>
      <w:r w:rsidRPr="00D51574">
        <w:rPr>
          <w:rFonts w:ascii="Arial" w:eastAsiaTheme="minorEastAsia" w:hAnsi="Arial" w:cs="Arial"/>
          <w:color w:val="000000" w:themeColor="text1"/>
          <w:szCs w:val="22"/>
          <w:lang w:val="es-ES_tradnl"/>
        </w:rPr>
        <w:t>vespas</w:t>
      </w:r>
      <w:proofErr w:type="spellEnd"/>
      <w:r w:rsidRPr="00D51574">
        <w:rPr>
          <w:rFonts w:ascii="Arial" w:eastAsiaTheme="minorEastAsia" w:hAnsi="Arial" w:cs="Arial"/>
          <w:color w:val="000000" w:themeColor="text1"/>
          <w:szCs w:val="22"/>
          <w:lang w:val="es-ES_tradnl"/>
        </w:rPr>
        <w:t>, sidecares,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Bicicletas con motor de combustión.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asociados a la compra de estos vehículos (matriculación, IVA,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vehículos nuevos o de segunda mano.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Coches de golf (09.1.2.0).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Seguros relacionados con el transporte (12.1.4.1).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Bicicletas eléctricas (07.1.3.0).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Patinetes</w:t>
      </w:r>
      <w:r w:rsidRPr="00D51574">
        <w:rPr>
          <w:rFonts w:ascii="Arial" w:eastAsiaTheme="minorEastAsia" w:hAnsi="Arial" w:cs="Arial"/>
          <w:color w:val="000000" w:themeColor="text1"/>
          <w:szCs w:val="22"/>
          <w:lang w:val="es-ES_tradnl"/>
        </w:rPr>
        <w:t xml:space="preserve"> eléctricos, motos de nieve, motos de agua (09.1.2.0).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07.1.3</w:t>
      </w:r>
      <w:r w:rsidRPr="00D51574">
        <w:rPr>
          <w:rFonts w:ascii="Arial" w:eastAsiaTheme="minorEastAsia" w:hAnsi="Arial" w:cs="Arial"/>
          <w:b/>
          <w:color w:val="000000" w:themeColor="text1"/>
          <w:szCs w:val="22"/>
        </w:rPr>
        <w:tab/>
        <w:t>BICICLETAS</w:t>
      </w:r>
    </w:p>
    <w:p w:rsidR="00D51574" w:rsidRPr="00D51574" w:rsidRDefault="00D51574" w:rsidP="00D51574">
      <w:pPr>
        <w:ind w:left="2127" w:hanging="2127"/>
        <w:rPr>
          <w:rFonts w:ascii="Arial" w:eastAsiaTheme="minorEastAsia" w:hAnsi="Arial" w:cs="Arial"/>
          <w:b/>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07.1.3.0</w:t>
      </w:r>
      <w:r w:rsidRPr="00D51574">
        <w:rPr>
          <w:rFonts w:ascii="Arial" w:hAnsi="Arial" w:cs="Arial"/>
          <w:i/>
          <w:color w:val="000000" w:themeColor="text1"/>
          <w:spacing w:val="-2"/>
          <w:szCs w:val="22"/>
          <w:lang w:val="es-ES_tradnl"/>
        </w:rPr>
        <w:tab/>
        <w:t>BICICLETAS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Bicicletas y triciclos de todo tipo (</w:t>
      </w:r>
      <w:proofErr w:type="spellStart"/>
      <w:r w:rsidRPr="00D51574">
        <w:rPr>
          <w:rFonts w:ascii="Arial" w:eastAsiaTheme="minorEastAsia" w:hAnsi="Arial" w:cs="Arial"/>
          <w:szCs w:val="22"/>
        </w:rPr>
        <w:t>mountain</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bike</w:t>
      </w:r>
      <w:proofErr w:type="spellEnd"/>
      <w:r w:rsidRPr="00D51574">
        <w:rPr>
          <w:rFonts w:ascii="Arial" w:eastAsiaTheme="minorEastAsia" w:hAnsi="Arial" w:cs="Arial"/>
          <w:szCs w:val="22"/>
        </w:rPr>
        <w:t xml:space="preserve">, bicicletas de carreras, etc.), excepto a motor.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Bicicletas eléctricas.</w:t>
      </w:r>
    </w:p>
    <w:p w:rsidR="00D51574" w:rsidRPr="00D51574" w:rsidRDefault="00D51574" w:rsidP="00D51574">
      <w:pPr>
        <w:keepLines/>
        <w:ind w:left="2129"/>
        <w:jc w:val="both"/>
        <w:rPr>
          <w:rFonts w:ascii="Arial" w:eastAsiaTheme="minorEastAsia" w:hAnsi="Arial" w:cs="Arial"/>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Bicicletas y triciclos de juguete, de cualquier tipo, bicicletas en miniatura (09.2.1.2).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Bicicletas a motor (07.1.2.0).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Las</w:t>
      </w:r>
      <w:r w:rsidRPr="00D51574">
        <w:rPr>
          <w:rFonts w:ascii="Arial" w:eastAsiaTheme="minorEastAsia" w:hAnsi="Arial" w:cs="Arial"/>
          <w:color w:val="000000" w:themeColor="text1"/>
          <w:szCs w:val="22"/>
          <w:lang w:val="es-ES_tradnl"/>
        </w:rPr>
        <w:t xml:space="preserve"> bicicletas de cuatro ruedas (09.1.2.0).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07.2</w:t>
      </w:r>
      <w:r w:rsidRPr="00D51574">
        <w:rPr>
          <w:rFonts w:ascii="Arial" w:hAnsi="Arial" w:cs="Arial"/>
          <w:b/>
          <w:color w:val="000000" w:themeColor="text1"/>
          <w:spacing w:val="-2"/>
          <w:szCs w:val="22"/>
          <w:lang w:val="es-ES_tradnl"/>
        </w:rPr>
        <w:tab/>
        <w:t>UTILIZACIÓN DE VEHÍCULOS PERSONALES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compra de piezas y repuestos de automóviles para ser utilizadas por el hogar en la reparación o mantenimiento de los vehículos van al subgrupo 07.2.1. Por el contrario, si la reparación o revisión del vehículo se realiza en un taller, tanto el gasto del servicio como el de los materiales utilizados debe figurar en el subgrupo 07.2.3.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07.2.1</w:t>
      </w:r>
      <w:r w:rsidRPr="00D51574">
        <w:rPr>
          <w:rFonts w:ascii="Arial" w:hAnsi="Arial" w:cs="Arial"/>
          <w:b/>
          <w:color w:val="000000" w:themeColor="text1"/>
          <w:spacing w:val="-2"/>
          <w:szCs w:val="22"/>
          <w:lang w:val="es-ES_tradnl"/>
        </w:rPr>
        <w:tab/>
        <w:t>COMPRA DE PIEZAS DE REPUESTO Y ACCESORIOS DE VEHÍCULOS PERSONALES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Piezas o accesorios para cualquier tipo de vehículo privado, como automóvil, motocicleta o bicicleta para reparaciones realizadas por los miembros del hogar.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Neumáticos (nuevos, usados o recauchutados), cámaras de aire, bujías, baterías, amortiguadores, filtros, bombas y otras piezas de repuesto o accesorios para vehículos personales.</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Cascos para motos y bicicletas.</w:t>
      </w:r>
      <w:r w:rsidRPr="00D51574">
        <w:rPr>
          <w:rFonts w:ascii="Arial" w:eastAsiaTheme="minorEastAsia" w:hAnsi="Arial" w:cs="Arial"/>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Extintores para vehículos.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Productos específicos para la limpieza y mantenimiento de vehículos de transporte, tales como pinturas, limpiadores de cromo, compuestos de sellado y ceras para carrocería,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Fundas de automóviles, motocicletas,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w:t>
      </w:r>
      <w:r w:rsidRPr="00D51574">
        <w:rPr>
          <w:rFonts w:ascii="Arial" w:eastAsiaTheme="minorEastAsia" w:hAnsi="Arial" w:cs="Arial"/>
          <w:color w:val="000000" w:themeColor="text1"/>
          <w:szCs w:val="22"/>
          <w:lang w:val="es-ES_tradnl"/>
        </w:rPr>
        <w:t>illas de bebé y niños para automóviles, bicicletas y motocicletas.</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no específicos de limpieza y mantenimiento del vehículo, tales como agua destilada</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esponjas para el hogar</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gamuzas, detergentes</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etc. (05.6.1.1).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Cargos por el montaje de piezas de repuesto y accesorios</w:t>
      </w:r>
      <w:r w:rsidRPr="00D51574">
        <w:rPr>
          <w:rFonts w:ascii="Arial" w:eastAsiaTheme="minorEastAsia" w:hAnsi="Arial" w:cs="Arial"/>
          <w:szCs w:val="22"/>
          <w:lang w:val="es-ES_tradnl"/>
        </w:rPr>
        <w:t xml:space="preserve">, lavado y </w:t>
      </w:r>
      <w:r w:rsidRPr="00D51574">
        <w:rPr>
          <w:rFonts w:ascii="Arial" w:eastAsiaTheme="minorEastAsia" w:hAnsi="Arial" w:cs="Arial"/>
          <w:color w:val="000000" w:themeColor="text1"/>
          <w:szCs w:val="22"/>
          <w:lang w:val="es-ES_tradnl"/>
        </w:rPr>
        <w:t>encerado de la carrocería, pintura... (07.2.3.0).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Radios y reproductores de música para coches (08.1.4.0).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07.2.1.1</w:t>
      </w:r>
      <w:r w:rsidRPr="00D51574">
        <w:rPr>
          <w:rFonts w:ascii="Arial" w:hAnsi="Arial" w:cs="Arial"/>
          <w:i/>
          <w:color w:val="000000" w:themeColor="text1"/>
          <w:spacing w:val="-2"/>
          <w:szCs w:val="22"/>
          <w:lang w:val="es-ES_tradnl"/>
        </w:rPr>
        <w:tab/>
        <w:t xml:space="preserve">NEUMÁTICOS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Compra separada de neumáticos nuevos, usados o recauchutados, incluyendo cámaras de aire, automóviles, bicicletas, motocicletas, etc. por los hogares para mantenerlos o repararlos o llevarlos a instalar después a un taller.</w:t>
      </w:r>
    </w:p>
    <w:p w:rsidR="00D51574" w:rsidRPr="00D51574" w:rsidRDefault="00D51574" w:rsidP="00D51574">
      <w:pPr>
        <w:widowControl w:val="0"/>
        <w:tabs>
          <w:tab w:val="left" w:pos="1757"/>
        </w:tabs>
        <w:suppressAutoHyphens/>
        <w:ind w:left="2098"/>
        <w:jc w:val="both"/>
        <w:rPr>
          <w:rFonts w:ascii="Arial" w:eastAsiaTheme="minorEastAsia" w:hAnsi="Arial" w:cs="Arial"/>
          <w:color w:val="000000" w:themeColor="text1"/>
          <w:szCs w:val="22"/>
        </w:rPr>
      </w:pPr>
    </w:p>
    <w:p w:rsidR="00D51574" w:rsidRPr="00D51574" w:rsidRDefault="00D51574" w:rsidP="00D51574">
      <w:pPr>
        <w:keepNext/>
        <w:keepLines/>
        <w:widowControl w:val="0"/>
        <w:suppressAutoHyphens/>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Si la compra y el cambio de neumáticos se realizan en un taller:</w:t>
      </w:r>
    </w:p>
    <w:p w:rsidR="00D51574" w:rsidRPr="00D51574" w:rsidRDefault="00D51574" w:rsidP="00041247">
      <w:pPr>
        <w:keepLines/>
        <w:widowControl w:val="0"/>
        <w:numPr>
          <w:ilvl w:val="0"/>
          <w:numId w:val="49"/>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se sabe desglosar la compra del servicio de instalación, equilibrado, paralelo, etc., los neumáticos irán al 07.2.1.1 y el servicio al 07.2.3.0.</w:t>
      </w:r>
    </w:p>
    <w:p w:rsidR="00D51574" w:rsidRPr="00D51574" w:rsidRDefault="00D51574" w:rsidP="00041247">
      <w:pPr>
        <w:keepLines/>
        <w:widowControl w:val="0"/>
        <w:numPr>
          <w:ilvl w:val="0"/>
          <w:numId w:val="49"/>
        </w:numPr>
        <w:tabs>
          <w:tab w:val="left" w:pos="1757"/>
        </w:tabs>
        <w:suppressAutoHyphens/>
        <w:spacing w:before="120" w:after="120"/>
        <w:ind w:left="2625" w:hanging="35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y no se sabe desglosar la compra del servicio, todo el gasto irá al 07.2.1.1.</w:t>
      </w:r>
    </w:p>
    <w:p w:rsidR="00D51574" w:rsidRPr="00D51574" w:rsidRDefault="00D51574" w:rsidP="00D51574">
      <w:pPr>
        <w:keepLines/>
        <w:spacing w:before="120"/>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Si la compra y el cambio de neumáticos se realizan en un taller junto con otras reparaciones:</w:t>
      </w:r>
    </w:p>
    <w:p w:rsidR="00D51574" w:rsidRPr="00D51574" w:rsidRDefault="00D51574" w:rsidP="00041247">
      <w:pPr>
        <w:keepLines/>
        <w:widowControl w:val="0"/>
        <w:numPr>
          <w:ilvl w:val="0"/>
          <w:numId w:val="50"/>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se sabe desglosar el cambio de neumáticos, del resto de reparaciones, se aplicará lo indicado en el párrafo anterior.</w:t>
      </w:r>
    </w:p>
    <w:p w:rsidR="00D51574" w:rsidRPr="00D51574" w:rsidRDefault="00D51574" w:rsidP="00D51574">
      <w:pPr>
        <w:keepLines/>
        <w:ind w:left="1917" w:firstLine="708"/>
        <w:jc w:val="both"/>
        <w:rPr>
          <w:rFonts w:ascii="Arial" w:eastAsiaTheme="minorEastAsia" w:hAnsi="Arial" w:cs="Arial"/>
          <w:color w:val="000000" w:themeColor="text1"/>
          <w:szCs w:val="22"/>
          <w:lang w:val="es-ES_tradnl"/>
        </w:rPr>
      </w:pPr>
      <w:proofErr w:type="gramStart"/>
      <w:r w:rsidRPr="00D51574">
        <w:rPr>
          <w:rFonts w:ascii="Arial" w:eastAsiaTheme="minorEastAsia" w:hAnsi="Arial" w:cs="Arial"/>
          <w:color w:val="000000" w:themeColor="text1"/>
          <w:szCs w:val="22"/>
          <w:lang w:val="es-ES_tradnl"/>
        </w:rPr>
        <w:t>y</w:t>
      </w:r>
      <w:proofErr w:type="gramEnd"/>
      <w:r w:rsidRPr="00D51574">
        <w:rPr>
          <w:rFonts w:ascii="Arial" w:eastAsiaTheme="minorEastAsia" w:hAnsi="Arial" w:cs="Arial"/>
          <w:color w:val="000000" w:themeColor="text1"/>
          <w:szCs w:val="22"/>
          <w:lang w:val="es-ES_tradnl"/>
        </w:rPr>
        <w:t xml:space="preserve"> no se sabe desglosar, todo el gasto irá al 07.2.3.0.</w:t>
      </w:r>
    </w:p>
    <w:p w:rsidR="00D51574" w:rsidRPr="00D51574" w:rsidRDefault="00D51574" w:rsidP="00D51574">
      <w:pPr>
        <w:keepLines/>
        <w:ind w:left="1917" w:firstLine="708"/>
        <w:jc w:val="both"/>
        <w:rPr>
          <w:rFonts w:ascii="Arial" w:eastAsiaTheme="minorEastAsia" w:hAnsi="Arial" w:cs="Arial"/>
          <w:color w:val="000000" w:themeColor="text1"/>
          <w:szCs w:val="22"/>
          <w:lang w:val="es-ES_tradnl"/>
        </w:rPr>
      </w:pPr>
    </w:p>
    <w:p w:rsidR="00D51574" w:rsidRPr="00D51574" w:rsidRDefault="00D51574" w:rsidP="00D51574">
      <w:pPr>
        <w:keepLines/>
        <w:ind w:left="1917" w:firstLine="70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07.2.1.2</w:t>
      </w:r>
      <w:r w:rsidRPr="00D51574">
        <w:rPr>
          <w:rFonts w:ascii="Arial" w:hAnsi="Arial" w:cs="Arial"/>
          <w:i/>
          <w:color w:val="000000" w:themeColor="text1"/>
          <w:spacing w:val="-2"/>
          <w:szCs w:val="22"/>
          <w:lang w:val="es-ES_tradnl"/>
        </w:rPr>
        <w:tab/>
        <w:t>PIEZAS DE REPUESTO DE VEHÍCULOS PERSONALES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Bujías</w:t>
      </w:r>
      <w:r w:rsidRPr="00D51574">
        <w:rPr>
          <w:rFonts w:ascii="Arial" w:eastAsiaTheme="minorEastAsia" w:hAnsi="Arial" w:cs="Arial"/>
          <w:szCs w:val="22"/>
          <w:lang w:val="es-ES_tradnl"/>
        </w:rPr>
        <w:t>, baterías, amortiguadores, bombas</w:t>
      </w:r>
      <w:r w:rsidRPr="00D51574">
        <w:rPr>
          <w:rFonts w:ascii="Arial" w:eastAsiaTheme="minorEastAsia" w:hAnsi="Arial" w:cs="Arial"/>
          <w:color w:val="000000" w:themeColor="text1"/>
          <w:szCs w:val="22"/>
          <w:lang w:val="es-ES_tradnl"/>
        </w:rPr>
        <w:t>.</w:t>
      </w:r>
      <w:r w:rsidRPr="00D51574">
        <w:rPr>
          <w:rFonts w:ascii="Arial" w:eastAsiaTheme="minorEastAsia" w:hAnsi="Arial" w:cs="Arial"/>
          <w:szCs w:val="22"/>
          <w:lang w:val="es-ES_tradnl"/>
        </w:rPr>
        <w:t xml:space="preserve"> Carburadores, motores, baterías, acumuladores, cilindros, correas del ventilador, filtros (de aceite, gasolina¼), bombines, bombillas, bielas, retrovisores, llantas, sillines (de bicis, motos…), limpiaparabrisas y </w:t>
      </w:r>
      <w:r w:rsidRPr="00D51574">
        <w:rPr>
          <w:rFonts w:ascii="Arial" w:eastAsiaTheme="minorEastAsia" w:hAnsi="Arial" w:cs="Arial"/>
          <w:color w:val="000000" w:themeColor="text1"/>
          <w:szCs w:val="22"/>
          <w:lang w:val="es-ES_tradnl"/>
        </w:rPr>
        <w:t>otras piezas de repuesto para equipo de vehículos personales para reparaciones realizadas por el hogar.</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Piezas de bicicletas.</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Montaje de piezas y accesorios; servicio de pintura, lavado y pulido de carrocerías (07.2.3.0).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jc w:val="both"/>
        <w:rPr>
          <w:rFonts w:ascii="Arial" w:eastAsiaTheme="minorEastAsia" w:hAnsi="Arial" w:cs="Arial"/>
          <w: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07.2.1.3</w:t>
      </w:r>
      <w:r w:rsidRPr="00D51574">
        <w:rPr>
          <w:rFonts w:ascii="Arial" w:hAnsi="Arial" w:cs="Arial"/>
          <w:i/>
          <w:color w:val="000000" w:themeColor="text1"/>
          <w:spacing w:val="-2"/>
          <w:szCs w:val="22"/>
          <w:lang w:val="es-ES_tradnl"/>
        </w:rPr>
        <w:tab/>
        <w:t>ACCESORIOS DE VEHÍCULOS PERSONALES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Cascos para motos y bicicletas. También con cámaras incorporadas.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 xml:space="preserve">Accesorios de vehículos personales: </w:t>
      </w:r>
      <w:r w:rsidRPr="00D51574">
        <w:rPr>
          <w:rFonts w:ascii="Arial" w:eastAsiaTheme="minorEastAsia" w:hAnsi="Arial" w:cs="Arial"/>
          <w:szCs w:val="22"/>
          <w:lang w:val="es-ES_tradnl"/>
        </w:rPr>
        <w:t>fundas, alfombras, ceniceros, embellecedores, bacas, maleteros de techo (cofres), porta esquís, porta bicis, candados, barras de seguridad para los automóviles o motocicletas,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específicos para la limpieza y mantenimiento de vehículos</w:t>
      </w:r>
      <w:r w:rsidRPr="00D51574">
        <w:rPr>
          <w:rFonts w:ascii="Arial" w:eastAsiaTheme="minorEastAsia" w:hAnsi="Arial" w:cs="Arial"/>
          <w:szCs w:val="22"/>
          <w:lang w:val="es-ES_tradnl"/>
        </w:rPr>
        <w:t xml:space="preserve">, tales </w:t>
      </w:r>
      <w:r w:rsidRPr="00D51574">
        <w:rPr>
          <w:rFonts w:ascii="Arial" w:eastAsiaTheme="minorEastAsia" w:hAnsi="Arial" w:cs="Arial"/>
          <w:color w:val="000000" w:themeColor="text1"/>
          <w:szCs w:val="22"/>
          <w:lang w:val="es-ES_tradnl"/>
        </w:rPr>
        <w:t>como pinturas, limpiadores de cromo, compuestos de sellado y ceras para carrocería, agua jabonosa para limpiaparabrisas,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Chalecos y triángulos reflectantes.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Extintores de vehículos.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GPS diseñados específicamente para ser utilizados en vehículos.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Kit de manos libres para el coche (tipo </w:t>
      </w:r>
      <w:proofErr w:type="spellStart"/>
      <w:r w:rsidRPr="00D51574">
        <w:rPr>
          <w:rFonts w:ascii="Arial" w:eastAsiaTheme="minorEastAsia" w:hAnsi="Arial" w:cs="Arial"/>
          <w:color w:val="000000" w:themeColor="text1"/>
          <w:szCs w:val="22"/>
          <w:lang w:val="es-ES_tradnl"/>
        </w:rPr>
        <w:t>Parrot</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Cargadores de móvil específico para coche. Mechero (encendedor de coche).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Rascador de hielo.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Detector de radares fijos.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Cadenas para la nieve.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Alarma para coche cuando la instalación la realiza el propio hogar.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Accesorios para bicicletas.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Pegatina DGT con el distintivo ambiental del vehículo.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Sillas de bebé y niños para automóviles, bicicletas y motocicletas.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Kit reparación de vehículos.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Ambientadores de coche.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Esponjas, paños, aplicadores para el automóvil.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Parasol para ventanillas y parabrisas.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no específicos de limpieza y mantenimiento del vehículo, tales como agua destilada</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esponjas para el hogar</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gamuzas, detergentes</w:t>
      </w:r>
      <w:r w:rsidRPr="00D51574">
        <w:rPr>
          <w:rFonts w:ascii="Arial" w:eastAsiaTheme="minorEastAsia" w:hAnsi="Arial" w:cs="Arial"/>
          <w:szCs w:val="22"/>
          <w:lang w:val="es-ES_tradnl"/>
        </w:rPr>
        <w:t xml:space="preserve">, </w:t>
      </w:r>
      <w:r w:rsidRPr="00D51574">
        <w:rPr>
          <w:rFonts w:ascii="Arial" w:eastAsiaTheme="minorEastAsia" w:hAnsi="Arial" w:cs="Arial"/>
          <w:color w:val="000000" w:themeColor="text1"/>
          <w:szCs w:val="22"/>
          <w:lang w:val="es-ES_tradnl"/>
        </w:rPr>
        <w:t>etc. (05.6.1).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Lavado y </w:t>
      </w:r>
      <w:r w:rsidRPr="00D51574">
        <w:rPr>
          <w:rFonts w:ascii="Arial" w:eastAsiaTheme="minorEastAsia" w:hAnsi="Arial" w:cs="Arial"/>
          <w:color w:val="000000" w:themeColor="text1"/>
          <w:szCs w:val="22"/>
          <w:lang w:val="es-ES_tradnl"/>
        </w:rPr>
        <w:t>encerado de la carrocería, pintura (07.2.3.0).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Radios y reproductores de música para coches (08.1.4.0).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07.2.2</w:t>
      </w:r>
      <w:r w:rsidRPr="00D51574">
        <w:rPr>
          <w:rFonts w:ascii="Arial" w:hAnsi="Arial" w:cs="Arial"/>
          <w:b/>
          <w:color w:val="000000" w:themeColor="text1"/>
          <w:spacing w:val="-2"/>
          <w:szCs w:val="22"/>
          <w:lang w:val="es-ES_tradnl"/>
        </w:rPr>
        <w:tab/>
        <w:t>CARBURANTES Y LUBRICANTES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Gasolina y otros combustibles como el diésel</w:t>
      </w:r>
      <w:r w:rsidRPr="00D51574">
        <w:rPr>
          <w:rFonts w:ascii="Arial" w:eastAsiaTheme="minorEastAsia" w:hAnsi="Arial" w:cs="Arial"/>
          <w:szCs w:val="22"/>
          <w:lang w:val="es-ES_tradnl"/>
        </w:rPr>
        <w:t xml:space="preserve">, gas </w:t>
      </w:r>
      <w:r w:rsidRPr="00D51574">
        <w:rPr>
          <w:rFonts w:ascii="Arial" w:eastAsiaTheme="minorEastAsia" w:hAnsi="Arial" w:cs="Arial"/>
          <w:color w:val="000000" w:themeColor="text1"/>
          <w:szCs w:val="22"/>
          <w:lang w:val="es-ES_tradnl"/>
        </w:rPr>
        <w:t>licuado de petróleo, alcohol y mezclas de dos tiempos.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Lubricantes, fluidos para frenos y transmisión</w:t>
      </w:r>
      <w:r w:rsidRPr="00D51574">
        <w:rPr>
          <w:rFonts w:ascii="Arial" w:eastAsiaTheme="minorEastAsia" w:hAnsi="Arial" w:cs="Arial"/>
          <w:szCs w:val="22"/>
          <w:lang w:val="es-ES_tradnl"/>
        </w:rPr>
        <w:t xml:space="preserve">, líquidos refrigerantes </w:t>
      </w:r>
      <w:r w:rsidRPr="00D51574">
        <w:rPr>
          <w:rFonts w:ascii="Arial" w:eastAsiaTheme="minorEastAsia" w:hAnsi="Arial" w:cs="Arial"/>
          <w:color w:val="000000" w:themeColor="text1"/>
          <w:szCs w:val="22"/>
          <w:lang w:val="es-ES_tradnl"/>
        </w:rPr>
        <w:t>y aditivos.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Combustibles para las herramientas y equipos para casa y jardín</w:t>
      </w:r>
      <w:r w:rsidRPr="00D51574">
        <w:rPr>
          <w:rFonts w:ascii="Arial" w:eastAsiaTheme="minorEastAsia" w:hAnsi="Arial" w:cs="Arial"/>
          <w:szCs w:val="22"/>
          <w:lang w:val="es-ES_tradnl"/>
        </w:rPr>
        <w:t xml:space="preserve"> recogidos en la rúbrica 05.5.1.0.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 xml:space="preserve">Combustibles para vehículos de ocio, relacionados con los deportes y el aire libre recogidos en la rúbrica </w:t>
      </w:r>
      <w:r w:rsidRPr="00D51574">
        <w:rPr>
          <w:rFonts w:ascii="Arial" w:eastAsiaTheme="minorEastAsia" w:hAnsi="Arial" w:cs="Arial"/>
          <w:szCs w:val="22"/>
          <w:lang w:val="es-ES_tradnl"/>
        </w:rPr>
        <w:t>09.1.2.0.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En motores híbridos, se desglosará la parte de combustible (gasolina o diésel) (07.2.2.1 o 07.2.2.2) y la parte de electricidad (07.2.2.3).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La electricidad como combustible para automóviles, cuyo precio se establece por separado del resto de electricidad.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Hid</w:t>
      </w:r>
      <w:r w:rsidRPr="00D51574">
        <w:rPr>
          <w:rFonts w:ascii="Arial" w:eastAsiaTheme="minorEastAsia" w:hAnsi="Arial" w:cs="Arial"/>
          <w:color w:val="000000" w:themeColor="text1"/>
          <w:szCs w:val="22"/>
          <w:lang w:val="es-ES_tradnl"/>
        </w:rPr>
        <w:t xml:space="preserve">rógeno.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07.2.2.1   L</w:t>
      </w:r>
      <w:r w:rsidRPr="00D51574">
        <w:rPr>
          <w:rFonts w:ascii="Arial" w:hAnsi="Arial" w:cs="Arial"/>
          <w:i/>
          <w:color w:val="000000" w:themeColor="text1"/>
          <w:spacing w:val="-2"/>
          <w:szCs w:val="22"/>
          <w:lang w:val="es-ES_tradnl"/>
        </w:rPr>
        <w:tab/>
        <w:t xml:space="preserve">GASÓLEO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Gasóleo</w:t>
      </w:r>
      <w:r w:rsidRPr="00D51574">
        <w:rPr>
          <w:rFonts w:ascii="Arial" w:eastAsiaTheme="minorEastAsia" w:hAnsi="Arial" w:cs="Arial"/>
          <w:color w:val="000000" w:themeColor="text1"/>
          <w:szCs w:val="22"/>
        </w:rPr>
        <w:t xml:space="preserve"> A, carburantes para motor diésel, todo tipo de mezclas.</w:t>
      </w:r>
      <w:r w:rsidRPr="00D51574">
        <w:rPr>
          <w:rFonts w:ascii="Arial" w:eastAsiaTheme="minorEastAsia" w:hAnsi="Arial" w:cs="Arial"/>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2 tipos de gasóleo A, son los que están permitidos para automóviles en España.:</w:t>
      </w:r>
    </w:p>
    <w:p w:rsidR="00D51574" w:rsidRPr="00D51574" w:rsidRDefault="00D51574" w:rsidP="00041247">
      <w:pPr>
        <w:keepLines/>
        <w:numPr>
          <w:ilvl w:val="0"/>
          <w:numId w:val="61"/>
        </w:numPr>
        <w:ind w:left="2625" w:hanging="357"/>
        <w:jc w:val="both"/>
        <w:rPr>
          <w:rFonts w:ascii="Arial" w:eastAsiaTheme="minorEastAsia" w:hAnsi="Arial" w:cs="Arial"/>
          <w:color w:val="000000" w:themeColor="text1"/>
          <w:szCs w:val="22"/>
          <w:lang w:val="es-ES_tradnl"/>
        </w:rPr>
      </w:pPr>
      <w:hyperlink r:id="rId18" w:tooltip="Gasóleo A habitual (aún no redactado)" w:history="1">
        <w:r w:rsidRPr="00D51574">
          <w:rPr>
            <w:rFonts w:ascii="Arial" w:eastAsiaTheme="minorEastAsia" w:hAnsi="Arial" w:cs="Arial"/>
            <w:color w:val="000000" w:themeColor="text1"/>
            <w:szCs w:val="22"/>
            <w:lang w:val="es-ES_tradnl"/>
          </w:rPr>
          <w:t>Gasóleo A habitual</w:t>
        </w:r>
      </w:hyperlink>
      <w:r w:rsidRPr="00D51574">
        <w:rPr>
          <w:rFonts w:ascii="Arial" w:eastAsiaTheme="minorEastAsia" w:hAnsi="Arial" w:cs="Arial"/>
          <w:color w:val="000000" w:themeColor="text1"/>
          <w:szCs w:val="22"/>
          <w:lang w:val="es-ES_tradnl"/>
        </w:rPr>
        <w:t>, normalmente conocido como Gasóleo A o Diésel.</w:t>
      </w:r>
    </w:p>
    <w:p w:rsidR="00D51574" w:rsidRPr="00D51574" w:rsidRDefault="00D51574" w:rsidP="00041247">
      <w:pPr>
        <w:keepLines/>
        <w:numPr>
          <w:ilvl w:val="0"/>
          <w:numId w:val="61"/>
        </w:numPr>
        <w:ind w:left="2625" w:hanging="357"/>
        <w:jc w:val="both"/>
        <w:rPr>
          <w:rFonts w:ascii="Arial" w:eastAsiaTheme="minorEastAsia" w:hAnsi="Arial" w:cs="Arial"/>
          <w:color w:val="000000" w:themeColor="text1"/>
          <w:szCs w:val="22"/>
          <w:lang w:val="es-ES_tradnl"/>
        </w:rPr>
      </w:pPr>
      <w:hyperlink r:id="rId19" w:tooltip="Nuevo gasóleo A (aún no redactado)" w:history="1">
        <w:r w:rsidRPr="00D51574">
          <w:rPr>
            <w:rFonts w:ascii="Arial" w:eastAsiaTheme="minorEastAsia" w:hAnsi="Arial" w:cs="Arial"/>
            <w:color w:val="000000" w:themeColor="text1"/>
            <w:szCs w:val="22"/>
            <w:lang w:val="es-ES_tradnl"/>
          </w:rPr>
          <w:t>Nuevo gasóleo A</w:t>
        </w:r>
      </w:hyperlink>
      <w:r w:rsidRPr="00D51574">
        <w:rPr>
          <w:rFonts w:ascii="Arial" w:eastAsiaTheme="minorEastAsia" w:hAnsi="Arial" w:cs="Arial"/>
          <w:color w:val="000000" w:themeColor="text1"/>
          <w:szCs w:val="22"/>
          <w:lang w:val="es-ES_tradnl"/>
        </w:rPr>
        <w:t>, normalmente conocido como Diésel Premium o Diésel+.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Gasóleo para las herramientas y equipos para casa y jardín.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Gasóleo para vehículos de ocio, relacionados con los deportes y el aire libre.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En</w:t>
      </w:r>
      <w:r w:rsidRPr="00D51574">
        <w:rPr>
          <w:rFonts w:ascii="Arial" w:eastAsiaTheme="minorEastAsia" w:hAnsi="Arial" w:cs="Arial"/>
          <w:color w:val="000000" w:themeColor="text1"/>
          <w:szCs w:val="22"/>
          <w:lang w:val="es-ES_tradnl"/>
        </w:rPr>
        <w:t xml:space="preserve"> motores híbridos (gasóleo y electricidad), se desglosará la parte de gasóleo y la parte de electricidad.</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Gasóleo</w:t>
      </w:r>
      <w:r w:rsidRPr="00D51574">
        <w:rPr>
          <w:rFonts w:ascii="Arial" w:eastAsiaTheme="minorEastAsia" w:hAnsi="Arial" w:cs="Arial"/>
          <w:color w:val="000000" w:themeColor="text1"/>
          <w:szCs w:val="22"/>
          <w:lang w:val="es-ES_tradnl"/>
        </w:rPr>
        <w:t xml:space="preserve"> para calefacción (04.5.3).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07.2.2.2   L</w:t>
      </w:r>
      <w:r w:rsidRPr="00D51574">
        <w:rPr>
          <w:rFonts w:ascii="Arial" w:hAnsi="Arial" w:cs="Arial"/>
          <w:i/>
          <w:color w:val="000000" w:themeColor="text1"/>
          <w:spacing w:val="-2"/>
          <w:szCs w:val="22"/>
          <w:lang w:val="es-ES_tradnl"/>
        </w:rPr>
        <w:tab/>
        <w:t>GASOLINA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Todo tipo de gasolina (gasolina 95, gasolina 98...); todo tipo de mezclas para todo tipo de vehículos.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Gasolina para las herramientas y equipos para casa y jardín.</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Gasolina para vehículos de ocio, relacionados con los deportes y el aire libre.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En motores</w:t>
      </w:r>
      <w:r w:rsidRPr="00D51574">
        <w:rPr>
          <w:rFonts w:ascii="Arial" w:eastAsiaTheme="minorEastAsia" w:hAnsi="Arial" w:cs="Arial"/>
          <w:color w:val="000000" w:themeColor="text1"/>
          <w:szCs w:val="22"/>
          <w:lang w:val="es-ES_tradnl"/>
        </w:rPr>
        <w:t xml:space="preserve"> híbridos (gasolina y electricidad), se desglosará la parte de gasolina y la parte de electricidad.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07.2.2.3   L</w:t>
      </w:r>
      <w:r w:rsidRPr="00D51574">
        <w:rPr>
          <w:rFonts w:ascii="Arial" w:hAnsi="Arial" w:cs="Arial"/>
          <w:i/>
          <w:color w:val="000000" w:themeColor="text1"/>
          <w:spacing w:val="-2"/>
          <w:szCs w:val="22"/>
          <w:lang w:val="es-ES_tradnl"/>
        </w:rPr>
        <w:tab/>
        <w:t xml:space="preserve">OTROS "CARBURANTES" PARA VEHÍCULOS PERSONALES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Gas licuado de petróleo, alcohol, </w:t>
      </w:r>
      <w:hyperlink r:id="rId20">
        <w:r w:rsidRPr="00D51574">
          <w:rPr>
            <w:rFonts w:ascii="Arial" w:eastAsiaTheme="minorEastAsia" w:hAnsi="Arial" w:cs="Arial"/>
            <w:szCs w:val="22"/>
          </w:rPr>
          <w:t>etanol</w:t>
        </w:r>
      </w:hyperlink>
      <w:r w:rsidRPr="00D51574">
        <w:rPr>
          <w:rFonts w:ascii="Arial" w:eastAsiaTheme="minorEastAsia" w:hAnsi="Arial" w:cs="Arial"/>
          <w:szCs w:val="22"/>
        </w:rPr>
        <w:t xml:space="preserve">, </w:t>
      </w:r>
      <w:hyperlink r:id="rId21">
        <w:r w:rsidRPr="00D51574">
          <w:rPr>
            <w:rFonts w:ascii="Arial" w:eastAsiaTheme="minorEastAsia" w:hAnsi="Arial" w:cs="Arial"/>
            <w:szCs w:val="22"/>
          </w:rPr>
          <w:t>metanol</w:t>
        </w:r>
      </w:hyperlink>
      <w:r w:rsidRPr="00D51574">
        <w:rPr>
          <w:rFonts w:ascii="Arial" w:eastAsiaTheme="minorEastAsia" w:hAnsi="Arial" w:cs="Arial"/>
          <w:szCs w:val="22"/>
        </w:rPr>
        <w:t xml:space="preserve">, </w:t>
      </w:r>
      <w:hyperlink r:id="rId22">
        <w:r w:rsidRPr="00D51574">
          <w:rPr>
            <w:rFonts w:ascii="Arial" w:eastAsiaTheme="minorEastAsia" w:hAnsi="Arial" w:cs="Arial"/>
            <w:szCs w:val="22"/>
          </w:rPr>
          <w:t>butanol</w:t>
        </w:r>
      </w:hyperlink>
      <w:r w:rsidRPr="00D51574">
        <w:rPr>
          <w:rFonts w:ascii="Arial" w:eastAsiaTheme="minorEastAsia" w:hAnsi="Arial" w:cs="Arial"/>
          <w:szCs w:val="22"/>
        </w:rPr>
        <w:t xml:space="preserve">, </w:t>
      </w:r>
      <w:hyperlink r:id="rId23">
        <w:r w:rsidRPr="00D51574">
          <w:rPr>
            <w:rFonts w:ascii="Arial" w:eastAsiaTheme="minorEastAsia" w:hAnsi="Arial" w:cs="Arial"/>
            <w:szCs w:val="22"/>
          </w:rPr>
          <w:t>biogás</w:t>
        </w:r>
      </w:hyperlink>
      <w:r w:rsidRPr="00D51574">
        <w:rPr>
          <w:rFonts w:ascii="Arial" w:eastAsiaTheme="minorEastAsia" w:hAnsi="Arial" w:cs="Arial"/>
          <w:szCs w:val="22"/>
        </w:rPr>
        <w:t xml:space="preserve">, </w:t>
      </w:r>
      <w:hyperlink r:id="rId24">
        <w:proofErr w:type="spellStart"/>
        <w:r w:rsidRPr="00D51574">
          <w:rPr>
            <w:rFonts w:ascii="Arial" w:eastAsiaTheme="minorEastAsia" w:hAnsi="Arial" w:cs="Arial"/>
            <w:szCs w:val="22"/>
          </w:rPr>
          <w:t>biogasolina</w:t>
        </w:r>
        <w:proofErr w:type="spellEnd"/>
      </w:hyperlink>
      <w:r w:rsidRPr="00D51574">
        <w:rPr>
          <w:rFonts w:ascii="Arial" w:eastAsiaTheme="minorEastAsia" w:hAnsi="Arial" w:cs="Arial"/>
          <w:szCs w:val="22"/>
        </w:rPr>
        <w:t xml:space="preserve">, </w:t>
      </w:r>
      <w:hyperlink r:id="rId25">
        <w:r w:rsidRPr="00D51574">
          <w:rPr>
            <w:rFonts w:ascii="Arial" w:eastAsiaTheme="minorEastAsia" w:hAnsi="Arial" w:cs="Arial"/>
            <w:szCs w:val="22"/>
          </w:rPr>
          <w:t>hidrógeno</w:t>
        </w:r>
      </w:hyperlink>
      <w:r w:rsidRPr="00D51574">
        <w:rPr>
          <w:rFonts w:ascii="Arial" w:eastAsiaTheme="minorEastAsia" w:hAnsi="Arial" w:cs="Arial"/>
          <w:szCs w:val="22"/>
        </w:rPr>
        <w:t xml:space="preserve">, </w:t>
      </w:r>
      <w:hyperlink r:id="rId26">
        <w:r w:rsidRPr="00D51574">
          <w:rPr>
            <w:rFonts w:ascii="Arial" w:eastAsiaTheme="minorEastAsia" w:hAnsi="Arial" w:cs="Arial"/>
            <w:szCs w:val="22"/>
          </w:rPr>
          <w:t>biodiesel</w:t>
        </w:r>
      </w:hyperlink>
      <w:r w:rsidRPr="00D51574">
        <w:rPr>
          <w:rFonts w:ascii="Arial" w:eastAsiaTheme="minorEastAsia" w:hAnsi="Arial" w:cs="Arial"/>
          <w:szCs w:val="22"/>
        </w:rPr>
        <w:t xml:space="preserve">, electricidad  y mezcla para motor de dos tiempos.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Gasto de electricidad de un coche eléctrico.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En los motores híbridos, se desglosará la parte de combustible (si es diésel o gasolina a los códigos 07.2.2.1 o 07.2.2.2 respectivamente) y la parte de electricidad (07.2.2.3).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Hi</w:t>
      </w:r>
      <w:r w:rsidRPr="00D51574">
        <w:rPr>
          <w:rFonts w:ascii="Arial" w:eastAsiaTheme="minorEastAsia" w:hAnsi="Arial" w:cs="Arial"/>
          <w:color w:val="000000" w:themeColor="text1"/>
          <w:szCs w:val="22"/>
          <w:lang w:val="es-ES_tradnl"/>
        </w:rPr>
        <w:t xml:space="preserve">drógeno.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07.2.2.4   </w:t>
      </w:r>
      <w:r w:rsidRPr="00D51574">
        <w:rPr>
          <w:rFonts w:ascii="Arial" w:hAnsi="Arial" w:cs="Arial"/>
          <w:i/>
          <w:color w:val="000000" w:themeColor="text1"/>
          <w:spacing w:val="-2"/>
          <w:szCs w:val="22"/>
          <w:lang w:val="es-ES_tradnl"/>
        </w:rPr>
        <w:tab/>
        <w:t xml:space="preserve">LUBRICANTES, ANTICONGELANTES, ETC.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Aceites</w:t>
      </w:r>
      <w:r w:rsidRPr="00D51574">
        <w:rPr>
          <w:rFonts w:ascii="Arial" w:eastAsiaTheme="minorEastAsia" w:hAnsi="Arial" w:cs="Arial"/>
          <w:color w:val="000000" w:themeColor="text1"/>
          <w:szCs w:val="22"/>
        </w:rPr>
        <w:t xml:space="preserve"> y lubricantes (con inclusión de los aditivos), líquidos de frenos y de transmisión, anticongelantes, </w:t>
      </w:r>
      <w:proofErr w:type="spellStart"/>
      <w:r w:rsidRPr="00D51574">
        <w:rPr>
          <w:rFonts w:ascii="Arial" w:eastAsiaTheme="minorEastAsia" w:hAnsi="Arial" w:cs="Arial"/>
          <w:color w:val="000000" w:themeColor="text1"/>
          <w:szCs w:val="22"/>
        </w:rPr>
        <w:t>Adblue</w:t>
      </w:r>
      <w:proofErr w:type="spellEnd"/>
      <w:r w:rsidRPr="00D51574">
        <w:rPr>
          <w:rFonts w:ascii="Arial" w:eastAsiaTheme="minorEastAsia" w:hAnsi="Arial" w:cs="Arial"/>
          <w:color w:val="000000" w:themeColor="text1"/>
          <w:szCs w:val="22"/>
        </w:rPr>
        <w:t>…</w:t>
      </w:r>
    </w:p>
    <w:p w:rsidR="00D51574" w:rsidRPr="00D51574" w:rsidRDefault="00D51574" w:rsidP="00D51574">
      <w:pPr>
        <w:keepNext/>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Pagos por cambios de aceite y engrasado (</w:t>
      </w:r>
      <w:r w:rsidRPr="00D51574">
        <w:rPr>
          <w:rFonts w:ascii="Arial" w:eastAsiaTheme="minorEastAsia" w:hAnsi="Arial" w:cs="Arial"/>
          <w:color w:val="000000" w:themeColor="text1"/>
          <w:szCs w:val="22"/>
        </w:rPr>
        <w:t>07.2.3.0).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07.2.3</w:t>
      </w:r>
      <w:r w:rsidRPr="00D51574">
        <w:rPr>
          <w:rFonts w:ascii="Arial" w:hAnsi="Arial" w:cs="Arial"/>
          <w:b/>
          <w:color w:val="000000" w:themeColor="text1"/>
          <w:spacing w:val="-2"/>
          <w:szCs w:val="22"/>
          <w:lang w:val="es-ES_tradnl"/>
        </w:rPr>
        <w:tab/>
        <w:t>MANTENIMIENTO Y REPARACIONES DE VEHÍCULOS PERSONALES EN TALLERES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adquiridos para el mantenimiento y reparación de vehículos tales como instalación de partes y accesorios, equilibrado de ruedas, servicios de asistencia, cambios de aceite, engrasado y lavado.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ind w:left="2127"/>
        <w:jc w:val="both"/>
        <w:rPr>
          <w:rFonts w:asciiTheme="minorHAnsi" w:eastAsiaTheme="minorEastAsia" w:hAnsiTheme="minorHAnsi" w:cstheme="minorBidi"/>
          <w:color w:val="000000" w:themeColor="text1"/>
          <w:szCs w:val="22"/>
        </w:rPr>
      </w:pPr>
      <w:r w:rsidRPr="00D51574">
        <w:rPr>
          <w:rFonts w:asciiTheme="minorHAnsi" w:eastAsiaTheme="minorEastAsia" w:hAnsiTheme="minorHAnsi" w:cs="Arial"/>
          <w:color w:val="000000" w:themeColor="text1"/>
          <w:szCs w:val="22"/>
          <w:u w:val="single"/>
        </w:rPr>
        <w:t>Incluye</w:t>
      </w:r>
      <w:r w:rsidRPr="00D51574">
        <w:rPr>
          <w:rFonts w:asciiTheme="minorHAnsi" w:eastAsiaTheme="minorEastAsia" w:hAnsiTheme="minorHAnsi" w:cs="Arial"/>
          <w:color w:val="000000" w:themeColor="text1"/>
          <w:szCs w:val="22"/>
        </w:rPr>
        <w:t xml:space="preserve"> el valor total del servicio, es decir</w:t>
      </w:r>
      <w:r w:rsidRPr="00D51574">
        <w:rPr>
          <w:rFonts w:ascii="Arial" w:eastAsiaTheme="minorEastAsia" w:hAnsi="Arial" w:cs="Arial"/>
          <w:color w:val="000000" w:themeColor="text1"/>
          <w:szCs w:val="22"/>
        </w:rPr>
        <w:t xml:space="preserve">, tanto el </w:t>
      </w:r>
      <w:r w:rsidRPr="00D51574">
        <w:rPr>
          <w:rFonts w:asciiTheme="minorHAnsi" w:eastAsiaTheme="minorEastAsia" w:hAnsiTheme="minorHAnsi" w:cs="Arial"/>
          <w:color w:val="000000" w:themeColor="text1"/>
          <w:szCs w:val="22"/>
        </w:rPr>
        <w:t>coste de la mano de obra</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como el coste de los materiales.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color w:val="000000" w:themeColor="text1"/>
          <w:szCs w:val="22"/>
        </w:rPr>
        <w:t>Compra separada de piezas de repuesto, accesorios o lubricantes por los hogares con la intención de realizar el mantenimiento o reparar ellos mismos (</w:t>
      </w:r>
      <w:r w:rsidRPr="00D51574">
        <w:rPr>
          <w:rFonts w:asciiTheme="minorHAnsi" w:eastAsiaTheme="minorEastAsia" w:hAnsiTheme="minorHAnsi" w:cs="Arial"/>
          <w:szCs w:val="22"/>
        </w:rPr>
        <w:t xml:space="preserve">07.2.1 </w:t>
      </w:r>
      <w:r w:rsidRPr="00D51574">
        <w:rPr>
          <w:rFonts w:asciiTheme="minorHAnsi" w:eastAsiaTheme="minorEastAsia" w:hAnsiTheme="minorHAnsi" w:cs="Arial"/>
          <w:color w:val="000000" w:themeColor="text1"/>
          <w:szCs w:val="22"/>
        </w:rPr>
        <w:t xml:space="preserve">o </w:t>
      </w:r>
      <w:r w:rsidRPr="00D51574">
        <w:rPr>
          <w:rFonts w:asciiTheme="minorHAnsi" w:eastAsiaTheme="minorEastAsia" w:hAnsiTheme="minorHAnsi" w:cs="Arial"/>
          <w:szCs w:val="22"/>
        </w:rPr>
        <w:t>07.2.2).</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szCs w:val="22"/>
        </w:rPr>
        <w:t>Inspección</w:t>
      </w:r>
      <w:r w:rsidRPr="00D51574">
        <w:rPr>
          <w:rFonts w:ascii="Arial" w:eastAsiaTheme="minorEastAsia" w:hAnsi="Arial" w:cs="Arial"/>
          <w:color w:val="000000" w:themeColor="text1"/>
          <w:szCs w:val="22"/>
        </w:rPr>
        <w:t xml:space="preserve"> técnica de vehículos (ITV) (07.2.4.5).</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br/>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07.2.3.0</w:t>
      </w:r>
      <w:r w:rsidRPr="00D51574">
        <w:rPr>
          <w:rFonts w:ascii="Arial" w:hAnsi="Arial" w:cs="Arial"/>
          <w:i/>
          <w:color w:val="000000" w:themeColor="text1"/>
          <w:spacing w:val="-2"/>
          <w:szCs w:val="22"/>
          <w:lang w:val="es-ES_tradnl"/>
        </w:rPr>
        <w:tab/>
        <w:t>MANTENIMIENTO Y REPARACIONES DE VEHÍCULOS PERSONALES EN TALLERES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szCs w:val="22"/>
        </w:rPr>
        <w:t xml:space="preserve">Cambio de aceite y filtros. </w:t>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szCs w:val="22"/>
        </w:rPr>
        <w:t>Lavado y engrasado de automóvil en cualquiera de sus modalidades.</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szCs w:val="22"/>
        </w:rPr>
        <w:t>Puesta a punto, equilibrado de ruedas (solo s</w:t>
      </w:r>
      <w:r w:rsidRPr="00D51574">
        <w:rPr>
          <w:rFonts w:ascii="Arial" w:eastAsiaTheme="minorEastAsia" w:hAnsi="Arial" w:cs="Arial"/>
          <w:color w:val="000000" w:themeColor="text1"/>
          <w:szCs w:val="22"/>
        </w:rPr>
        <w:t>i es posible desglosar del precio de los neumáticos) y revisiones.</w:t>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szCs w:val="22"/>
        </w:rPr>
        <w:t xml:space="preserve">Piezas de repuesto y mano de obra de reparación de los vehículos en talleres o por mecánicos. </w:t>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szCs w:val="22"/>
        </w:rPr>
        <w:t>Servicio de grúa.</w:t>
      </w:r>
    </w:p>
    <w:p w:rsidR="00D51574" w:rsidRPr="00D51574" w:rsidRDefault="00D51574" w:rsidP="00041247">
      <w:pPr>
        <w:keepNext/>
        <w:numPr>
          <w:ilvl w:val="0"/>
          <w:numId w:val="41"/>
        </w:numPr>
        <w:ind w:left="2127"/>
        <w:contextualSpacing/>
        <w:jc w:val="both"/>
        <w:rPr>
          <w:rFonts w:asciiTheme="minorHAnsi" w:eastAsiaTheme="minorEastAsia" w:hAnsiTheme="minorHAnsi" w:cs="Arial"/>
          <w:szCs w:val="22"/>
        </w:rPr>
      </w:pPr>
      <w:r w:rsidRPr="00D51574">
        <w:rPr>
          <w:rFonts w:asciiTheme="minorHAnsi" w:eastAsiaTheme="minorEastAsia" w:hAnsiTheme="minorHAnsi" w:cs="Arial"/>
          <w:szCs w:val="22"/>
        </w:rPr>
        <w:t>Adaptación de un coche para discapacitados.</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Pagos por pintura</w:t>
      </w:r>
      <w:r w:rsidRPr="00D51574">
        <w:rPr>
          <w:rFonts w:ascii="Arial" w:eastAsiaTheme="minorEastAsia" w:hAnsi="Arial" w:cs="Arial"/>
          <w:color w:val="000000" w:themeColor="text1"/>
          <w:szCs w:val="22"/>
        </w:rPr>
        <w:t xml:space="preserve">, lavado y </w:t>
      </w:r>
      <w:r w:rsidRPr="00D51574">
        <w:rPr>
          <w:rFonts w:asciiTheme="minorHAnsi" w:eastAsiaTheme="minorEastAsia" w:hAnsiTheme="minorHAnsi" w:cs="Arial"/>
          <w:color w:val="000000" w:themeColor="text1"/>
          <w:szCs w:val="22"/>
        </w:rPr>
        <w:t>encerado de la carrocería</w:t>
      </w:r>
      <w:r w:rsidRPr="00D51574">
        <w:rPr>
          <w:rFonts w:ascii="Arial" w:eastAsiaTheme="minorEastAsia" w:hAnsi="Arial" w:cs="Arial"/>
          <w:color w:val="000000" w:themeColor="text1"/>
          <w:szCs w:val="22"/>
        </w:rPr>
        <w:t>.</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szCs w:val="22"/>
        </w:rPr>
        <w:t xml:space="preserve">Revisiones oficiales </w:t>
      </w:r>
      <w:r w:rsidRPr="00D51574">
        <w:rPr>
          <w:rFonts w:ascii="Arial" w:eastAsiaTheme="minorEastAsia" w:hAnsi="Arial" w:cs="Arial"/>
          <w:color w:val="000000" w:themeColor="text1"/>
          <w:szCs w:val="22"/>
        </w:rPr>
        <w:t>establecidas por el fabricante del vehículo (a los 15.000 km, 30.000 km...), ya sean en el taller oficial del concesionario o en cualquier otro taller.</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szCs w:val="22"/>
        </w:rPr>
        <w:t>Gastos de reparación en taller derivado de no haber pasado l</w:t>
      </w:r>
      <w:r w:rsidRPr="00D51574">
        <w:rPr>
          <w:rFonts w:ascii="Arial" w:eastAsiaTheme="minorEastAsia" w:hAnsi="Arial" w:cs="Arial"/>
          <w:color w:val="000000" w:themeColor="text1"/>
          <w:szCs w:val="22"/>
        </w:rPr>
        <w:t>a ITV.</w:t>
      </w:r>
    </w:p>
    <w:p w:rsidR="00D51574" w:rsidRPr="00D51574" w:rsidRDefault="00D51574" w:rsidP="00041247">
      <w:pPr>
        <w:keepNext/>
        <w:numPr>
          <w:ilvl w:val="0"/>
          <w:numId w:val="41"/>
        </w:numPr>
        <w:ind w:left="2127"/>
        <w:contextualSpacing/>
        <w:jc w:val="both"/>
        <w:rPr>
          <w:rFonts w:asciiTheme="minorHAnsi" w:eastAsiaTheme="minorEastAsia" w:hAnsiTheme="minorHAnsi" w:cs="Arial"/>
          <w:color w:val="000000" w:themeColor="text1"/>
          <w:sz w:val="24"/>
          <w:szCs w:val="24"/>
        </w:rPr>
      </w:pPr>
      <w:r w:rsidRPr="00D51574">
        <w:rPr>
          <w:rFonts w:asciiTheme="minorHAnsi" w:eastAsiaTheme="minorEastAsia" w:hAnsiTheme="minorHAnsi" w:cs="Arial"/>
          <w:szCs w:val="22"/>
        </w:rPr>
        <w:t>Servicios</w:t>
      </w:r>
      <w:r w:rsidRPr="00D51574">
        <w:rPr>
          <w:rFonts w:ascii="Arial" w:eastAsiaTheme="minorEastAsia" w:hAnsi="Arial" w:cs="Arial"/>
          <w:color w:val="000000" w:themeColor="text1"/>
          <w:szCs w:val="22"/>
        </w:rPr>
        <w:t xml:space="preserve"> de cerrajería para automóviles.</w:t>
      </w:r>
    </w:p>
    <w:p w:rsidR="00D51574" w:rsidRPr="00D51574" w:rsidRDefault="00D51574" w:rsidP="00D51574">
      <w:pPr>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1758"/>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t>Si la compra y el cambio de neumáticos se realizan en un taller:</w:t>
      </w:r>
    </w:p>
    <w:p w:rsidR="00D51574" w:rsidRPr="00D51574" w:rsidRDefault="00D51574" w:rsidP="00041247">
      <w:pPr>
        <w:keepLines/>
        <w:widowControl w:val="0"/>
        <w:numPr>
          <w:ilvl w:val="0"/>
          <w:numId w:val="49"/>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se sabe desglosar la compra del servicio de instalación, equilibrado, paralelo, etc., los neumáticos irán al 07.2.1.1 y el servicio al 07.2.3.0.</w:t>
      </w:r>
    </w:p>
    <w:p w:rsidR="00D51574" w:rsidRPr="00D51574" w:rsidRDefault="00D51574" w:rsidP="00041247">
      <w:pPr>
        <w:keepLines/>
        <w:widowControl w:val="0"/>
        <w:numPr>
          <w:ilvl w:val="0"/>
          <w:numId w:val="49"/>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no se sabe desglosar la compra del servicio, todo el gasto irá al 07.2.1.1.</w:t>
      </w:r>
    </w:p>
    <w:p w:rsidR="00D51574" w:rsidRPr="00D51574" w:rsidRDefault="00D51574" w:rsidP="00D51574">
      <w:pPr>
        <w:widowControl w:val="0"/>
        <w:tabs>
          <w:tab w:val="left" w:pos="1757"/>
        </w:tabs>
        <w:suppressAutoHyphens/>
        <w:ind w:left="2154"/>
        <w:contextualSpacing/>
        <w:jc w:val="both"/>
        <w:rPr>
          <w:rFonts w:ascii="Arial" w:eastAsiaTheme="minorEastAsia" w:hAnsi="Arial" w:cs="Arial"/>
          <w:color w:val="000000" w:themeColor="text1"/>
          <w:szCs w:val="22"/>
        </w:rPr>
      </w:pPr>
    </w:p>
    <w:p w:rsidR="00D51574" w:rsidRPr="00D51574" w:rsidRDefault="00D51574" w:rsidP="00D51574">
      <w:pPr>
        <w:keepLines/>
        <w:widowControl w:val="0"/>
        <w:suppressAutoHyphens/>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Si la compra y el cambio de neumáticos se realizan en un taller junto con otras reparaciones:</w:t>
      </w:r>
    </w:p>
    <w:p w:rsidR="00D51574" w:rsidRPr="00D51574" w:rsidRDefault="00D51574" w:rsidP="00041247">
      <w:pPr>
        <w:keepLines/>
        <w:widowControl w:val="0"/>
        <w:numPr>
          <w:ilvl w:val="0"/>
          <w:numId w:val="50"/>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se sabe desglosar el cambio de neumáticos, del resto de reparaciones, se aplicará lo indicado en el párrafo anterior.</w:t>
      </w:r>
    </w:p>
    <w:p w:rsidR="00D51574" w:rsidRPr="00D51574" w:rsidRDefault="00D51574" w:rsidP="00041247">
      <w:pPr>
        <w:keepLines/>
        <w:widowControl w:val="0"/>
        <w:numPr>
          <w:ilvl w:val="0"/>
          <w:numId w:val="50"/>
        </w:numPr>
        <w:tabs>
          <w:tab w:val="left" w:pos="1757"/>
        </w:tabs>
        <w:suppressAutoHyphen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y no se sabe desglosar, todo el gasto irá al 07.2.3.0.</w:t>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keepLines/>
        <w:widowControl w:val="0"/>
        <w:tabs>
          <w:tab w:val="left" w:pos="1757"/>
        </w:tabs>
        <w:suppressAutoHyphens/>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Theme="minorHAnsi" w:eastAsiaTheme="minorEastAsia" w:hAnsiTheme="minorHAnsi" w:cs="Arial"/>
          <w:szCs w:val="22"/>
        </w:rPr>
        <w:t>Compra</w:t>
      </w:r>
      <w:r w:rsidRPr="00D51574">
        <w:rPr>
          <w:rFonts w:ascii="Arial" w:eastAsiaTheme="minorEastAsia" w:hAnsi="Arial" w:cs="Arial"/>
          <w:color w:val="000000" w:themeColor="text1"/>
          <w:szCs w:val="22"/>
        </w:rPr>
        <w:t xml:space="preserve"> separada de piezas y accesorios o lubricantes por parte de los hogares con la intención de realizar ellos mismos la reparación.</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07.2.4</w:t>
      </w:r>
      <w:r w:rsidRPr="00D51574">
        <w:rPr>
          <w:rFonts w:ascii="Arial" w:hAnsi="Arial" w:cs="Arial"/>
          <w:b/>
          <w:color w:val="000000" w:themeColor="text1"/>
          <w:spacing w:val="-2"/>
          <w:szCs w:val="22"/>
          <w:lang w:val="es-ES_tradnl"/>
        </w:rPr>
        <w:tab/>
        <w:t>OTROS SERVICIOS RELATIVOS A LOS VEHÍCULOS PERSONALES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 07.2.4.1 </w:t>
      </w:r>
      <w:r w:rsidRPr="00D51574">
        <w:rPr>
          <w:rFonts w:ascii="Arial" w:hAnsi="Arial" w:cs="Arial"/>
          <w:i/>
          <w:color w:val="000000" w:themeColor="text1"/>
          <w:spacing w:val="-2"/>
          <w:szCs w:val="22"/>
          <w:lang w:val="es-ES_tradnl"/>
        </w:rPr>
        <w:tab/>
        <w:t>ALQUILER REGULAR DE GARAJES INDEPENDIENTES DEL ALOJAMIENTO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Alquiler regular de garajes o plazas de aparcamiento cuando son independientes del alojamiento. </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Alquiler de box para mantenimiento/arreglo de vehículos personales por parte del hogar</w:t>
      </w:r>
      <w:r w:rsidRPr="00D51574">
        <w:rPr>
          <w:rFonts w:asciiTheme="minorHAnsi" w:eastAsiaTheme="minorEastAsia" w:hAnsiTheme="minorHAnsi" w:cstheme="minorBidi"/>
          <w:color w:val="000000" w:themeColor="text1"/>
          <w:szCs w:val="22"/>
        </w:rPr>
        <w:t>.</w:t>
      </w:r>
    </w:p>
    <w:p w:rsidR="00D51574" w:rsidRPr="00D51574" w:rsidRDefault="00D51574" w:rsidP="00D51574">
      <w:pPr>
        <w:keepNext/>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szCs w:val="22"/>
        </w:rPr>
        <w:t>Seguros de vehículos (</w:t>
      </w:r>
      <w:r w:rsidRPr="00D51574">
        <w:rPr>
          <w:rFonts w:ascii="Arial" w:eastAsiaTheme="minorEastAsia" w:hAnsi="Arial" w:cs="Arial"/>
          <w:color w:val="000000" w:themeColor="text1"/>
          <w:szCs w:val="22"/>
        </w:rPr>
        <w:t>12.1.4.1).</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Alquiler de plaza de garaje ligado al alojamiento (04.1.2.3 o 04.1.2</w:t>
      </w:r>
      <w:r w:rsidRPr="00D51574">
        <w:rPr>
          <w:rFonts w:asciiTheme="minorHAnsi" w:eastAsiaTheme="minorEastAsia" w:hAnsiTheme="minorHAnsi" w:cstheme="minorBidi"/>
          <w:color w:val="000000" w:themeColor="text1"/>
          <w:szCs w:val="22"/>
        </w:rPr>
        <w:t>.</w:t>
      </w:r>
      <w:r w:rsidRPr="00D51574">
        <w:rPr>
          <w:rFonts w:ascii="Arial" w:eastAsiaTheme="minorEastAsia" w:hAnsi="Arial" w:cs="Arial"/>
          <w:color w:val="000000" w:themeColor="text1"/>
          <w:szCs w:val="22"/>
        </w:rPr>
        <w:t>4).</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07.2.4.2</w:t>
      </w:r>
      <w:r w:rsidRPr="00D51574">
        <w:rPr>
          <w:rFonts w:ascii="Arial" w:hAnsi="Arial" w:cs="Arial"/>
          <w:i/>
          <w:color w:val="000000" w:themeColor="text1"/>
          <w:spacing w:val="-2"/>
          <w:szCs w:val="22"/>
          <w:lang w:val="es-ES_tradnl"/>
        </w:rPr>
        <w:tab/>
        <w:t>APARCAMIENTOS PÚBLICOS Y PARQUÍMETROS Y OTROS SERVICIOS N.C.O.P.</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Gastos en aparcamientos públicos y privados, permisos de estacionamiento para residentes (compra de tarjeta </w:t>
      </w:r>
      <w:proofErr w:type="gramStart"/>
      <w:r w:rsidRPr="00D51574">
        <w:rPr>
          <w:rFonts w:ascii="Arial" w:eastAsiaTheme="minorEastAsia" w:hAnsi="Arial" w:cs="Arial"/>
          <w:szCs w:val="22"/>
        </w:rPr>
        <w:t>ORA</w:t>
      </w:r>
      <w:proofErr w:type="gramEnd"/>
      <w:r w:rsidRPr="00D51574">
        <w:rPr>
          <w:rFonts w:ascii="Arial" w:eastAsiaTheme="minorEastAsia" w:hAnsi="Arial" w:cs="Arial"/>
          <w:szCs w:val="22"/>
        </w:rPr>
        <w:t>, etc.).</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Gastos en parquímetros y similares (Zona azul, zona verde, zona sanitaria, zona alta rotación…). Tarjetas prepago de parking</w:t>
      </w:r>
      <w:r w:rsidRPr="00D51574">
        <w:rPr>
          <w:rFonts w:asciiTheme="minorHAnsi" w:eastAsiaTheme="minorEastAsia" w:hAnsiTheme="minorHAnsi" w:cstheme="minorBidi"/>
          <w:color w:val="000000" w:themeColor="text1"/>
          <w:szCs w:val="22"/>
        </w:rPr>
        <w:t>.</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Lavado/aspirado del coche por el propietario</w:t>
      </w:r>
      <w:r w:rsidRPr="00D51574">
        <w:rPr>
          <w:rFonts w:asciiTheme="minorHAnsi" w:eastAsiaTheme="minorEastAsia" w:hAnsiTheme="minorHAnsi" w:cstheme="minorBidi"/>
          <w:color w:val="000000" w:themeColor="text1"/>
          <w:szCs w:val="22"/>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07.2.4.3</w:t>
      </w:r>
      <w:r w:rsidRPr="00D51574">
        <w:rPr>
          <w:rFonts w:ascii="Arial" w:hAnsi="Arial" w:cs="Arial"/>
          <w:i/>
          <w:color w:val="000000" w:themeColor="text1"/>
          <w:spacing w:val="-2"/>
          <w:szCs w:val="22"/>
          <w:lang w:val="es-ES_tradnl"/>
        </w:rPr>
        <w:tab/>
        <w:t>SERVICIOS DE PEAJE DE VEHÍCULOS PERSONALES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2"/>
        </w:numPr>
        <w:ind w:left="2127"/>
        <w:contextualSpacing/>
        <w:jc w:val="both"/>
        <w:rPr>
          <w:rFonts w:ascii="Arial" w:eastAsiaTheme="minorEastAsia" w:hAnsi="Arial" w:cs="Arial"/>
          <w:szCs w:val="22"/>
        </w:rPr>
      </w:pPr>
      <w:r w:rsidRPr="00D51574">
        <w:rPr>
          <w:rFonts w:ascii="Arial" w:eastAsiaTheme="minorEastAsia" w:hAnsi="Arial" w:cs="Arial"/>
          <w:szCs w:val="22"/>
        </w:rPr>
        <w:t>Peajes en autopista, túneles, puentes, etc.</w:t>
      </w:r>
    </w:p>
    <w:p w:rsidR="00D51574" w:rsidRPr="00D51574" w:rsidRDefault="00D51574" w:rsidP="00041247">
      <w:pPr>
        <w:keepNext/>
        <w:numPr>
          <w:ilvl w:val="0"/>
          <w:numId w:val="42"/>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szCs w:val="22"/>
        </w:rPr>
        <w:t>Aparatos</w:t>
      </w:r>
      <w:r w:rsidRPr="00D51574">
        <w:rPr>
          <w:rFonts w:ascii="Arial" w:eastAsiaTheme="minorEastAsia" w:hAnsi="Arial" w:cs="Arial"/>
          <w:color w:val="000000" w:themeColor="text1"/>
          <w:szCs w:val="22"/>
        </w:rPr>
        <w:t xml:space="preserve"> de </w:t>
      </w:r>
      <w:proofErr w:type="spellStart"/>
      <w:r w:rsidRPr="00D51574">
        <w:rPr>
          <w:rFonts w:ascii="Arial" w:eastAsiaTheme="minorEastAsia" w:hAnsi="Arial" w:cs="Arial"/>
          <w:color w:val="000000" w:themeColor="text1"/>
          <w:szCs w:val="22"/>
        </w:rPr>
        <w:t>telepeaje</w:t>
      </w:r>
      <w:proofErr w:type="spellEnd"/>
      <w:r w:rsidRPr="00D51574">
        <w:rPr>
          <w:rFonts w:ascii="Arial" w:eastAsiaTheme="minorEastAsia" w:hAnsi="Arial" w:cs="Arial"/>
          <w:color w:val="000000" w:themeColor="text1"/>
          <w:szCs w:val="22"/>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07.2.4.4</w:t>
      </w:r>
      <w:r w:rsidRPr="00D51574">
        <w:rPr>
          <w:rFonts w:ascii="Arial" w:hAnsi="Arial" w:cs="Arial"/>
          <w:i/>
          <w:color w:val="000000" w:themeColor="text1"/>
          <w:spacing w:val="-2"/>
          <w:szCs w:val="22"/>
          <w:lang w:val="es-ES_tradnl"/>
        </w:rPr>
        <w:tab/>
        <w:t xml:space="preserve">AUTOESCUELA Y GASTOS RELACIONADOS CON EL CARNÉ DE CONDUCIR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Autoescuela, tasas por exámenes y las pagadas por renovación del carné de conducir y obtención del permiso, incluye pago del certificado médico.</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Clases prácticas de autoescuela.</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Curso de reciclaje del carné de conducir.</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i/>
          <w:color w:val="000000" w:themeColor="text1"/>
          <w:szCs w:val="22"/>
        </w:rPr>
      </w:pPr>
      <w:r w:rsidRPr="00D51574">
        <w:rPr>
          <w:rFonts w:ascii="Arial" w:eastAsiaTheme="minorEastAsia" w:hAnsi="Arial" w:cs="Arial"/>
          <w:szCs w:val="22"/>
        </w:rPr>
        <w:t>Incluye:</w:t>
      </w:r>
      <w:r w:rsidRPr="00D51574">
        <w:rPr>
          <w:rFonts w:asciiTheme="minorHAnsi" w:eastAsiaTheme="minorEastAsia" w:hAnsiTheme="minorHAnsi" w:cstheme="minorBidi"/>
          <w:color w:val="000000" w:themeColor="text1"/>
          <w:szCs w:val="22"/>
        </w:rPr>
        <w:t xml:space="preserve"> clases, exámenes y permisos para vehículos de transporte recreativo (barcos, avionetas, etc.)</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07.2.4.5</w:t>
      </w:r>
      <w:r w:rsidRPr="00D51574">
        <w:rPr>
          <w:rFonts w:ascii="Arial" w:hAnsi="Arial" w:cs="Arial"/>
          <w:i/>
          <w:color w:val="000000" w:themeColor="text1"/>
          <w:spacing w:val="-2"/>
          <w:szCs w:val="22"/>
          <w:lang w:val="es-ES_tradnl"/>
        </w:rPr>
        <w:tab/>
        <w:t>INSPECCIÓN TÉCNICA DE VEHÍCULOS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szCs w:val="22"/>
        </w:rPr>
        <w:t>Inspección</w:t>
      </w:r>
      <w:r w:rsidRPr="00D51574">
        <w:rPr>
          <w:rFonts w:ascii="Arial" w:eastAsiaTheme="minorEastAsia" w:hAnsi="Arial" w:cs="Arial"/>
          <w:color w:val="000000" w:themeColor="text1"/>
          <w:szCs w:val="22"/>
        </w:rPr>
        <w:t xml:space="preserve"> Técnica de Vehículos (ITV).</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ITV obligatoria posterior a la adaptación de un coche para discapacitados</w:t>
      </w:r>
      <w:r w:rsidRPr="00D51574">
        <w:rPr>
          <w:rFonts w:asciiTheme="minorHAnsi" w:eastAsiaTheme="minorEastAsia" w:hAnsiTheme="minorHAnsi" w:cstheme="minorBidi"/>
          <w:color w:val="000000" w:themeColor="text1"/>
          <w:szCs w:val="22"/>
        </w:rPr>
        <w:t>.</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Pago a intermediarios para pasar la ITV</w:t>
      </w:r>
      <w:r w:rsidRPr="00D51574">
        <w:rPr>
          <w:rFonts w:asciiTheme="minorHAnsi" w:eastAsiaTheme="minorEastAsia" w:hAnsiTheme="minorHAnsi" w:cstheme="minorBidi"/>
          <w:color w:val="000000" w:themeColor="text1"/>
          <w:szCs w:val="22"/>
        </w:rPr>
        <w:t>.</w:t>
      </w:r>
    </w:p>
    <w:p w:rsidR="00D51574" w:rsidRPr="00D51574" w:rsidRDefault="00D51574" w:rsidP="00D51574">
      <w:pPr>
        <w:keepLines/>
        <w:tabs>
          <w:tab w:val="left" w:pos="1757"/>
        </w:tabs>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szCs w:val="22"/>
        </w:rPr>
        <w:t>Gastos</w:t>
      </w:r>
      <w:r w:rsidRPr="00D51574">
        <w:rPr>
          <w:rFonts w:ascii="Arial" w:eastAsiaTheme="minorEastAsia" w:hAnsi="Arial" w:cs="Arial"/>
          <w:color w:val="000000" w:themeColor="text1"/>
          <w:szCs w:val="22"/>
        </w:rPr>
        <w:t xml:space="preserve"> de reparación en taller derivado de no haber pasado la ITV (07.2.3.0).</w:t>
      </w: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07.2.4.6 </w:t>
      </w:r>
      <w:r w:rsidRPr="00D51574">
        <w:rPr>
          <w:rFonts w:ascii="Arial" w:hAnsi="Arial" w:cs="Arial"/>
          <w:i/>
          <w:color w:val="000000" w:themeColor="text1"/>
          <w:spacing w:val="-2"/>
          <w:szCs w:val="22"/>
          <w:lang w:val="es-ES_tradnl"/>
        </w:rPr>
        <w:tab/>
        <w:t xml:space="preserve">ALQUILER DE VEHÍCULOS SIN CONDUCTOR, RENTING O LEASING.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Alquiler de vehículos sin conductor (con o sin motor). </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Coches de alquiler de renta anual (</w:t>
      </w:r>
      <w:proofErr w:type="spellStart"/>
      <w:r w:rsidRPr="00D51574">
        <w:rPr>
          <w:rFonts w:ascii="Arial" w:eastAsiaTheme="minorEastAsia" w:hAnsi="Arial" w:cs="Arial"/>
          <w:szCs w:val="22"/>
        </w:rPr>
        <w:t>renting</w:t>
      </w:r>
      <w:proofErr w:type="spellEnd"/>
      <w:r w:rsidRPr="00D51574">
        <w:rPr>
          <w:rFonts w:ascii="Arial" w:eastAsiaTheme="minorEastAsia" w:hAnsi="Arial" w:cs="Arial"/>
          <w:szCs w:val="22"/>
        </w:rPr>
        <w:t xml:space="preserve"> o leasing). </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Servicio de alquiler de bicicletas (</w:t>
      </w:r>
      <w:proofErr w:type="spellStart"/>
      <w:r w:rsidRPr="00D51574">
        <w:rPr>
          <w:rFonts w:ascii="Arial" w:eastAsiaTheme="minorEastAsia" w:hAnsi="Arial" w:cs="Arial"/>
          <w:szCs w:val="22"/>
        </w:rPr>
        <w:t>bicing</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bicimad</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biki</w:t>
      </w:r>
      <w:proofErr w:type="spellEnd"/>
      <w:r w:rsidRPr="00D51574">
        <w:rPr>
          <w:rFonts w:ascii="Arial" w:eastAsiaTheme="minorEastAsia" w:hAnsi="Arial" w:cs="Arial"/>
          <w:szCs w:val="22"/>
        </w:rPr>
        <w:t xml:space="preserve">…), patinetes y </w:t>
      </w:r>
      <w:proofErr w:type="spellStart"/>
      <w:r w:rsidRPr="00D51574">
        <w:rPr>
          <w:rFonts w:ascii="Arial" w:eastAsiaTheme="minorEastAsia" w:hAnsi="Arial" w:cs="Arial"/>
          <w:szCs w:val="22"/>
        </w:rPr>
        <w:t>segway</w:t>
      </w:r>
      <w:proofErr w:type="spellEnd"/>
      <w:r w:rsidRPr="00D51574">
        <w:rPr>
          <w:rFonts w:ascii="Arial" w:eastAsiaTheme="minorEastAsia" w:hAnsi="Arial" w:cs="Arial"/>
          <w:szCs w:val="22"/>
        </w:rPr>
        <w:t xml:space="preserve">. </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 w:val="24"/>
          <w:szCs w:val="24"/>
        </w:rPr>
      </w:pPr>
      <w:r w:rsidRPr="00D51574">
        <w:rPr>
          <w:rFonts w:ascii="Arial" w:eastAsiaTheme="minorEastAsia" w:hAnsi="Arial" w:cs="Arial"/>
          <w:sz w:val="24"/>
          <w:szCs w:val="24"/>
        </w:rPr>
        <w:t>Alquiler</w:t>
      </w:r>
      <w:r w:rsidRPr="00D51574">
        <w:rPr>
          <w:rFonts w:asciiTheme="minorHAnsi" w:eastAsiaTheme="minorEastAsia" w:hAnsiTheme="minorHAnsi" w:cstheme="minorBidi"/>
          <w:color w:val="000000" w:themeColor="text1"/>
          <w:sz w:val="24"/>
          <w:szCs w:val="24"/>
        </w:rPr>
        <w:t xml:space="preserve"> </w:t>
      </w:r>
      <w:r w:rsidRPr="00D51574">
        <w:rPr>
          <w:rFonts w:asciiTheme="minorHAnsi" w:eastAsiaTheme="minorEastAsia" w:hAnsiTheme="minorHAnsi" w:cstheme="minorBidi"/>
          <w:color w:val="000000" w:themeColor="text1"/>
          <w:sz w:val="28"/>
          <w:szCs w:val="28"/>
        </w:rPr>
        <w:t>de silla de bebe para coche</w:t>
      </w:r>
      <w:r w:rsidRPr="00D51574">
        <w:rPr>
          <w:rFonts w:asciiTheme="minorHAnsi" w:eastAsiaTheme="minorEastAsia" w:hAnsiTheme="minorHAnsi" w:cstheme="minorBidi"/>
          <w:color w:val="000000" w:themeColor="text1"/>
          <w:sz w:val="24"/>
          <w:szCs w:val="24"/>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Alquiler de un coche con conductor (07.3.2.3).</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Seguros de vehículos (12.1.4.1).</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Alquiler de plaza de garaje ligado al alojamiento (04.1.2.3 o 04.</w:t>
      </w:r>
      <w:r w:rsidRPr="00D51574">
        <w:rPr>
          <w:rFonts w:asciiTheme="minorHAnsi" w:eastAsiaTheme="minorEastAsia" w:hAnsiTheme="minorHAnsi" w:cstheme="minorBidi"/>
          <w:color w:val="000000" w:themeColor="text1"/>
          <w:szCs w:val="22"/>
        </w:rPr>
        <w:t>1.2.4).</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07.3</w:t>
      </w:r>
      <w:r w:rsidRPr="00D51574">
        <w:rPr>
          <w:rFonts w:ascii="Arial" w:eastAsiaTheme="minorEastAsia" w:hAnsi="Arial" w:cs="Arial"/>
          <w:b/>
          <w:color w:val="000000" w:themeColor="text1"/>
          <w:szCs w:val="22"/>
        </w:rPr>
        <w:tab/>
        <w:t>SERVICIOS DE TRANSPORTE DE PASAJEROS</w:t>
      </w:r>
    </w:p>
    <w:p w:rsidR="00D51574" w:rsidRPr="00D51574" w:rsidRDefault="00D51574" w:rsidP="00D51574">
      <w:pPr>
        <w:ind w:left="2127" w:hanging="2127"/>
        <w:jc w:val="both"/>
        <w:rPr>
          <w:rFonts w:ascii="Arial" w:eastAsiaTheme="minorEastAsia" w:hAnsi="Arial" w:cs="Arial"/>
          <w:b/>
          <w:color w:val="000000" w:themeColor="text1"/>
          <w:szCs w:val="22"/>
        </w:rPr>
      </w:pP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Las compras de servicios de transporte se clasifican generalmente por el medio de transporte utilizado. Cuando un billete cubre dos o más medios de transporte (p. ej.: autobús interurbano y metro o tren interurbano y ferry) y el gasto no se puede distribuir entre ambos, la compra se debe clasificar en "Transporte combinado de pasajeros" (07.3.5.0).</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Los gastos en comidas, snacks, bebidas, refrescos o servicios de alojamiento se deben incluir siempre que están comprendidos en el precio del billete y no se cobren por separado. En caso contrario, esos gastos se deben clasificar en el grupo 11.</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Servicios</w:t>
      </w:r>
      <w:r w:rsidRPr="00D51574">
        <w:rPr>
          <w:rFonts w:ascii="Arial" w:eastAsiaTheme="minorEastAsia" w:hAnsi="Arial" w:cs="Arial"/>
          <w:color w:val="000000" w:themeColor="text1"/>
          <w:szCs w:val="22"/>
        </w:rPr>
        <w:t xml:space="preserve"> de transporte escolar</w:t>
      </w:r>
      <w:r w:rsidRPr="00D51574">
        <w:rPr>
          <w:rFonts w:asciiTheme="minorHAnsi" w:eastAsiaTheme="minorEastAsia" w:hAnsiTheme="minorHAnsi" w:cstheme="minorBidi"/>
          <w:color w:val="000000" w:themeColor="text1"/>
          <w:szCs w:val="22"/>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Servicios de transporte de personas enfermas (06.4.2.0).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1757"/>
        </w:tabs>
        <w:jc w:val="both"/>
        <w:rPr>
          <w:rFonts w:ascii="Arial" w:hAnsi="Arial" w:cs="Arial"/>
          <w:color w:val="000000" w:themeColor="text1"/>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07.3.1</w:t>
      </w:r>
      <w:r w:rsidRPr="00D51574">
        <w:rPr>
          <w:rFonts w:ascii="Arial" w:hAnsi="Arial" w:cs="Arial"/>
          <w:b/>
          <w:color w:val="000000" w:themeColor="text1"/>
          <w:spacing w:val="-2"/>
          <w:szCs w:val="22"/>
          <w:lang w:val="es-ES_tradnl"/>
        </w:rPr>
        <w:tab/>
        <w:t>TRANSPORTES DE PASAJEROS POR FERROCARRIL (TREN, METRO, TRANVÍA…)</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Transportes de cercanías, interurbanos y de larga distancia, de personas y equipajes en tren, tranvía o metro.</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Transporte de vehículos privados y mascotas por ferrocarril.</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 en funicular (07.3.6.1).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07.3.1.1</w:t>
      </w:r>
      <w:r w:rsidRPr="00D51574">
        <w:rPr>
          <w:rFonts w:ascii="Arial" w:hAnsi="Arial" w:cs="Arial"/>
          <w:i/>
          <w:color w:val="000000" w:themeColor="text1"/>
          <w:spacing w:val="-2"/>
          <w:szCs w:val="22"/>
          <w:lang w:val="es-ES_tradnl"/>
        </w:rPr>
        <w:tab/>
        <w:t>TREN DE LARGO RECORRIDO (DISTANCIAS SUPERIORES A 50 KM). TRANSPORTE POR FERROCARRIL NO DESGLOSABLE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Anual </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Pagos por billetes, equipajes, mascotas, servicios de coches cama y literas.</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Transportes de vehículos privados por ferrocarril.</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 por ferrocarril no desglosable.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En billetes de AVE y larga distancia (el billete de cercanías es gratuito, por lo que el billete se anota en este código).</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Tarjeta dorada de RENFE.</w:t>
      </w:r>
    </w:p>
    <w:p w:rsidR="00D51574" w:rsidRPr="00D51574" w:rsidRDefault="00D51574" w:rsidP="00041247">
      <w:pPr>
        <w:keepNext/>
        <w:numPr>
          <w:ilvl w:val="0"/>
          <w:numId w:val="41"/>
        </w:numPr>
        <w:ind w:left="2127"/>
        <w:contextualSpacing/>
        <w:jc w:val="both"/>
        <w:rPr>
          <w:rFonts w:ascii="Arial" w:eastAsiaTheme="minorEastAsia" w:hAnsi="Arial" w:cs="Arial"/>
          <w:color w:val="000000" w:themeColor="text1"/>
          <w:szCs w:val="22"/>
        </w:rPr>
      </w:pPr>
      <w:proofErr w:type="spellStart"/>
      <w:r w:rsidRPr="00D51574">
        <w:rPr>
          <w:rFonts w:ascii="Arial" w:eastAsiaTheme="minorEastAsia" w:hAnsi="Arial" w:cs="Arial"/>
          <w:szCs w:val="22"/>
        </w:rPr>
        <w:t>BonoAVE</w:t>
      </w:r>
      <w:proofErr w:type="spellEnd"/>
      <w:r w:rsidRPr="00D51574">
        <w:rPr>
          <w:rFonts w:ascii="Arial" w:eastAsiaTheme="minorEastAsia" w:hAnsi="Arial" w:cs="Arial"/>
          <w:szCs w:val="22"/>
        </w:rPr>
        <w:t>, abono tarjeta plus (</w:t>
      </w:r>
      <w:proofErr w:type="spellStart"/>
      <w:r w:rsidRPr="00D51574">
        <w:rPr>
          <w:rFonts w:ascii="Arial" w:eastAsiaTheme="minorEastAsia" w:hAnsi="Arial" w:cs="Arial"/>
          <w:szCs w:val="22"/>
        </w:rPr>
        <w:t>Avant</w:t>
      </w:r>
      <w:proofErr w:type="spellEnd"/>
      <w:r w:rsidRPr="00D51574">
        <w:rPr>
          <w:rFonts w:ascii="Arial" w:eastAsiaTheme="minorEastAsia" w:hAnsi="Arial" w:cs="Arial"/>
          <w:szCs w:val="22"/>
        </w:rPr>
        <w:t>), tarjeta plus 10, tarjeta plus 10 estudiante</w:t>
      </w:r>
      <w:r w:rsidRPr="00D51574">
        <w:rPr>
          <w:rFonts w:ascii="Arial" w:eastAsiaTheme="minorEastAsia" w:hAnsi="Arial" w:cs="Arial"/>
          <w:color w:val="000000" w:themeColor="text1"/>
          <w:szCs w:val="22"/>
        </w:rPr>
        <w:t xml:space="preserve"> y cualquier otro tipo de bono para trenes de media y larga distancia.</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El transporte por funicular (07.3.6.1).</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Las comidas y bebidas consumidas en el tren siempre que no estén incluidas en el billete (11.1.1.6).</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Quedan excluidos los transportes en trenes de cercanías (07.3.1.2).</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Transporte en metro o tranvía (07.3.1.3).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07.3.1.2</w:t>
      </w:r>
      <w:r w:rsidRPr="00D51574">
        <w:rPr>
          <w:rFonts w:ascii="Arial" w:hAnsi="Arial" w:cs="Arial"/>
          <w:i/>
          <w:color w:val="000000" w:themeColor="text1"/>
          <w:spacing w:val="-2"/>
          <w:szCs w:val="22"/>
          <w:lang w:val="es-ES_tradnl"/>
        </w:rPr>
        <w:tab/>
        <w:t>TREN DE CERCANÍAS (DISTANCIAS NO SUPERIORES A 50 KM)</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Billetes y bonos de tren de cercanías con distancia no superior a 50 km. </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Bonos anuales de cercanías</w:t>
      </w:r>
      <w:r w:rsidRPr="00D51574">
        <w:rPr>
          <w:rFonts w:asciiTheme="minorHAnsi" w:eastAsiaTheme="minorEastAsia" w:hAnsiTheme="minorHAnsi" w:cstheme="minorBidi"/>
          <w:color w:val="000000" w:themeColor="text1"/>
          <w:szCs w:val="22"/>
        </w:rPr>
        <w:t>.</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 por funicular (07.3.6.1).</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Quedan excluidos los transportes en trenes de largo recorrido (distancias superiores a 50 km) (07.3.1.1).</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Utilización de metro, metro ligero y tranvía (07.3.1.3).</w:t>
      </w:r>
    </w:p>
    <w:p w:rsidR="00D51574" w:rsidRPr="00D51574" w:rsidRDefault="00D51574" w:rsidP="00D51574">
      <w:pPr>
        <w:keepLines/>
        <w:ind w:left="2345"/>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07.3.1.3</w:t>
      </w:r>
      <w:r w:rsidRPr="00D51574">
        <w:rPr>
          <w:rFonts w:ascii="Arial" w:hAnsi="Arial" w:cs="Arial"/>
          <w:i/>
          <w:color w:val="000000" w:themeColor="text1"/>
          <w:spacing w:val="-2"/>
          <w:szCs w:val="22"/>
          <w:lang w:val="es-ES_tradnl"/>
        </w:rPr>
        <w:tab/>
        <w:t>METRO Y TRANVÍA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Billetes y bonos de metro, tranvía o metro ligero cuando éstos son utilizados solo para estos medios de transporte. </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Bonos anuales de metro, tranvía o metro ligero</w:t>
      </w:r>
      <w:r w:rsidRPr="00D51574">
        <w:rPr>
          <w:rFonts w:asciiTheme="minorHAnsi" w:eastAsiaTheme="minorEastAsia" w:hAnsiTheme="minorHAnsi" w:cstheme="minorBidi"/>
          <w:color w:val="000000" w:themeColor="text1"/>
          <w:szCs w:val="22"/>
        </w:rPr>
        <w:t>.</w:t>
      </w:r>
    </w:p>
    <w:p w:rsidR="00D51574" w:rsidRPr="00D51574" w:rsidRDefault="00D51574" w:rsidP="00D51574">
      <w:pPr>
        <w:keepNext/>
        <w:ind w:left="2127"/>
        <w:contextualSpacing/>
        <w:jc w:val="both"/>
        <w:rPr>
          <w:rFonts w:asciiTheme="minorHAnsi" w:eastAsiaTheme="minorEastAsia" w:hAnsiTheme="minorHAnsi" w:cstheme="minorBidi"/>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El transporte por funicular (07.3.6.1).</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Las comidas y bebidas consumidas en el tren siempre que no estén incluidas en el billete (11.1.1.6).</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Quedan excluidos los transportes en trenes de cercanías (07.3.1.2) y en trenes de largo recorrido (distancias superiores a 50 km) (07.3.1.1).</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07.3.2</w:t>
      </w:r>
      <w:r w:rsidRPr="00D51574">
        <w:rPr>
          <w:rFonts w:ascii="Arial" w:hAnsi="Arial" w:cs="Arial"/>
          <w:b/>
          <w:color w:val="000000" w:themeColor="text1"/>
          <w:spacing w:val="-2"/>
          <w:szCs w:val="22"/>
          <w:lang w:val="es-ES_tradnl"/>
        </w:rPr>
        <w:tab/>
        <w:t>TRANSPORTES DE PASAJEROS POR CARRETERA (LOCAL Y LARGA DISTANCIA)</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07.3.2.1</w:t>
      </w:r>
      <w:r w:rsidRPr="00D51574">
        <w:rPr>
          <w:rFonts w:ascii="Arial" w:hAnsi="Arial" w:cs="Arial"/>
          <w:i/>
          <w:color w:val="000000" w:themeColor="text1"/>
          <w:spacing w:val="-2"/>
          <w:szCs w:val="22"/>
          <w:lang w:val="es-ES_tradnl"/>
        </w:rPr>
        <w:tab/>
        <w:t>AUTOBÚS URBANO NO ESCOLAR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Los billetes de autobús, microbús y trolebús urbanos. </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Los </w:t>
      </w:r>
      <w:proofErr w:type="spellStart"/>
      <w:r w:rsidRPr="00D51574">
        <w:rPr>
          <w:rFonts w:ascii="Arial" w:eastAsiaTheme="minorEastAsia" w:hAnsi="Arial" w:cs="Arial"/>
          <w:szCs w:val="22"/>
        </w:rPr>
        <w:t>bonobuses</w:t>
      </w:r>
      <w:proofErr w:type="spellEnd"/>
      <w:r w:rsidRPr="00D51574">
        <w:rPr>
          <w:rFonts w:ascii="Arial" w:eastAsiaTheme="minorEastAsia" w:hAnsi="Arial" w:cs="Arial"/>
          <w:szCs w:val="22"/>
        </w:rPr>
        <w:t xml:space="preserve"> utilizados exclusivamente en este tipo de transporte.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Autobús turístico.</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Incluye los pagos por equipaje</w:t>
      </w:r>
      <w:r w:rsidRPr="00D51574">
        <w:rPr>
          <w:rFonts w:asciiTheme="minorHAnsi" w:eastAsiaTheme="minorEastAsia" w:hAnsiTheme="minorHAnsi" w:cstheme="minorBidi"/>
          <w:color w:val="000000" w:themeColor="text1"/>
          <w:szCs w:val="22"/>
        </w:rPr>
        <w:t>.</w:t>
      </w:r>
    </w:p>
    <w:p w:rsidR="00D51574" w:rsidRPr="00D51574" w:rsidRDefault="00D51574" w:rsidP="00D51574">
      <w:pPr>
        <w:keepNext/>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Transporte escolar (07.3.2.4).</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Servicio de transporte de personas enfermas (06.4.2.0).</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Alquiler de coches sin conductor (07.2.4.6)</w:t>
      </w:r>
      <w:r w:rsidRPr="00D51574">
        <w:rPr>
          <w:rFonts w:asciiTheme="minorHAnsi" w:eastAsiaTheme="minorEastAsia" w:hAnsiTheme="minorHAnsi" w:cstheme="minorBidi"/>
          <w:color w:val="000000" w:themeColor="text1"/>
          <w:szCs w:val="22"/>
        </w:rPr>
        <w:t>.</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07.3.2.2</w:t>
      </w:r>
      <w:r w:rsidRPr="00D51574">
        <w:rPr>
          <w:rFonts w:ascii="Arial" w:hAnsi="Arial" w:cs="Arial"/>
          <w:i/>
          <w:color w:val="000000" w:themeColor="text1"/>
          <w:spacing w:val="-2"/>
          <w:szCs w:val="22"/>
          <w:lang w:val="es-ES_tradnl"/>
        </w:rPr>
        <w:tab/>
        <w:t xml:space="preserve">AUTOBÚS Y AUTOCAR INTERURBANO NO ESCOLAR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Los billetes de autobús, microbús y trolebús interurbanos colectivos. </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 xml:space="preserve">Los </w:t>
      </w:r>
      <w:proofErr w:type="spellStart"/>
      <w:r w:rsidRPr="00D51574">
        <w:rPr>
          <w:rFonts w:ascii="Arial" w:eastAsiaTheme="minorEastAsia" w:hAnsi="Arial" w:cs="Arial"/>
          <w:szCs w:val="22"/>
        </w:rPr>
        <w:t>bonobuses</w:t>
      </w:r>
      <w:proofErr w:type="spellEnd"/>
      <w:r w:rsidRPr="00D51574">
        <w:rPr>
          <w:rFonts w:ascii="Arial" w:eastAsiaTheme="minorEastAsia" w:hAnsi="Arial" w:cs="Arial"/>
          <w:szCs w:val="22"/>
        </w:rPr>
        <w:t xml:space="preserve"> utilizados exclusivamente en este tipo de transporte.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Autocar de larga distancia.</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r w:rsidRPr="00D51574">
        <w:rPr>
          <w:rFonts w:ascii="Arial" w:eastAsiaTheme="minorEastAsia" w:hAnsi="Arial" w:cs="Arial"/>
          <w:szCs w:val="22"/>
        </w:rPr>
        <w:t>Incluye los pagos por equipaje</w:t>
      </w:r>
      <w:r w:rsidRPr="00D51574">
        <w:rPr>
          <w:rFonts w:asciiTheme="minorHAnsi" w:eastAsiaTheme="minorEastAsia" w:hAnsiTheme="minorHAnsi" w:cstheme="minorBidi"/>
          <w:color w:val="000000" w:themeColor="text1"/>
          <w:szCs w:val="22"/>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07.3.2.3 </w:t>
      </w:r>
      <w:r w:rsidRPr="00D51574">
        <w:rPr>
          <w:rFonts w:ascii="Arial" w:hAnsi="Arial" w:cs="Arial"/>
          <w:i/>
          <w:color w:val="000000" w:themeColor="text1"/>
          <w:spacing w:val="-2"/>
          <w:szCs w:val="22"/>
          <w:lang w:val="es-ES_tradnl"/>
        </w:rPr>
        <w:tab/>
        <w:t xml:space="preserve">TAXI Y COCHE DE ALQUILER CON CONDUCTOR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Gastos en taxi urbano o interurbano. Incluye los pagos por equipaje y propinas.</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Alquiler de coche con conductor para transporte urbano o interurbano. Alquiler de limusinas con conductor.</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Pago a otro conductor particular por transporte en su vehículo (</w:t>
      </w:r>
      <w:proofErr w:type="spellStart"/>
      <w:r w:rsidRPr="00D51574">
        <w:rPr>
          <w:rFonts w:ascii="Arial" w:eastAsiaTheme="minorEastAsia" w:hAnsi="Arial" w:cs="Arial"/>
          <w:szCs w:val="22"/>
        </w:rPr>
        <w:t>Bla</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Bla</w:t>
      </w:r>
      <w:proofErr w:type="spellEnd"/>
      <w:r w:rsidRPr="00D51574">
        <w:rPr>
          <w:rFonts w:ascii="Arial" w:eastAsiaTheme="minorEastAsia" w:hAnsi="Arial" w:cs="Arial"/>
          <w:szCs w:val="22"/>
        </w:rPr>
        <w:t xml:space="preserve"> Car, </w:t>
      </w:r>
      <w:proofErr w:type="spellStart"/>
      <w:r w:rsidRPr="00D51574">
        <w:rPr>
          <w:rFonts w:ascii="Arial" w:eastAsiaTheme="minorEastAsia" w:hAnsi="Arial" w:cs="Arial"/>
          <w:szCs w:val="22"/>
        </w:rPr>
        <w:t>Uber</w:t>
      </w:r>
      <w:proofErr w:type="spellEnd"/>
      <w:r w:rsidRPr="00D51574">
        <w:rPr>
          <w:rFonts w:ascii="Arial" w:eastAsiaTheme="minorEastAsia" w:hAnsi="Arial" w:cs="Arial"/>
          <w:szCs w:val="22"/>
        </w:rPr>
        <w:t>...).</w:t>
      </w:r>
    </w:p>
    <w:p w:rsidR="00D51574" w:rsidRPr="00D51574" w:rsidRDefault="00D51574" w:rsidP="00041247">
      <w:pPr>
        <w:keepNext/>
        <w:numPr>
          <w:ilvl w:val="0"/>
          <w:numId w:val="41"/>
        </w:numPr>
        <w:ind w:left="2127"/>
        <w:contextualSpacing/>
        <w:jc w:val="both"/>
        <w:rPr>
          <w:rFonts w:asciiTheme="minorHAnsi" w:eastAsiaTheme="minorEastAsia" w:hAnsiTheme="minorHAnsi" w:cstheme="minorBidi"/>
          <w:color w:val="000000" w:themeColor="text1"/>
          <w:szCs w:val="22"/>
        </w:rPr>
      </w:pPr>
      <w:proofErr w:type="spellStart"/>
      <w:r w:rsidRPr="00D51574">
        <w:rPr>
          <w:rFonts w:ascii="Arial" w:eastAsiaTheme="minorEastAsia" w:hAnsi="Arial" w:cs="Arial"/>
          <w:szCs w:val="22"/>
        </w:rPr>
        <w:t>Tuk</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tuk</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bicitaxi</w:t>
      </w:r>
      <w:proofErr w:type="spellEnd"/>
      <w:r w:rsidRPr="00D51574">
        <w:rPr>
          <w:rFonts w:ascii="Arial" w:eastAsiaTheme="minorEastAsia" w:hAnsi="Arial" w:cs="Arial"/>
          <w:szCs w:val="22"/>
        </w:rPr>
        <w:t xml:space="preserve"> y otros servicios de transporte con conductor</w:t>
      </w:r>
      <w:r w:rsidRPr="00D51574">
        <w:rPr>
          <w:rFonts w:asciiTheme="minorHAnsi" w:eastAsiaTheme="minorEastAsia" w:hAnsiTheme="minorHAnsi" w:cstheme="minorBidi"/>
          <w:color w:val="000000" w:themeColor="text1"/>
          <w:szCs w:val="22"/>
        </w:rPr>
        <w:t>.</w:t>
      </w:r>
    </w:p>
    <w:p w:rsidR="00D51574" w:rsidRPr="00D51574" w:rsidRDefault="00D51574" w:rsidP="00D51574">
      <w:pPr>
        <w:keepNext/>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Servicio de transporte de personas enfermas (06.4.2.0).</w:t>
      </w:r>
    </w:p>
    <w:p w:rsidR="00D51574" w:rsidRPr="00D51574" w:rsidRDefault="00D51574" w:rsidP="00041247">
      <w:pPr>
        <w:keepNext/>
        <w:numPr>
          <w:ilvl w:val="0"/>
          <w:numId w:val="41"/>
        </w:numPr>
        <w:ind w:left="2127"/>
        <w:contextualSpacing/>
        <w:jc w:val="both"/>
        <w:rPr>
          <w:rFonts w:ascii="Arial" w:eastAsiaTheme="minorEastAsia" w:hAnsi="Arial" w:cs="Arial"/>
          <w:szCs w:val="22"/>
        </w:rPr>
      </w:pPr>
      <w:r w:rsidRPr="00D51574">
        <w:rPr>
          <w:rFonts w:ascii="Arial" w:eastAsiaTheme="minorEastAsia" w:hAnsi="Arial" w:cs="Arial"/>
          <w:szCs w:val="22"/>
        </w:rPr>
        <w:t>Alquiler de coches sin conductor (07.2.4.6).</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07.3.2.4</w:t>
      </w:r>
      <w:r w:rsidRPr="00D51574">
        <w:rPr>
          <w:rFonts w:ascii="Arial" w:hAnsi="Arial" w:cs="Arial"/>
          <w:i/>
          <w:color w:val="000000" w:themeColor="text1"/>
          <w:spacing w:val="-2"/>
          <w:szCs w:val="22"/>
          <w:lang w:val="es-ES_tradnl"/>
        </w:rPr>
        <w:tab/>
        <w:t>TRANSPORTE ESCOLAR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rPr>
        <w:t>Todo tipo de transporte escolar tanto urbano como interurbano, que pone a disposición de los alumnos el centro de enseñanza o formación, para su desplazamiento</w:t>
      </w:r>
      <w:r w:rsidRPr="00D51574">
        <w:rPr>
          <w:rFonts w:ascii="Arial" w:eastAsiaTheme="minorEastAsia" w:hAnsi="Arial" w:cs="Arial"/>
          <w:color w:val="000000" w:themeColor="text1"/>
          <w:szCs w:val="22"/>
          <w:lang w:val="es-ES_tradnl"/>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07.3.3</w:t>
      </w:r>
      <w:r w:rsidRPr="00D51574">
        <w:rPr>
          <w:rFonts w:ascii="Arial" w:hAnsi="Arial" w:cs="Arial"/>
          <w:b/>
          <w:color w:val="000000" w:themeColor="text1"/>
          <w:spacing w:val="-2"/>
          <w:szCs w:val="22"/>
          <w:lang w:val="es-ES_tradnl"/>
        </w:rPr>
        <w:tab/>
        <w:t>TRANSPORTE AÉREO DE PASAJEROS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tabs>
          <w:tab w:val="left" w:pos="993"/>
          <w:tab w:val="left" w:pos="1757"/>
        </w:tabs>
        <w:ind w:left="2127" w:hanging="1758"/>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07.3.3.1</w:t>
      </w:r>
      <w:r w:rsidRPr="00D51574">
        <w:rPr>
          <w:rFonts w:ascii="Arial" w:hAnsi="Arial" w:cs="Arial"/>
          <w:i/>
          <w:color w:val="000000" w:themeColor="text1"/>
          <w:spacing w:val="-2"/>
          <w:szCs w:val="22"/>
          <w:lang w:val="es-ES_tradnl"/>
        </w:rPr>
        <w:tab/>
        <w:t>VUELOS NACIONALES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Precio total del billete por el transporte de personas y equipajes por avión o helicóptero dentro del país; el coste de las comidas siempre que estén comprendidas en el precio del billete y no se cobre por separado.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Cualquier tipo de recargo en el billete, por exceso de equipaje, transporte de mascotas, prioridad de embarque, selección de asiento, de facturación en aeropuerto, bicicleta, equipamiento deportivo, servicio de WIFI en el avión...</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Pago adicional por acceso a zona VIP del aeropuerto, si no está incluido en el precio del billete.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rPr>
        <w:t>Transporte aéreo nacional mediante drones</w:t>
      </w:r>
      <w:r w:rsidRPr="00D51574">
        <w:rPr>
          <w:rFonts w:ascii="Arial" w:eastAsiaTheme="minorEastAsia" w:hAnsi="Arial" w:cs="Arial"/>
          <w:color w:val="000000" w:themeColor="text1"/>
          <w:szCs w:val="22"/>
          <w:lang w:val="es-ES_tradnl"/>
        </w:rPr>
        <w:t>.</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Servicio de transporte de personas enfermas (06.4.2.0).</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Alquiler de aviones, helicópteros... para el deporte y el tiempo libre (09.4.2.2).</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El coste de las consumiciones siempre que el precio de este servicio no esté incluido en el billete (11.1.1.6).</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07.3.3.2</w:t>
      </w:r>
      <w:r w:rsidRPr="00D51574">
        <w:rPr>
          <w:rFonts w:ascii="Arial" w:hAnsi="Arial" w:cs="Arial"/>
          <w:i/>
          <w:color w:val="000000" w:themeColor="text1"/>
          <w:spacing w:val="-2"/>
          <w:szCs w:val="22"/>
          <w:lang w:val="es-ES_tradnl"/>
        </w:rPr>
        <w:tab/>
        <w:t xml:space="preserve">VUELOS INTERNACIONALES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Precio total del billete por el transporte de personas y equipajes por avión o helicóptero cuando el destino y/o la procedencia se </w:t>
      </w:r>
      <w:proofErr w:type="gramStart"/>
      <w:r w:rsidRPr="00D51574">
        <w:rPr>
          <w:rFonts w:ascii="Arial" w:eastAsiaTheme="minorEastAsia" w:hAnsi="Arial" w:cs="Arial"/>
          <w:szCs w:val="22"/>
        </w:rPr>
        <w:t>encuentra</w:t>
      </w:r>
      <w:proofErr w:type="gramEnd"/>
      <w:r w:rsidRPr="00D51574">
        <w:rPr>
          <w:rFonts w:ascii="Arial" w:eastAsiaTheme="minorEastAsia" w:hAnsi="Arial" w:cs="Arial"/>
          <w:szCs w:val="22"/>
        </w:rPr>
        <w:t xml:space="preserve"> fuera del país. El coste de las comidas siempre que estén comprendidas en el precio del billete y no se cobren por separado.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Cualquier tipo de recargo en el billete, por exceso de equipaje, transporte de mascotas, prioridad de embarque, selección de asiento, de facturación en aeropuerto, bicicleta, equipamiento deportivo, servicio de WIFI en el avión...</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Pago adicional por acceso a zona VIP del aeropuerto, si no está incluido en el precio del billete.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rPr>
        <w:t>Transporte aéreo internacional mediante drones</w:t>
      </w:r>
      <w:r w:rsidRPr="00D51574">
        <w:rPr>
          <w:rFonts w:ascii="Arial" w:eastAsiaTheme="minorEastAsia" w:hAnsi="Arial" w:cs="Arial"/>
          <w:color w:val="000000" w:themeColor="text1"/>
          <w:szCs w:val="22"/>
          <w:lang w:val="es-ES_tradnl"/>
        </w:rPr>
        <w:t>.</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Servicio de transporte de personas enfermas (06.4.2.0).</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Alquiler de aviones, helicópteros... para el deporte y el tiempo libre (09.4.2.2).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rPr>
        <w:t>El coste de las consumiciones siempre que el precio de este servicio no esté incluido en el billete (11.</w:t>
      </w:r>
      <w:r w:rsidRPr="00D51574">
        <w:rPr>
          <w:rFonts w:ascii="Arial" w:eastAsiaTheme="minorEastAsia" w:hAnsi="Arial" w:cs="Arial"/>
          <w:color w:val="000000" w:themeColor="text1"/>
          <w:szCs w:val="22"/>
          <w:lang w:val="es-ES_tradnl"/>
        </w:rPr>
        <w:t>1.1.6).</w:t>
      </w:r>
    </w:p>
    <w:p w:rsidR="00D51574" w:rsidRPr="00D51574" w:rsidRDefault="00D51574" w:rsidP="00D51574">
      <w:pPr>
        <w:spacing w:after="160" w:line="259" w:lineRule="auto"/>
        <w:rPr>
          <w:rFonts w:ascii="Arial" w:eastAsiaTheme="minorEastAsia" w:hAnsi="Arial" w:cs="Arial"/>
          <w:color w:val="000000" w:themeColor="text1"/>
          <w:szCs w:val="22"/>
          <w:lang w:val="es-ES_tradnl"/>
        </w:rPr>
      </w:pPr>
      <w:r w:rsidRPr="00D51574">
        <w:rPr>
          <w:rFonts w:asciiTheme="minorHAnsi" w:eastAsiaTheme="minorEastAsia" w:hAnsiTheme="minorHAnsi" w:cstheme="minorBidi"/>
          <w:color w:val="000000" w:themeColor="text1"/>
          <w:szCs w:val="22"/>
        </w:rPr>
        <w:br w:type="page"/>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07.3.4</w:t>
      </w:r>
      <w:r w:rsidRPr="00D51574">
        <w:rPr>
          <w:rFonts w:ascii="Arial" w:hAnsi="Arial" w:cs="Arial"/>
          <w:b/>
          <w:color w:val="000000" w:themeColor="text1"/>
          <w:spacing w:val="-2"/>
          <w:szCs w:val="22"/>
          <w:lang w:val="es-ES_tradnl"/>
        </w:rPr>
        <w:tab/>
        <w:t>TRANSPORTE DE PASAJEROS POR MAR Y POR VÍAS NAVEGABLES INTERIORES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07.3.4.0</w:t>
      </w:r>
      <w:r w:rsidRPr="00D51574">
        <w:rPr>
          <w:rFonts w:ascii="Arial" w:hAnsi="Arial" w:cs="Arial"/>
          <w:i/>
          <w:color w:val="000000" w:themeColor="text1"/>
          <w:spacing w:val="-2"/>
          <w:szCs w:val="22"/>
          <w:lang w:val="es-ES_tradnl"/>
        </w:rPr>
        <w:tab/>
        <w:t>TRANSPORTE DE PASAJEROS POR MAR Y POR VÍAS NAVEGABLES INTERIORES</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Transporte por mar y vías navegables interiores de personas, equipajes, mascotas y vehículos privados.</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Servicios de alojamiento en barco, ferry…</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rPr>
        <w:t>Consumiciones, si van incluidas en el precio</w:t>
      </w:r>
      <w:r w:rsidRPr="00D51574">
        <w:rPr>
          <w:rFonts w:ascii="Arial" w:eastAsiaTheme="minorEastAsia" w:hAnsi="Arial" w:cs="Arial"/>
          <w:color w:val="000000" w:themeColor="text1"/>
          <w:szCs w:val="22"/>
          <w:lang w:val="es-ES_tradnl"/>
        </w:rPr>
        <w:t xml:space="preserve"> del billete.</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transporte de personas enfermas (06.4.2.0).</w:t>
      </w:r>
    </w:p>
    <w:p w:rsidR="00D51574" w:rsidRPr="00D51574" w:rsidRDefault="00D51574" w:rsidP="00041247">
      <w:pPr>
        <w:numPr>
          <w:ilvl w:val="0"/>
          <w:numId w:val="20"/>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Alquiler de barcos, catamaranes, lanchas...  para el deporte y el tiempo libre (09.4.2.2).</w:t>
      </w:r>
    </w:p>
    <w:p w:rsidR="00D51574" w:rsidRPr="00D51574" w:rsidRDefault="00D51574" w:rsidP="00041247">
      <w:pPr>
        <w:numPr>
          <w:ilvl w:val="0"/>
          <w:numId w:val="20"/>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El coste de las consumiciones siempre que el precio de este servicio no esté incluido en el billete (11.1.1.6).</w:t>
      </w:r>
    </w:p>
    <w:p w:rsidR="00D51574" w:rsidRPr="00D51574" w:rsidRDefault="00D51574" w:rsidP="00041247">
      <w:pPr>
        <w:numPr>
          <w:ilvl w:val="0"/>
          <w:numId w:val="20"/>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Cruceros (09.8.0).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07.3.5</w:t>
      </w:r>
      <w:r w:rsidRPr="00D51574">
        <w:rPr>
          <w:rFonts w:ascii="Arial" w:hAnsi="Arial" w:cs="Arial"/>
          <w:b/>
          <w:color w:val="000000" w:themeColor="text1"/>
          <w:spacing w:val="-2"/>
          <w:szCs w:val="22"/>
          <w:lang w:val="es-ES_tradnl"/>
        </w:rPr>
        <w:tab/>
        <w:t>TRANSPORTE COMBINADO DE PASAJEROS</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07.3.5.0</w:t>
      </w:r>
      <w:r w:rsidRPr="00D51574">
        <w:rPr>
          <w:rFonts w:ascii="Arial" w:hAnsi="Arial" w:cs="Arial"/>
          <w:i/>
          <w:color w:val="000000" w:themeColor="text1"/>
          <w:spacing w:val="-2"/>
          <w:szCs w:val="22"/>
          <w:lang w:val="es-ES_tradnl"/>
        </w:rPr>
        <w:tab/>
        <w:t xml:space="preserve">TRANSPORTE COMBINADO DE PASAJEROS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Billete turístico combinado.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 en transporte combinado de personas, equipaje y vehículos privados en dos o más modos de transporte</w:t>
      </w:r>
      <w:r w:rsidRPr="00D51574">
        <w:rPr>
          <w:rFonts w:ascii="Arial" w:eastAsiaTheme="minorEastAsia" w:hAnsi="Arial" w:cs="Arial"/>
          <w:szCs w:val="22"/>
          <w:lang w:val="es-ES_tradnl"/>
        </w:rPr>
        <w:t xml:space="preserve">, cuando </w:t>
      </w:r>
      <w:r w:rsidRPr="00D51574">
        <w:rPr>
          <w:rFonts w:ascii="Arial" w:eastAsiaTheme="minorEastAsia" w:hAnsi="Arial" w:cs="Arial"/>
          <w:color w:val="000000" w:themeColor="text1"/>
          <w:szCs w:val="22"/>
          <w:lang w:val="es-ES_tradnl"/>
        </w:rPr>
        <w:t>el gasto no se puede distribuir entre ellos.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T</w:t>
      </w:r>
      <w:r w:rsidRPr="00D51574">
        <w:rPr>
          <w:rFonts w:ascii="Arial" w:eastAsiaTheme="minorEastAsia" w:hAnsi="Arial" w:cs="Arial"/>
          <w:color w:val="000000" w:themeColor="text1"/>
          <w:szCs w:val="22"/>
        </w:rPr>
        <w:t xml:space="preserve">arifas pagadas de manera anticipada a utilizar en diferentes medios de transporte de la ciudad, como un </w:t>
      </w:r>
      <w:proofErr w:type="spellStart"/>
      <w:r w:rsidRPr="00D51574">
        <w:rPr>
          <w:rFonts w:ascii="Arial" w:eastAsiaTheme="minorEastAsia" w:hAnsi="Arial" w:cs="Arial"/>
          <w:color w:val="000000" w:themeColor="text1"/>
          <w:szCs w:val="22"/>
        </w:rPr>
        <w:t>metrobús</w:t>
      </w:r>
      <w:proofErr w:type="spellEnd"/>
      <w:r w:rsidRPr="00D51574">
        <w:rPr>
          <w:rFonts w:ascii="Arial" w:eastAsiaTheme="minorEastAsia" w:hAnsi="Arial" w:cs="Arial"/>
          <w:color w:val="000000" w:themeColor="text1"/>
          <w:szCs w:val="22"/>
        </w:rPr>
        <w:t xml:space="preserve"> (combinado de metro y autobús)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Bonos mensuales y anuales de metro y bus combinado. Compra de tarjeta</w:t>
      </w:r>
      <w:r w:rsidRPr="00D51574">
        <w:rPr>
          <w:rFonts w:ascii="Arial" w:eastAsiaTheme="minorEastAsia" w:hAnsi="Arial" w:cs="Arial"/>
          <w:color w:val="000000" w:themeColor="text1"/>
          <w:szCs w:val="22"/>
          <w:lang w:val="es-ES_tradnl"/>
        </w:rPr>
        <w:t xml:space="preserve"> de recarga bonos.</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Los </w:t>
      </w:r>
      <w:proofErr w:type="spellStart"/>
      <w:r w:rsidRPr="00D51574">
        <w:rPr>
          <w:rFonts w:ascii="Arial" w:eastAsiaTheme="minorEastAsia" w:hAnsi="Arial" w:cs="Arial"/>
          <w:szCs w:val="22"/>
          <w:lang w:val="es-ES_tradnl"/>
        </w:rPr>
        <w:t>bonobuses</w:t>
      </w:r>
      <w:proofErr w:type="spellEnd"/>
      <w:r w:rsidRPr="00D51574">
        <w:rPr>
          <w:rFonts w:ascii="Arial" w:eastAsiaTheme="minorEastAsia" w:hAnsi="Arial" w:cs="Arial"/>
          <w:szCs w:val="22"/>
          <w:lang w:val="es-ES_tradnl"/>
        </w:rPr>
        <w:t xml:space="preserve"> (transporte exclusivo para autobús) (07.3.2.2). </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Los </w:t>
      </w:r>
      <w:proofErr w:type="spellStart"/>
      <w:r w:rsidRPr="00D51574">
        <w:rPr>
          <w:rFonts w:ascii="Arial" w:eastAsiaTheme="minorEastAsia" w:hAnsi="Arial" w:cs="Arial"/>
          <w:szCs w:val="22"/>
        </w:rPr>
        <w:t>bonometros</w:t>
      </w:r>
      <w:proofErr w:type="spellEnd"/>
      <w:r w:rsidRPr="00D51574">
        <w:rPr>
          <w:rFonts w:ascii="Arial" w:eastAsiaTheme="minorEastAsia" w:hAnsi="Arial" w:cs="Arial"/>
          <w:szCs w:val="22"/>
        </w:rPr>
        <w:t xml:space="preserve"> (transporte exclusivo para metro) (07.3.1.3).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Paquetes turísticos, vacaciones todo incluido (09.8.0).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tabs>
          <w:tab w:val="left" w:pos="993"/>
          <w:tab w:val="left" w:pos="1560"/>
        </w:tabs>
        <w:ind w:left="2127"/>
        <w:jc w:val="both"/>
        <w:outlineLvl w:val="0"/>
        <w:rPr>
          <w:rFonts w:ascii="Arial" w:hAnsi="Arial" w:cs="Arial"/>
          <w:color w:val="000000" w:themeColor="text1"/>
          <w:spacing w:val="-2"/>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07.3.6</w:t>
      </w:r>
      <w:r w:rsidRPr="00D51574">
        <w:rPr>
          <w:rFonts w:ascii="Arial" w:hAnsi="Arial" w:cs="Arial"/>
          <w:b/>
          <w:color w:val="000000" w:themeColor="text1"/>
          <w:spacing w:val="-2"/>
          <w:szCs w:val="22"/>
          <w:lang w:val="es-ES_tradnl"/>
        </w:rPr>
        <w:tab/>
        <w:t>OTROS SERVICIOS DE TRANSPORTE DE PASAJEROS</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07.3.6.1</w:t>
      </w:r>
      <w:r w:rsidRPr="00D51574">
        <w:rPr>
          <w:rFonts w:ascii="Arial" w:hAnsi="Arial" w:cs="Arial"/>
          <w:i/>
          <w:color w:val="000000" w:themeColor="text1"/>
          <w:spacing w:val="-2"/>
          <w:szCs w:val="22"/>
          <w:lang w:val="es-ES_tradnl"/>
        </w:rPr>
        <w:tab/>
        <w:t xml:space="preserve">FUNICULAR, TELEFÉRICO Y TELESILLA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funiculares, ascensores, teleféricos, telecabinas y telesillas.</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Teleférico y el transporte telesilla en estaciones de esquí y centros de vacaciones (09.4.6.2).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07.3.6.9</w:t>
      </w:r>
      <w:r w:rsidRPr="00D51574">
        <w:rPr>
          <w:rFonts w:ascii="Arial" w:hAnsi="Arial" w:cs="Arial"/>
          <w:i/>
          <w:color w:val="000000" w:themeColor="text1"/>
          <w:spacing w:val="-2"/>
          <w:szCs w:val="22"/>
          <w:lang w:val="es-ES_tradnl"/>
        </w:rPr>
        <w:tab/>
        <w:t>OTROS SERVICIOS DE TRANSPORTE N.C.O.P.</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Comisiones por transporte de las agencias de viajes</w:t>
      </w:r>
      <w:r w:rsidRPr="00D51574">
        <w:rPr>
          <w:rFonts w:ascii="Arial" w:eastAsiaTheme="minorEastAsia" w:hAnsi="Arial" w:cs="Arial"/>
          <w:szCs w:val="22"/>
          <w:lang w:val="es-ES_tradnl"/>
        </w:rPr>
        <w:t xml:space="preserve">, siempre y cuando sea </w:t>
      </w:r>
      <w:r w:rsidRPr="00D51574">
        <w:rPr>
          <w:rFonts w:ascii="Arial" w:eastAsiaTheme="minorEastAsia" w:hAnsi="Arial" w:cs="Arial"/>
          <w:color w:val="000000" w:themeColor="text1"/>
          <w:szCs w:val="22"/>
          <w:lang w:val="es-ES_tradnl"/>
        </w:rPr>
        <w:t>posible desglosarlo del precio del transporte.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mozos, maleteros y consignas (almacenamiento del equipaje durante un tiempo limitado) y oficinas de expedición de equipaje. </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07.4</w:t>
      </w:r>
      <w:r w:rsidRPr="00D51574">
        <w:rPr>
          <w:rFonts w:ascii="Arial" w:hAnsi="Arial" w:cs="Arial"/>
          <w:b/>
          <w:color w:val="000000" w:themeColor="text1"/>
          <w:spacing w:val="-2"/>
          <w:szCs w:val="22"/>
          <w:lang w:val="es-ES_tradnl"/>
        </w:rPr>
        <w:tab/>
        <w:t>SERVICIOS DE TRANSPORTE DE MERCANCÍAS.</w:t>
      </w: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tabs>
          <w:tab w:val="left" w:pos="993"/>
          <w:tab w:val="left" w:pos="1560"/>
        </w:tabs>
        <w:ind w:left="2127"/>
        <w:jc w:val="both"/>
        <w:outlineLvl w:val="0"/>
        <w:rPr>
          <w:rFonts w:ascii="Arial" w:hAnsi="Arial" w:cs="Arial"/>
          <w:color w:val="000000" w:themeColor="text1"/>
          <w:spacing w:val="-2"/>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07.4.1</w:t>
      </w:r>
      <w:r w:rsidRPr="00D51574">
        <w:rPr>
          <w:rFonts w:ascii="Arial" w:hAnsi="Arial" w:cs="Arial"/>
          <w:b/>
          <w:color w:val="000000" w:themeColor="text1"/>
          <w:spacing w:val="-2"/>
          <w:szCs w:val="22"/>
          <w:lang w:val="es-ES_tradnl"/>
        </w:rPr>
        <w:tab/>
        <w:t>SERVICIOS POSTALES Y DE TRANSPORTE.</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Sellos postales nuevos y otros materiales postales </w:t>
      </w:r>
      <w:proofErr w:type="spellStart"/>
      <w:r w:rsidRPr="00D51574">
        <w:rPr>
          <w:rFonts w:ascii="Arial" w:eastAsiaTheme="minorEastAsia" w:hAnsi="Arial" w:cs="Arial"/>
          <w:szCs w:val="22"/>
        </w:rPr>
        <w:t>prefranqueados</w:t>
      </w:r>
      <w:proofErr w:type="spellEnd"/>
      <w:r w:rsidRPr="00D51574">
        <w:rPr>
          <w:rFonts w:ascii="Arial" w:eastAsiaTheme="minorEastAsia" w:hAnsi="Arial" w:cs="Arial"/>
          <w:szCs w:val="22"/>
        </w:rPr>
        <w:t xml:space="preserve"> (tarjetas postales, sobres,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Servicios de mensajería.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entrega de paquetes (envío de paquetes y entrega a domicilio).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Mudanza de muebles (07.4.9.1)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 xml:space="preserve">Servicios de mozos y </w:t>
      </w:r>
      <w:r w:rsidRPr="00D51574">
        <w:rPr>
          <w:rFonts w:ascii="Arial" w:eastAsiaTheme="minorEastAsia" w:hAnsi="Arial" w:cs="Arial"/>
          <w:color w:val="000000" w:themeColor="text1"/>
          <w:szCs w:val="22"/>
          <w:lang w:val="es-ES_tradnl"/>
        </w:rPr>
        <w:t>consignas (07.3.6.9).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Cobros por envío de comida para llevar, si se puede desglosar (07.4.9.2).</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Postales</w:t>
      </w:r>
      <w:r w:rsidRPr="00D51574">
        <w:rPr>
          <w:rFonts w:ascii="Arial" w:eastAsiaTheme="minorEastAsia" w:hAnsi="Arial" w:cs="Arial"/>
          <w:color w:val="000000" w:themeColor="text1"/>
          <w:szCs w:val="22"/>
        </w:rPr>
        <w:t xml:space="preserve">, sobres y otros materiales postales no </w:t>
      </w:r>
      <w:proofErr w:type="spellStart"/>
      <w:r w:rsidRPr="00D51574">
        <w:rPr>
          <w:rFonts w:ascii="Arial" w:eastAsiaTheme="minorEastAsia" w:hAnsi="Arial" w:cs="Arial"/>
          <w:color w:val="000000" w:themeColor="text1"/>
          <w:szCs w:val="22"/>
        </w:rPr>
        <w:t>prefranqueados</w:t>
      </w:r>
      <w:proofErr w:type="spellEnd"/>
      <w:r w:rsidRPr="00D51574">
        <w:rPr>
          <w:rFonts w:ascii="Arial" w:eastAsiaTheme="minorEastAsia" w:hAnsi="Arial" w:cs="Arial"/>
          <w:color w:val="000000" w:themeColor="text1"/>
          <w:szCs w:val="22"/>
        </w:rPr>
        <w:t xml:space="preserve"> (09.7.3.0).</w:t>
      </w: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tabs>
          <w:tab w:val="left" w:pos="993"/>
          <w:tab w:val="left" w:pos="1757"/>
        </w:tabs>
        <w:ind w:left="2127"/>
        <w:jc w:val="both"/>
        <w:rPr>
          <w:rFonts w:ascii="Arial" w:hAnsi="Arial" w:cs="Arial"/>
          <w:color w:val="000000" w:themeColor="text1"/>
          <w:spacing w:val="-2"/>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07.4.1.1</w:t>
      </w:r>
      <w:r w:rsidRPr="00D51574">
        <w:rPr>
          <w:rFonts w:ascii="Arial" w:hAnsi="Arial" w:cs="Arial"/>
          <w:i/>
          <w:color w:val="000000" w:themeColor="text1"/>
          <w:spacing w:val="-2"/>
          <w:szCs w:val="22"/>
          <w:lang w:val="es-ES_tradnl"/>
        </w:rPr>
        <w:tab/>
        <w:t>SERVICIOS POSTALES DE CARTAS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Pagos por el envío de cartas, postales, cartas certificadas… </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Compras de sellos sin usar, postales </w:t>
      </w:r>
      <w:proofErr w:type="spellStart"/>
      <w:r w:rsidRPr="00D51574">
        <w:rPr>
          <w:rFonts w:ascii="Arial" w:eastAsiaTheme="minorEastAsia" w:hAnsi="Arial" w:cs="Arial"/>
          <w:szCs w:val="22"/>
        </w:rPr>
        <w:t>prefranqueadas</w:t>
      </w:r>
      <w:proofErr w:type="spellEnd"/>
      <w:r w:rsidRPr="00D51574">
        <w:rPr>
          <w:rFonts w:ascii="Arial" w:eastAsiaTheme="minorEastAsia" w:hAnsi="Arial" w:cs="Arial"/>
          <w:szCs w:val="22"/>
        </w:rPr>
        <w:t xml:space="preserve"> y aerogramas.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Pagos</w:t>
      </w:r>
      <w:r w:rsidRPr="00D51574">
        <w:rPr>
          <w:rFonts w:ascii="Arial" w:eastAsiaTheme="minorEastAsia" w:hAnsi="Arial" w:cs="Arial"/>
          <w:color w:val="000000" w:themeColor="text1"/>
          <w:szCs w:val="22"/>
          <w:lang w:val="es-ES_tradnl"/>
        </w:rPr>
        <w:t xml:space="preserve"> por alquiler de apartados de correos.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Compra de sellos usados o franqueados para coleccionar (09.2.1.2).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Pagos por servicios financieros gestionados por las oficinas de correos (comisiones, cobros por envío de dinero, giros postales...) (12.2.9.1).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Cobros por envío de dinero gestionados por locutorios y otros centros privados (12.2.9.1).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Postales, sobres y otros materiales postales no franqueados previamente (09.7.3.0).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Costes</w:t>
      </w:r>
      <w:r w:rsidRPr="00D51574">
        <w:rPr>
          <w:rFonts w:ascii="Arial" w:eastAsiaTheme="minorEastAsia" w:hAnsi="Arial" w:cs="Arial"/>
          <w:color w:val="000000" w:themeColor="text1"/>
          <w:szCs w:val="22"/>
          <w:lang w:val="es-ES_tradnl"/>
        </w:rPr>
        <w:t xml:space="preserve"> de envío de productos adquiridos (07.4.9.2).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07.4.1.2</w:t>
      </w:r>
      <w:r w:rsidRPr="00D51574">
        <w:rPr>
          <w:rFonts w:ascii="Arial" w:hAnsi="Arial" w:cs="Arial"/>
          <w:i/>
          <w:color w:val="000000" w:themeColor="text1"/>
          <w:spacing w:val="-2"/>
          <w:szCs w:val="22"/>
          <w:lang w:val="es-ES_tradnl"/>
        </w:rPr>
        <w:tab/>
        <w:t xml:space="preserve">COSTES DE ENVÍO DE PAQUETES.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Gastos de enviar y recibir paquetes por correo y servicios privados de transporte, servicios de mensajería (SEUR, MRW,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entrega de bienes comprados por internet.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Amazon</w:t>
      </w:r>
      <w:r w:rsidRPr="00D51574">
        <w:rPr>
          <w:rFonts w:ascii="Arial" w:eastAsiaTheme="minorEastAsia" w:hAnsi="Arial" w:cs="Arial"/>
          <w:color w:val="000000" w:themeColor="text1"/>
          <w:szCs w:val="22"/>
          <w:lang w:val="es-ES_tradnl"/>
        </w:rPr>
        <w:t xml:space="preserve"> Prime.</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141"/>
        </w:numPr>
        <w:spacing w:after="120"/>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Servicio de transporte de bienes como muebles y alimentación si se cobran por separado (07.4.9.2).</w:t>
      </w:r>
    </w:p>
    <w:p w:rsidR="00D51574" w:rsidRPr="00D51574" w:rsidRDefault="00D51574" w:rsidP="00041247">
      <w:pPr>
        <w:keepNext/>
        <w:keepLines/>
        <w:numPr>
          <w:ilvl w:val="0"/>
          <w:numId w:val="141"/>
        </w:numPr>
        <w:spacing w:after="120"/>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Cajas para envíos de paquetes si se cobran por separado (05.4.0.3).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07.4.9</w:t>
      </w:r>
      <w:r w:rsidRPr="00D51574">
        <w:rPr>
          <w:rFonts w:ascii="Arial" w:hAnsi="Arial" w:cs="Arial"/>
          <w:b/>
          <w:color w:val="000000" w:themeColor="text1"/>
          <w:spacing w:val="-2"/>
          <w:szCs w:val="22"/>
          <w:lang w:val="es-ES_tradnl"/>
        </w:rPr>
        <w:tab/>
        <w:t>OTROS SERVICIOS DE TRANSPORTE DE MERCANCÍAS</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07.4.9.1</w:t>
      </w:r>
      <w:r w:rsidRPr="00D51574">
        <w:rPr>
          <w:rFonts w:ascii="Arial" w:hAnsi="Arial" w:cs="Arial"/>
          <w:i/>
          <w:color w:val="000000" w:themeColor="text1"/>
          <w:spacing w:val="-2"/>
          <w:szCs w:val="22"/>
          <w:lang w:val="es-ES_tradnl"/>
        </w:rPr>
        <w:tab/>
        <w:t xml:space="preserve">SERVICIOS DE MUDANZA Y GUARDAMUEBLES.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mudanza de muebles.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almacenamiento de muebles.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Alquiler de trasteros (04.1.2.5 y 04.1.2.6).</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mozos, maleteros y consignas (07.3.6.9).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Cajas</w:t>
      </w:r>
      <w:r w:rsidRPr="00D51574">
        <w:rPr>
          <w:rFonts w:ascii="Arial" w:eastAsiaTheme="minorEastAsia" w:hAnsi="Arial" w:cs="Arial"/>
          <w:color w:val="000000" w:themeColor="text1"/>
          <w:szCs w:val="22"/>
          <w:lang w:val="es-ES_tradnl"/>
        </w:rPr>
        <w:t xml:space="preserve"> para mudanzas (05.4.0.3).</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07.4.9.2</w:t>
      </w:r>
      <w:r w:rsidRPr="00D51574">
        <w:rPr>
          <w:rFonts w:ascii="Arial" w:hAnsi="Arial" w:cs="Arial"/>
          <w:i/>
          <w:color w:val="000000" w:themeColor="text1"/>
          <w:spacing w:val="-2"/>
          <w:szCs w:val="22"/>
          <w:lang w:val="es-ES_tradnl"/>
        </w:rPr>
        <w:tab/>
        <w:t xml:space="preserve">COSTES DE ENVÍO DE PRODUCTOS ADQUIRIDOS.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Gasto de repartidores de comida, </w:t>
      </w:r>
      <w:proofErr w:type="spellStart"/>
      <w:r w:rsidRPr="00D51574">
        <w:rPr>
          <w:rFonts w:ascii="Arial" w:eastAsiaTheme="minorEastAsia" w:hAnsi="Arial" w:cs="Arial"/>
          <w:color w:val="000000" w:themeColor="text1"/>
          <w:szCs w:val="22"/>
        </w:rPr>
        <w:t>take-away</w:t>
      </w:r>
      <w:proofErr w:type="spellEnd"/>
      <w:r w:rsidRPr="00D51574">
        <w:rPr>
          <w:rFonts w:ascii="Arial" w:eastAsiaTheme="minorEastAsia" w:hAnsi="Arial" w:cs="Arial"/>
          <w:color w:val="000000" w:themeColor="text1"/>
          <w:szCs w:val="22"/>
        </w:rPr>
        <w:t>, etc.</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Instalación de muebles, aparatos eléctricos, etc. si se cobran por separado (grupo 05)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Cajas</w:t>
      </w:r>
      <w:r w:rsidRPr="00D51574">
        <w:rPr>
          <w:rFonts w:ascii="Arial" w:eastAsiaTheme="minorEastAsia" w:hAnsi="Arial" w:cs="Arial"/>
          <w:color w:val="000000" w:themeColor="text1"/>
          <w:szCs w:val="22"/>
          <w:lang w:val="es-ES_tradnl"/>
        </w:rPr>
        <w:t xml:space="preserve"> para envíos (05.4.0.3).</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pageBreakBefore/>
        <w:ind w:left="2127" w:hanging="2127"/>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08.</w:t>
      </w:r>
      <w:r w:rsidRPr="00D51574">
        <w:rPr>
          <w:rFonts w:ascii="Arial" w:hAnsi="Arial"/>
          <w:b/>
          <w:i/>
          <w:spacing w:val="-2"/>
          <w:sz w:val="28"/>
          <w:u w:val="single"/>
          <w:lang w:val="es-ES_tradnl"/>
        </w:rPr>
        <w:tab/>
      </w:r>
      <w:r w:rsidRPr="00D51574">
        <w:rPr>
          <w:rFonts w:ascii="Arial" w:hAnsi="Arial" w:cs="Arial"/>
          <w:b/>
          <w:color w:val="000000" w:themeColor="text1"/>
          <w:spacing w:val="-2"/>
          <w:szCs w:val="22"/>
          <w:u w:val="single"/>
        </w:rPr>
        <w:t>INFORMACIÓN Y COMUNICACIONES</w:t>
      </w:r>
    </w:p>
    <w:p w:rsidR="00D51574" w:rsidRPr="00D51574" w:rsidRDefault="00D51574" w:rsidP="00D51574">
      <w:pPr>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w:t>
      </w:r>
      <w:r w:rsidRPr="00D51574">
        <w:rPr>
          <w:rFonts w:ascii="Arial" w:hAnsi="Arial" w:cs="Arial"/>
          <w:b/>
          <w:color w:val="000000" w:themeColor="text1"/>
          <w:spacing w:val="-2"/>
          <w:szCs w:val="22"/>
          <w:lang w:val="es-ES_tradnl"/>
        </w:rPr>
        <w:tab/>
        <w:t>EQUIPOS DE INFORMACIÓN Y COMUNICACIONES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08.1.1</w:t>
      </w:r>
      <w:r w:rsidRPr="00D51574">
        <w:rPr>
          <w:rFonts w:ascii="Arial" w:hAnsi="Arial" w:cs="Arial"/>
          <w:b/>
          <w:color w:val="000000" w:themeColor="text1"/>
          <w:spacing w:val="-2"/>
          <w:szCs w:val="22"/>
          <w:lang w:val="es-ES_tradnl"/>
        </w:rPr>
        <w:tab/>
        <w:t>EQUIPOS DE TELÉFONO FIJO</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08.1.1.0</w:t>
      </w:r>
      <w:r w:rsidRPr="00D51574">
        <w:rPr>
          <w:rFonts w:ascii="Arial" w:hAnsi="Arial" w:cs="Arial"/>
          <w:i/>
          <w:color w:val="000000" w:themeColor="text1"/>
          <w:spacing w:val="-2"/>
          <w:szCs w:val="22"/>
          <w:lang w:val="es-ES_tradnl"/>
        </w:rPr>
        <w:tab/>
        <w:t xml:space="preserve">EQUIPOS DE TELÉFONO FIJO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Adquisición de teléfono fijo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Adquisición de fax, contestadores automáticos y altavoces telefónicos</w:t>
      </w:r>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Next/>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Telefax y contestador telef</w:t>
      </w:r>
      <w:r w:rsidRPr="00D51574">
        <w:rPr>
          <w:rFonts w:ascii="Arial" w:eastAsiaTheme="minorEastAsia" w:hAnsi="Arial" w:cs="Arial"/>
          <w:color w:val="000000" w:themeColor="text1"/>
          <w:szCs w:val="22"/>
          <w:lang w:val="es-ES_tradnl"/>
        </w:rPr>
        <w:t>ónico proporcionados por ordenadores personales (08.1.3.1).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Acc</w:t>
      </w:r>
      <w:r w:rsidRPr="00D51574">
        <w:rPr>
          <w:rFonts w:ascii="Arial" w:eastAsiaTheme="minorEastAsia" w:hAnsi="Arial" w:cs="Arial"/>
          <w:color w:val="000000" w:themeColor="text1"/>
          <w:szCs w:val="22"/>
          <w:lang w:val="es-ES_tradnl"/>
        </w:rPr>
        <w:t>esorios de teléfono fijo (08.1.9.2).</w:t>
      </w:r>
    </w:p>
    <w:p w:rsidR="00D51574" w:rsidRPr="00D51574" w:rsidRDefault="00D51574" w:rsidP="00D51574">
      <w:pPr>
        <w:keepNext/>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08.1.2</w:t>
      </w:r>
      <w:r w:rsidRPr="00D51574">
        <w:rPr>
          <w:rFonts w:ascii="Arial" w:hAnsi="Arial" w:cs="Arial"/>
          <w:b/>
          <w:color w:val="000000" w:themeColor="text1"/>
          <w:spacing w:val="-2"/>
          <w:szCs w:val="22"/>
          <w:lang w:val="es-ES_tradnl"/>
        </w:rPr>
        <w:tab/>
        <w:t>EQUIPOS DE TELÉFONO MÓVIL</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08.1.2.0</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lang w:val="es-ES_tradnl"/>
        </w:rPr>
        <w:t>EQUIPOS DE TELÉFONO MÓVIL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Adquisición de terminales libres de telefonía móvil, incluyendo dispositivos con varias funciones, tipo </w:t>
      </w:r>
      <w:proofErr w:type="spellStart"/>
      <w:r w:rsidRPr="00D51574">
        <w:rPr>
          <w:rFonts w:ascii="Arial" w:eastAsiaTheme="minorEastAsia" w:hAnsi="Arial" w:cs="Arial"/>
          <w:szCs w:val="22"/>
          <w:lang w:val="es-ES_tradnl"/>
        </w:rPr>
        <w:t>smartphone</w:t>
      </w:r>
      <w:proofErr w:type="spellEnd"/>
      <w:r w:rsidRPr="00D51574">
        <w:rPr>
          <w:rFonts w:ascii="Arial" w:eastAsiaTheme="minorEastAsia" w:hAnsi="Arial" w:cs="Arial"/>
          <w:szCs w:val="22"/>
          <w:lang w:val="es-ES_tradnl"/>
        </w:rPr>
        <w:t>, que no estén ligados a recibo de compañía telefónica y que no tengan contrato de permanencia.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Adquisición de terminal de telefonía móvil de contrato, ligado a compañía, siempre que el pago específico del aparato se pueda desglosar en la factura mensual del resto de conceptos (se anotaría el total del pago que se va a realizar por el móvil: número de meses aplazado x importe mensual).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Adquisición de terminal de telefonía móvil con saldo prepago incluido, no desechables, se anota la diferencia entre el precio del terminal y el saldo prepago incluido.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Tarjeta</w:t>
      </w:r>
      <w:r w:rsidRPr="00D51574">
        <w:rPr>
          <w:rFonts w:ascii="Arial" w:eastAsiaTheme="minorEastAsia" w:hAnsi="Arial" w:cs="Arial"/>
          <w:color w:val="000000" w:themeColor="text1"/>
          <w:szCs w:val="22"/>
          <w:lang w:val="es-ES_tradnl"/>
        </w:rPr>
        <w:t xml:space="preserve"> SIM (nueva o copia).</w:t>
      </w:r>
    </w:p>
    <w:p w:rsidR="00D51574" w:rsidRPr="00D51574" w:rsidRDefault="00D51574" w:rsidP="00D51574">
      <w:pPr>
        <w:keepNext/>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Adquisición de terminal de telefonía móvil de contrato, ligado a compañía, siempre que el pago específico del aparato no se pueda desglosar (08.3.2.0).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Saldo prepago en terminales no desechables de telefonía móvil (08.3.2.0).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Accesorios</w:t>
      </w:r>
      <w:r w:rsidRPr="00D51574">
        <w:rPr>
          <w:rFonts w:ascii="Arial" w:eastAsiaTheme="minorEastAsia" w:hAnsi="Arial" w:cs="Arial"/>
          <w:color w:val="000000" w:themeColor="text1"/>
          <w:szCs w:val="22"/>
          <w:lang w:val="es-ES_tradnl"/>
        </w:rPr>
        <w:t xml:space="preserve"> de teléfono móvil (08.1.9.2).</w:t>
      </w: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08.1.3</w:t>
      </w:r>
      <w:r w:rsidRPr="00D51574">
        <w:rPr>
          <w:rFonts w:ascii="Arial" w:hAnsi="Arial" w:cs="Arial"/>
          <w:b/>
          <w:color w:val="000000" w:themeColor="text1"/>
          <w:spacing w:val="-2"/>
          <w:szCs w:val="22"/>
          <w:lang w:val="es-ES_tradnl"/>
        </w:rPr>
        <w:tab/>
        <w:t>EQUIPOS DE PROCESAMIENTO DE INFORMACIÓN</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Ordenadores personales, monitores, impresoras, escáneres, equipos multifunción, módems, teclados, ratones y accesorios diversos.</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rPr>
        <w:t>Tablets</w:t>
      </w:r>
      <w:proofErr w:type="spellEnd"/>
      <w:r w:rsidRPr="00D51574">
        <w:rPr>
          <w:rFonts w:ascii="Arial" w:eastAsiaTheme="minorEastAsia" w:hAnsi="Arial" w:cs="Arial"/>
          <w:szCs w:val="22"/>
        </w:rPr>
        <w: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Calculadoras, incluyendo calculadoras de bolsillo.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Máquinas de escribir y procesadores de textos.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Cartuchos de tóner y tinta, tambores de impresoras láser, cintas de máquinas de escribir.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Telefax</w:t>
      </w:r>
      <w:r w:rsidRPr="00D51574">
        <w:rPr>
          <w:rFonts w:ascii="Arial" w:eastAsiaTheme="minorEastAsia" w:hAnsi="Arial" w:cs="Arial"/>
          <w:color w:val="000000" w:themeColor="text1"/>
          <w:szCs w:val="22"/>
          <w:lang w:val="es-ES_tradnl"/>
        </w:rPr>
        <w:t xml:space="preserve"> y contestador telefónico proporcionados por ordenadores personales.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precio del servicio.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Disquetes y CD-ROM que contienen libros, diccionarios, enciclopedias, cursos de idiomas, presentaciones multimedia, etc., en forma de software pregrabado (09.7.1).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Paquetes de software (08.2.0.0).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Software de videojuegos (09.2.1.1).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Videoconsolas que se conectan a un aparato de televisión (09.2.1.1).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Compra</w:t>
      </w:r>
      <w:r w:rsidRPr="00D51574">
        <w:rPr>
          <w:rFonts w:ascii="Arial" w:eastAsiaTheme="minorEastAsia" w:hAnsi="Arial" w:cs="Arial"/>
          <w:color w:val="000000" w:themeColor="text1"/>
          <w:szCs w:val="22"/>
          <w:lang w:val="es-ES_tradnl"/>
        </w:rPr>
        <w:t xml:space="preserve"> de materiales si no se saben desglosar del precio del servicio (08.3.5.0).</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1758"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08.1.3.1</w:t>
      </w:r>
      <w:r w:rsidRPr="00D51574">
        <w:rPr>
          <w:rFonts w:ascii="Arial" w:hAnsi="Arial" w:cs="Arial"/>
          <w:i/>
          <w:color w:val="000000" w:themeColor="text1"/>
          <w:spacing w:val="-2"/>
          <w:szCs w:val="22"/>
          <w:lang w:val="es-ES_tradnl"/>
        </w:rPr>
        <w:tab/>
        <w:t>ORDENADORES PERSONALES Y TABLETS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 xml:space="preserve">Ordenadores, portátiles o de escritorio, </w:t>
      </w:r>
      <w:proofErr w:type="spellStart"/>
      <w:r w:rsidRPr="00D51574">
        <w:rPr>
          <w:rFonts w:ascii="Arial" w:eastAsiaTheme="minorEastAsia" w:hAnsi="Arial" w:cs="Arial"/>
          <w:szCs w:val="22"/>
        </w:rPr>
        <w:t>tablets</w:t>
      </w:r>
      <w:proofErr w:type="spellEnd"/>
      <w:r w:rsidRPr="00D51574">
        <w:rPr>
          <w:rFonts w:ascii="Arial" w:eastAsiaTheme="minorEastAsia" w:hAnsi="Arial" w:cs="Arial"/>
          <w:szCs w:val="22"/>
        </w:rPr>
        <w:t>, PDA,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 xml:space="preserve">Se incluye, cuando se compran como un paquete y no es posible desglosar del ordenador o </w:t>
      </w:r>
      <w:proofErr w:type="spellStart"/>
      <w:r w:rsidRPr="00D51574">
        <w:rPr>
          <w:rFonts w:ascii="Arial" w:eastAsiaTheme="minorEastAsia" w:hAnsi="Arial" w:cs="Arial"/>
          <w:szCs w:val="22"/>
        </w:rPr>
        <w:t>tablet</w:t>
      </w:r>
      <w:proofErr w:type="spellEnd"/>
      <w:r w:rsidRPr="00D51574">
        <w:rPr>
          <w:rFonts w:ascii="Arial" w:eastAsiaTheme="minorEastAsia" w:hAnsi="Arial" w:cs="Arial"/>
          <w:szCs w:val="22"/>
        </w:rPr>
        <w:t>: teclado, monitor, ratón, impresora,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Telefax</w:t>
      </w:r>
      <w:r w:rsidRPr="00D51574">
        <w:rPr>
          <w:rFonts w:ascii="Arial" w:eastAsiaTheme="minorEastAsia" w:hAnsi="Arial" w:cs="Arial"/>
          <w:color w:val="000000" w:themeColor="text1"/>
          <w:szCs w:val="22"/>
          <w:lang w:val="es-ES_tradnl"/>
        </w:rPr>
        <w:t xml:space="preserve"> y contestador telefónico proporcionados por ordenadores personales.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precio del servicio.</w:t>
      </w:r>
    </w:p>
    <w:p w:rsidR="00D51574" w:rsidRPr="00D51574" w:rsidRDefault="00D51574" w:rsidP="00D51574">
      <w:pPr>
        <w:keepNext/>
        <w:keepLines/>
        <w:tabs>
          <w:tab w:val="left" w:pos="1757"/>
        </w:tabs>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21"/>
        </w:numPr>
        <w:tabs>
          <w:tab w:val="left" w:pos="1757"/>
        </w:tabs>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Accesorios, como teclados, monitores… comprados por separado o que se puedan desglosar del precio del paquete (que incluye </w:t>
      </w:r>
      <w:proofErr w:type="spellStart"/>
      <w:r w:rsidRPr="00D51574">
        <w:rPr>
          <w:rFonts w:ascii="Arial" w:eastAsiaTheme="minorEastAsia" w:hAnsi="Arial" w:cs="Arial"/>
          <w:color w:val="000000" w:themeColor="text1"/>
          <w:szCs w:val="22"/>
        </w:rPr>
        <w:t>PC’s</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tablets</w:t>
      </w:r>
      <w:proofErr w:type="spellEnd"/>
      <w:r w:rsidRPr="00D51574">
        <w:rPr>
          <w:rFonts w:ascii="Arial" w:eastAsiaTheme="minorEastAsia" w:hAnsi="Arial" w:cs="Arial"/>
          <w:color w:val="000000" w:themeColor="text1"/>
          <w:szCs w:val="22"/>
        </w:rPr>
        <w:t>) (08.1.3.2).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Disquetes y CD-ROM que contienen libros, diccionarios, enciclopedias, cursos de idiomas, presentaciones multimedia, etc., en forma de software pregrabado (09.7.1).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Paquetes de software (08.2.0.0).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Software de videojuegos (09.2.1.1).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Videoconsolas que se conectan a un aparato de televisión (09.2.1.1).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Compra</w:t>
      </w:r>
      <w:r w:rsidRPr="00D51574">
        <w:rPr>
          <w:rFonts w:ascii="Arial" w:eastAsiaTheme="minorEastAsia" w:hAnsi="Arial" w:cs="Arial"/>
          <w:color w:val="000000" w:themeColor="text1"/>
          <w:szCs w:val="22"/>
          <w:lang w:val="es-ES_tradnl"/>
        </w:rPr>
        <w:t xml:space="preserve"> de materiales si no se saben desglosar del precio del servicio (08.3.5.0).</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tabs>
          <w:tab w:val="left" w:pos="1757"/>
        </w:tabs>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08.1.3.2</w:t>
      </w:r>
      <w:r w:rsidRPr="00D51574">
        <w:rPr>
          <w:rFonts w:ascii="Arial" w:hAnsi="Arial" w:cs="Arial"/>
          <w:i/>
          <w:color w:val="000000" w:themeColor="text1"/>
          <w:spacing w:val="-2"/>
          <w:szCs w:val="22"/>
          <w:lang w:val="es-ES_tradnl"/>
        </w:rPr>
        <w:tab/>
        <w:t xml:space="preserve">CALCULADORAS Y ACCESORIOS PARA EQUIPOS DE PROCESAMIENTO DE LA INFORMACIÓN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rPr>
        <w:t xml:space="preserve">Se incluye, cuando se compran por separado o se pueden desglosar del precio del ordenador o Tablet: teclado, monitor, ratón, impresora, escáneres, equipos multifunción, alfombrilla, protectores de pantalla, módems, </w:t>
      </w:r>
      <w:proofErr w:type="spellStart"/>
      <w:r w:rsidRPr="00D51574">
        <w:rPr>
          <w:rFonts w:ascii="Arial" w:eastAsiaTheme="minorEastAsia" w:hAnsi="Arial" w:cs="Arial"/>
          <w:szCs w:val="22"/>
        </w:rPr>
        <w:t>router</w:t>
      </w:r>
      <w:proofErr w:type="spellEnd"/>
      <w:r w:rsidRPr="00D51574">
        <w:rPr>
          <w:rFonts w:ascii="Arial" w:eastAsiaTheme="minorEastAsia" w:hAnsi="Arial" w:cs="Arial"/>
          <w:szCs w:val="22"/>
        </w:rPr>
        <w:t xml:space="preserve"> y otros accesorios de los ordenadores.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Calculadoras, incluyendo calculadoras de bolsillo.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Máquinas de escribir y procesadores de textos.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Cartuchos de tóner y tinta, tambores de impresoras láser, cintas de máquinas de escribir.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Cámaras</w:t>
      </w:r>
      <w:r w:rsidRPr="00D51574">
        <w:rPr>
          <w:rFonts w:ascii="Arial" w:eastAsiaTheme="minorEastAsia" w:hAnsi="Arial" w:cs="Arial"/>
          <w:color w:val="000000" w:themeColor="text1"/>
          <w:szCs w:val="22"/>
          <w:lang w:val="es-ES_tradnl"/>
        </w:rPr>
        <w:t xml:space="preserve"> web.</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Accesorios, como teclado, monitores… comprados conjuntamente en un paquete con </w:t>
      </w:r>
      <w:proofErr w:type="spellStart"/>
      <w:r w:rsidRPr="00D51574">
        <w:rPr>
          <w:rFonts w:ascii="Arial" w:eastAsiaTheme="minorEastAsia" w:hAnsi="Arial" w:cs="Arial"/>
          <w:color w:val="000000" w:themeColor="text1"/>
          <w:szCs w:val="22"/>
        </w:rPr>
        <w:t>PCs</w:t>
      </w:r>
      <w:proofErr w:type="spellEnd"/>
      <w:r w:rsidRPr="00D51574">
        <w:rPr>
          <w:rFonts w:ascii="Arial" w:eastAsiaTheme="minorEastAsia" w:hAnsi="Arial" w:cs="Arial"/>
          <w:color w:val="000000" w:themeColor="text1"/>
          <w:szCs w:val="22"/>
        </w:rPr>
        <w:t xml:space="preserve"> o </w:t>
      </w:r>
      <w:proofErr w:type="spellStart"/>
      <w:r w:rsidRPr="00D51574">
        <w:rPr>
          <w:rFonts w:ascii="Arial" w:eastAsiaTheme="minorEastAsia" w:hAnsi="Arial" w:cs="Arial"/>
          <w:color w:val="000000" w:themeColor="text1"/>
          <w:szCs w:val="22"/>
        </w:rPr>
        <w:t>tablets</w:t>
      </w:r>
      <w:proofErr w:type="spellEnd"/>
      <w:r w:rsidRPr="00D51574">
        <w:rPr>
          <w:rFonts w:ascii="Arial" w:eastAsiaTheme="minorEastAsia" w:hAnsi="Arial" w:cs="Arial"/>
          <w:color w:val="000000" w:themeColor="text1"/>
          <w:szCs w:val="22"/>
        </w:rPr>
        <w:t xml:space="preserve"> y no es posible desglosar del precio (08.1.3.1).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08.1.4</w:t>
      </w:r>
      <w:r w:rsidRPr="00D51574">
        <w:rPr>
          <w:rFonts w:ascii="Arial" w:hAnsi="Arial" w:cs="Arial"/>
          <w:b/>
          <w:color w:val="000000" w:themeColor="text1"/>
          <w:spacing w:val="-2"/>
          <w:szCs w:val="22"/>
          <w:lang w:val="es-ES_tradnl"/>
        </w:rPr>
        <w:tab/>
        <w:t xml:space="preserve">EQUIPOS PARA LA RECEPCIÓN, GRABACIÓN Y REPRODUCCIÓN DE SONIDO E IMAGEN.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08.1.4.0</w:t>
      </w:r>
      <w:r w:rsidRPr="00D51574">
        <w:rPr>
          <w:rFonts w:ascii="Arial" w:hAnsi="Arial" w:cs="Arial"/>
          <w:i/>
          <w:color w:val="000000" w:themeColor="text1"/>
          <w:spacing w:val="-2"/>
          <w:szCs w:val="22"/>
          <w:lang w:val="es-ES_tradnl"/>
        </w:rPr>
        <w:tab/>
        <w:t xml:space="preserve">EQUIPOS PARA LA RECEPCIÓN, GRABACIÓN Y REPRODUCCIÓN DE SONIDO E IMAGEN.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Reproductores de sonido (sin función de vídeo</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Giradiscos, tocadiscos, reproductores y grabadores de casetes o de CD, minicadenas, cadenas de alta fidelidad y sus componentes, equipos de música (sintonizadores, amplificadores, altavoces, bafles, ecualizadores, micrófonos, etc.).</w:t>
      </w:r>
      <w:r w:rsidRPr="00D51574">
        <w:rPr>
          <w:rFonts w:ascii="Arial" w:eastAsiaTheme="minorEastAsia" w:hAnsi="Arial" w:cs="Arial"/>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 xml:space="preserve">Radios, transistores y reproductores de música para coches, </w:t>
      </w:r>
      <w:proofErr w:type="spellStart"/>
      <w:r w:rsidRPr="00D51574">
        <w:rPr>
          <w:rFonts w:ascii="Arial" w:eastAsiaTheme="minorEastAsia" w:hAnsi="Arial" w:cs="Arial"/>
          <w:color w:val="000000" w:themeColor="text1"/>
          <w:szCs w:val="22"/>
        </w:rPr>
        <w:t>radiodespertadores</w:t>
      </w:r>
      <w:proofErr w:type="spellEnd"/>
      <w:r w:rsidRPr="00D51574">
        <w:rPr>
          <w:rFonts w:ascii="Arial" w:eastAsiaTheme="minorEastAsia" w:hAnsi="Arial" w:cs="Arial"/>
          <w:color w:val="000000" w:themeColor="text1"/>
          <w:szCs w:val="22"/>
        </w:rPr>
        <w:t xml:space="preserve">, radiocasetes, walkman, MP3, MP4, </w:t>
      </w:r>
      <w:proofErr w:type="spellStart"/>
      <w:r w:rsidRPr="00D51574">
        <w:rPr>
          <w:rFonts w:ascii="Arial" w:eastAsiaTheme="minorEastAsia" w:hAnsi="Arial" w:cs="Arial"/>
          <w:color w:val="000000" w:themeColor="text1"/>
          <w:szCs w:val="22"/>
        </w:rPr>
        <w:t>ipod</w:t>
      </w:r>
      <w:proofErr w:type="spellEnd"/>
      <w:r w:rsidRPr="00D51574">
        <w:rPr>
          <w:rFonts w:ascii="Arial" w:eastAsiaTheme="minorEastAsia" w:hAnsi="Arial" w:cs="Arial"/>
          <w:color w:val="000000" w:themeColor="text1"/>
          <w:szCs w:val="22"/>
        </w:rPr>
        <w:t>, aparatos de radiodifusión.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Antenas de radio, aparatos emisores-receptores, aparatos de radioaficionado, emisoras y transmisores.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teledetección, radiosonda y radiodetección.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Radioteléfonos </w:t>
      </w:r>
      <w:r w:rsidRPr="00D51574">
        <w:rPr>
          <w:rFonts w:ascii="Arial" w:eastAsiaTheme="minorEastAsia" w:hAnsi="Arial" w:cs="Arial"/>
          <w:szCs w:val="22"/>
        </w:rPr>
        <w:t>("</w:t>
      </w:r>
      <w:proofErr w:type="spellStart"/>
      <w:r w:rsidRPr="00D51574">
        <w:rPr>
          <w:rFonts w:ascii="Arial" w:eastAsiaTheme="minorEastAsia" w:hAnsi="Arial" w:cs="Arial"/>
          <w:color w:val="000000" w:themeColor="text1"/>
          <w:szCs w:val="22"/>
        </w:rPr>
        <w:t>walkie-talkie</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Televisores, Smart TV, antenas de televisión, antenas parabólicas; mandos a distancia, mando universal y otros accesorios.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Sintonizador o receptor TDT para la TV.</w:t>
      </w:r>
    </w:p>
    <w:p w:rsidR="00D51574" w:rsidRPr="00D51574" w:rsidRDefault="00D51574" w:rsidP="00D51574">
      <w:pPr>
        <w:keepLines/>
        <w:ind w:left="2129" w:hanging="360"/>
        <w:jc w:val="both"/>
        <w:rPr>
          <w:rFonts w:ascii="Arial" w:eastAsiaTheme="minorEastAsia" w:hAnsi="Arial" w:cs="Arial"/>
          <w:color w:val="000000" w:themeColor="text1"/>
          <w:szCs w:val="22"/>
        </w:rPr>
      </w:pPr>
      <w:proofErr w:type="spellStart"/>
      <w:r w:rsidRPr="00D51574">
        <w:rPr>
          <w:rFonts w:ascii="Arial" w:eastAsiaTheme="minorEastAsia" w:hAnsi="Arial" w:cs="Arial"/>
          <w:szCs w:val="22"/>
        </w:rPr>
        <w:t>Chromecast</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Fire</w:t>
      </w:r>
      <w:proofErr w:type="spellEnd"/>
      <w:r w:rsidRPr="00D51574">
        <w:rPr>
          <w:rFonts w:ascii="Arial" w:eastAsiaTheme="minorEastAsia" w:hAnsi="Arial" w:cs="Arial"/>
          <w:szCs w:val="22"/>
        </w:rPr>
        <w:t xml:space="preserve"> TV </w:t>
      </w:r>
      <w:proofErr w:type="spellStart"/>
      <w:r w:rsidRPr="00D51574">
        <w:rPr>
          <w:rFonts w:ascii="Arial" w:eastAsiaTheme="minorEastAsia" w:hAnsi="Arial" w:cs="Arial"/>
          <w:szCs w:val="22"/>
        </w:rPr>
        <w:t>Stick</w:t>
      </w:r>
      <w:proofErr w:type="spellEnd"/>
      <w:r w:rsidRPr="00D51574">
        <w:rPr>
          <w:rFonts w:ascii="Arial" w:eastAsiaTheme="minorEastAsia" w:hAnsi="Arial" w:cs="Arial"/>
          <w:szCs w:val="22"/>
        </w:rPr>
        <w:t>, Android TV, Apple TV.</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Vídeos, reproductores DVD, grabadoras DVD, grabadoras de vídeo y mandos a distancia.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Sistemas de </w:t>
      </w:r>
      <w:r w:rsidRPr="00D51574">
        <w:rPr>
          <w:rFonts w:ascii="Arial" w:eastAsiaTheme="minorEastAsia" w:hAnsi="Arial" w:cs="Arial"/>
          <w:szCs w:val="22"/>
          <w:lang w:val="es-ES_tradnl"/>
        </w:rPr>
        <w:t>cine en casa, proyectores de vídeo</w:t>
      </w:r>
      <w:r w:rsidRPr="00D51574">
        <w:rPr>
          <w:rFonts w:ascii="Arial" w:eastAsiaTheme="minorEastAsia" w:hAnsi="Arial" w:cs="Arial"/>
          <w:color w:val="000000" w:themeColor="text1"/>
          <w:szCs w:val="22"/>
          <w:lang w:val="es-ES_tradnl"/>
        </w:rPr>
        <w:t>, receptores de satélite.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Reproductores Blu-ray.</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reproductores de imagen y sonido.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Drones para reproducir y grabar imágenes.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Auriculares y cascos.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Marcos de fotos digitales.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Asistentes</w:t>
      </w:r>
      <w:r w:rsidRPr="00D51574">
        <w:rPr>
          <w:rFonts w:ascii="Arial" w:eastAsiaTheme="minorEastAsia" w:hAnsi="Arial" w:cs="Arial"/>
          <w:color w:val="000000" w:themeColor="text1"/>
          <w:szCs w:val="22"/>
        </w:rPr>
        <w:t xml:space="preserve"> virtuales (Alexa, Echo </w:t>
      </w:r>
      <w:proofErr w:type="spellStart"/>
      <w:r w:rsidRPr="00D51574">
        <w:rPr>
          <w:rFonts w:ascii="Arial" w:eastAsiaTheme="minorEastAsia" w:hAnsi="Arial" w:cs="Arial"/>
          <w:color w:val="000000" w:themeColor="text1"/>
          <w:szCs w:val="22"/>
        </w:rPr>
        <w:t>Dot</w:t>
      </w:r>
      <w:proofErr w:type="spellEnd"/>
      <w:r w:rsidRPr="00D51574">
        <w:rPr>
          <w:rFonts w:ascii="Arial" w:eastAsiaTheme="minorEastAsia" w:hAnsi="Arial" w:cs="Arial"/>
          <w:color w:val="000000" w:themeColor="text1"/>
          <w:szCs w:val="22"/>
        </w:rPr>
        <w:t>, OK Google,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Mesa de mezclas.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Karaoke.</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rPr>
        <w:t>Smartwaches</w:t>
      </w:r>
      <w:proofErr w:type="spellEnd"/>
      <w:r w:rsidRPr="00D51574">
        <w:rPr>
          <w:rFonts w:ascii="Arial" w:eastAsiaTheme="minorEastAsia" w:hAnsi="Arial" w:cs="Arial"/>
          <w:szCs w:val="22"/>
        </w:rPr>
        <w:t xml:space="preserve"> y libros electrónicos (08.1.9.1).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Accesorios</w:t>
      </w:r>
      <w:r w:rsidRPr="00D51574">
        <w:rPr>
          <w:rFonts w:ascii="Arial" w:eastAsiaTheme="minorEastAsia" w:hAnsi="Arial" w:cs="Arial"/>
          <w:color w:val="000000" w:themeColor="text1"/>
          <w:szCs w:val="22"/>
          <w:lang w:val="es-ES_tradnl"/>
        </w:rPr>
        <w:t xml:space="preserve"> (08.1.9.2).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08.1.5</w:t>
      </w:r>
      <w:r w:rsidRPr="00D51574">
        <w:rPr>
          <w:rFonts w:ascii="Arial" w:hAnsi="Arial" w:cs="Arial"/>
          <w:b/>
          <w:color w:val="000000" w:themeColor="text1"/>
          <w:spacing w:val="-2"/>
          <w:szCs w:val="22"/>
          <w:lang w:val="es-ES_tradnl"/>
        </w:rPr>
        <w:tab/>
        <w:t>USB Y OTROS SOPORTES NO GRABADOS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08.1.5.0</w:t>
      </w:r>
      <w:r w:rsidRPr="00D51574">
        <w:rPr>
          <w:rFonts w:ascii="Arial" w:hAnsi="Arial" w:cs="Arial"/>
          <w:i/>
          <w:color w:val="000000" w:themeColor="text1"/>
          <w:spacing w:val="-2"/>
          <w:szCs w:val="22"/>
          <w:lang w:val="es-ES_tradnl"/>
        </w:rPr>
        <w:tab/>
        <w:t xml:space="preserve">USB Y OTROS SOPORTES NO GRABADOS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Dispositivos USB.</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Soportes de registro de sonido, vídeo y datos no grabados.</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rPr>
        <w:t>CDs</w:t>
      </w:r>
      <w:proofErr w:type="spellEnd"/>
      <w:r w:rsidRPr="00D51574">
        <w:rPr>
          <w:rFonts w:ascii="Arial" w:eastAsiaTheme="minorEastAsia" w:hAnsi="Arial" w:cs="Arial"/>
          <w:szCs w:val="22"/>
        </w:rPr>
        <w:t xml:space="preserve"> (R y RW), vídeos y </w:t>
      </w:r>
      <w:proofErr w:type="spellStart"/>
      <w:r w:rsidRPr="00D51574">
        <w:rPr>
          <w:rFonts w:ascii="Arial" w:eastAsiaTheme="minorEastAsia" w:hAnsi="Arial" w:cs="Arial"/>
          <w:szCs w:val="22"/>
        </w:rPr>
        <w:t>DVDs</w:t>
      </w:r>
      <w:proofErr w:type="spellEnd"/>
      <w:r w:rsidRPr="00D51574">
        <w:rPr>
          <w:rFonts w:ascii="Arial" w:eastAsiaTheme="minorEastAsia" w:hAnsi="Arial" w:cs="Arial"/>
          <w:szCs w:val="22"/>
        </w:rPr>
        <w:t xml:space="preserve"> (R y RW).</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Discos Blu-ray, casetes, cintas de vídeo, cintas vírgenes.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Cinta limpiadora de disco o vídeo.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Lápiz de memoria USB y tarjetas de memoria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Discos</w:t>
      </w:r>
      <w:r w:rsidRPr="00D51574">
        <w:rPr>
          <w:rFonts w:ascii="Arial" w:eastAsiaTheme="minorEastAsia" w:hAnsi="Arial" w:cs="Arial"/>
          <w:color w:val="000000" w:themeColor="text1"/>
          <w:szCs w:val="22"/>
          <w:lang w:val="es-ES_tradnl"/>
        </w:rPr>
        <w:t xml:space="preserve"> duros externos y grabadores multimedia, tanto portátil como no portátil.</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08.1.9</w:t>
      </w:r>
      <w:r w:rsidRPr="00D51574">
        <w:rPr>
          <w:rFonts w:ascii="Arial" w:hAnsi="Arial" w:cs="Arial"/>
          <w:b/>
          <w:color w:val="000000" w:themeColor="text1"/>
          <w:spacing w:val="-2"/>
          <w:szCs w:val="22"/>
          <w:lang w:val="es-ES_tradnl"/>
        </w:rPr>
        <w:tab/>
        <w:t xml:space="preserve">OTROS EQUIPOS Y ACCESORIOS PARA LA INFORMACIÓN Y COMUNICACIONES. </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08.1.9.1</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lang w:val="es-ES_tradnl"/>
        </w:rPr>
        <w:t xml:space="preserve">SMARTWATCHES, LIBROS ELECTRÓNICOS Y OTROS EQUIPOS DE INFORMACIÓN Y COMUNICACIONES.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Cámaras de vigilancia para bebés.</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lang w:val="es-ES_tradnl"/>
        </w:rPr>
        <w:t>Smartwatches</w:t>
      </w:r>
      <w:proofErr w:type="spellEnd"/>
      <w:r w:rsidRPr="00D51574">
        <w:rPr>
          <w:rFonts w:ascii="Arial" w:eastAsiaTheme="minorEastAsia" w:hAnsi="Arial" w:cs="Arial"/>
          <w:szCs w:val="22"/>
          <w:lang w:val="es-ES_tradnl"/>
        </w:rPr>
        <w:t xml:space="preserve"> y relojes inteligentes. </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lang w:val="es-ES_tradnl"/>
        </w:rPr>
        <w:t>Pulsómetros</w:t>
      </w:r>
      <w:proofErr w:type="spellEnd"/>
      <w:r w:rsidRPr="00D51574">
        <w:rPr>
          <w:rFonts w:ascii="Arial" w:eastAsiaTheme="minorEastAsia" w:hAnsi="Arial" w:cs="Arial"/>
          <w:szCs w:val="22"/>
          <w:lang w:val="es-ES_tradnl"/>
        </w:rPr>
        <w:t>, medidores/pulseras de actividad, podómetro,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Gafas inteligentes.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Libros electrónicos.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GPS</w:t>
      </w:r>
      <w:r w:rsidRPr="00D51574">
        <w:rPr>
          <w:rFonts w:ascii="Arial" w:eastAsiaTheme="minorEastAsia" w:hAnsi="Arial" w:cs="Arial"/>
          <w:color w:val="000000" w:themeColor="text1"/>
          <w:szCs w:val="22"/>
          <w:lang w:val="es-ES_tradnl"/>
        </w:rPr>
        <w:t xml:space="preserve"> de localización, deportivo, etc.</w:t>
      </w:r>
    </w:p>
    <w:p w:rsidR="00D51574" w:rsidRPr="00D51574" w:rsidRDefault="00D51574" w:rsidP="00D51574">
      <w:pPr>
        <w:keepNext/>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08.1.9.2</w:t>
      </w:r>
      <w:r w:rsidRPr="00D51574">
        <w:rPr>
          <w:rFonts w:ascii="Arial" w:hAnsi="Arial" w:cs="Arial"/>
          <w:i/>
          <w:color w:val="000000" w:themeColor="text1"/>
          <w:spacing w:val="-2"/>
          <w:szCs w:val="22"/>
          <w:lang w:val="es-ES_tradnl"/>
        </w:rPr>
        <w:tab/>
        <w:t>OTROS ACCESORIOS DE INFORMACIÓN Y COMUNICACIÓN</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Cargadores, mandos a distancia, baterías, cables, bancos de energía, fundas, estuches, agujas de tocadiscos,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Otros componentes informáticos como procesadores, discos duros</w:t>
      </w:r>
      <w:r w:rsidRPr="00D51574">
        <w:rPr>
          <w:rFonts w:ascii="Arial" w:eastAsiaTheme="minorEastAsia" w:hAnsi="Arial" w:cs="Arial"/>
          <w:color w:val="000000" w:themeColor="text1"/>
          <w:szCs w:val="22"/>
          <w:lang w:val="es-ES_tradnl"/>
        </w:rPr>
        <w:t xml:space="preserve"> internos, placas base, memorias internas, unidades de DVD, etc.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 xml:space="preserve">Accesorios para </w:t>
      </w:r>
      <w:proofErr w:type="spellStart"/>
      <w:r w:rsidRPr="00D51574">
        <w:rPr>
          <w:rFonts w:ascii="Arial" w:eastAsiaTheme="minorEastAsia" w:hAnsi="Arial" w:cs="Arial"/>
          <w:szCs w:val="22"/>
        </w:rPr>
        <w:t>ebooks</w:t>
      </w:r>
      <w:proofErr w:type="spellEnd"/>
      <w:r w:rsidRPr="00D51574">
        <w:rPr>
          <w:rFonts w:ascii="Arial" w:eastAsiaTheme="minorEastAsia" w:hAnsi="Arial" w:cs="Arial"/>
          <w:szCs w:val="22"/>
        </w:rPr>
        <w:t xml:space="preserve"> o libros electrónicos.</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08.2</w:t>
      </w:r>
      <w:r w:rsidRPr="00D51574">
        <w:rPr>
          <w:rFonts w:ascii="Arial" w:hAnsi="Arial" w:cs="Arial"/>
          <w:b/>
          <w:color w:val="000000" w:themeColor="text1"/>
          <w:spacing w:val="-2"/>
          <w:szCs w:val="22"/>
          <w:lang w:val="es-ES_tradnl"/>
        </w:rPr>
        <w:tab/>
        <w:t>SOFTWARE</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08.2.0</w:t>
      </w:r>
      <w:r w:rsidRPr="00D51574">
        <w:rPr>
          <w:rFonts w:ascii="Arial" w:hAnsi="Arial" w:cs="Arial"/>
          <w:b/>
          <w:color w:val="000000" w:themeColor="text1"/>
          <w:spacing w:val="-2"/>
          <w:szCs w:val="22"/>
          <w:lang w:val="es-ES_tradnl"/>
        </w:rPr>
        <w:tab/>
        <w:t>SOFTWARE</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08.2.0.0</w:t>
      </w:r>
      <w:r w:rsidRPr="00D51574">
        <w:rPr>
          <w:rFonts w:ascii="Arial" w:hAnsi="Arial" w:cs="Arial"/>
          <w:i/>
          <w:color w:val="000000" w:themeColor="text1"/>
          <w:spacing w:val="-2"/>
          <w:szCs w:val="22"/>
          <w:lang w:val="es-ES_tradnl"/>
        </w:rPr>
        <w:tab/>
        <w:t xml:space="preserve">SOFTWARE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Paquetes de software tales como sistemas operativos, aplicaciones, antivirus, lenguajes de programación,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Compra</w:t>
      </w:r>
      <w:r w:rsidRPr="00D51574">
        <w:rPr>
          <w:rFonts w:ascii="Arial" w:eastAsiaTheme="minorEastAsia" w:hAnsi="Arial" w:cs="Arial"/>
          <w:color w:val="000000" w:themeColor="text1"/>
          <w:szCs w:val="22"/>
          <w:lang w:val="es-ES_tradnl"/>
        </w:rPr>
        <w:t xml:space="preserve"> de aplicaciones APPS por Internet para ordenadores, móviles, etc. (iTunes, Google Play...).</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Disquetes y CD-ROM que contienen libros, diccionarios, enciclopedias, cursos de idiomas, presentaciones multimedia, etc., en forma de software pregrabado (09.7.1).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Software</w:t>
      </w:r>
      <w:r w:rsidRPr="00D51574">
        <w:rPr>
          <w:rFonts w:ascii="Arial" w:eastAsiaTheme="minorEastAsia" w:hAnsi="Arial" w:cs="Arial"/>
          <w:color w:val="000000" w:themeColor="text1"/>
          <w:szCs w:val="22"/>
          <w:lang w:val="es-ES_tradnl"/>
        </w:rPr>
        <w:t xml:space="preserve"> de videojuegos (09.2.1.1).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w:t>
      </w:r>
      <w:r w:rsidRPr="00D51574">
        <w:rPr>
          <w:rFonts w:ascii="Arial" w:hAnsi="Arial" w:cs="Arial"/>
          <w:b/>
          <w:color w:val="000000" w:themeColor="text1"/>
          <w:spacing w:val="-2"/>
          <w:szCs w:val="22"/>
          <w:lang w:val="es-ES_tradnl"/>
        </w:rPr>
        <w:tab/>
        <w:t xml:space="preserve">SERVICIOS DE INFORMACIÓN Y COMUNICACIONES. </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08.3.1</w:t>
      </w:r>
      <w:r w:rsidRPr="00D51574">
        <w:rPr>
          <w:rFonts w:ascii="Arial" w:hAnsi="Arial" w:cs="Arial"/>
          <w:b/>
          <w:color w:val="000000" w:themeColor="text1"/>
          <w:spacing w:val="-2"/>
          <w:szCs w:val="22"/>
          <w:lang w:val="es-ES_tradnl"/>
        </w:rPr>
        <w:tab/>
        <w:t>SERVICIOS DE TELÉFONOS FIJOS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08.3.1.0</w:t>
      </w:r>
      <w:r w:rsidRPr="00D51574">
        <w:rPr>
          <w:rFonts w:ascii="Arial" w:hAnsi="Arial" w:cs="Arial"/>
          <w:i/>
          <w:color w:val="000000" w:themeColor="text1"/>
          <w:spacing w:val="-2"/>
          <w:szCs w:val="22"/>
          <w:lang w:val="es-ES_tradnl"/>
        </w:rPr>
        <w:tab/>
        <w:t>SERVICIOS DE TELÉFONOS FIJOS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Gastos de instalación, contratación y conexión de teléfono, cambio de titular o de domicilio.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Llamadas locales, regionales, nacionales e internacionales.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Gastos en llamadas en locutorios y cabinas y las efectuadas desde hoteles, cafeterías, restaurantes, hospitales…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Gastos de fax efectuados desde teléfono privado.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Tarjeta</w:t>
      </w:r>
      <w:r w:rsidRPr="00D51574">
        <w:rPr>
          <w:rFonts w:ascii="Arial" w:eastAsiaTheme="minorEastAsia" w:hAnsi="Arial" w:cs="Arial"/>
          <w:color w:val="000000" w:themeColor="text1"/>
          <w:szCs w:val="22"/>
          <w:lang w:val="es-ES_tradnl"/>
        </w:rPr>
        <w:t xml:space="preserve"> telefónica prepago (no es tarjeta SIM) para llamar desde cabinas y fijos.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08.3.2</w:t>
      </w:r>
      <w:r w:rsidRPr="00D51574">
        <w:rPr>
          <w:rFonts w:ascii="Arial" w:hAnsi="Arial" w:cs="Arial"/>
          <w:b/>
          <w:color w:val="000000" w:themeColor="text1"/>
          <w:spacing w:val="-2"/>
          <w:szCs w:val="22"/>
          <w:lang w:val="es-ES_tradnl"/>
        </w:rPr>
        <w:tab/>
        <w:t>SERVICIOS DE TELÉFONOS MÓVILES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08.3.2.0</w:t>
      </w:r>
      <w:r w:rsidRPr="00D51574">
        <w:rPr>
          <w:rFonts w:ascii="Arial" w:hAnsi="Arial" w:cs="Arial"/>
          <w:i/>
          <w:color w:val="000000" w:themeColor="text1"/>
          <w:spacing w:val="-2"/>
          <w:szCs w:val="22"/>
          <w:lang w:val="es-ES_tradnl"/>
        </w:rPr>
        <w:tab/>
        <w:t>SERVICIOS DE TELÉFONOS MÓVILES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Cuotas de conexión y gastos generados por el uso de teléfonos móviles.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Llamadas nacionales e internacionales, incluidas las llamadas de voz y vídeo.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Mensajes, incluyendo voz, mensajes de texto (SMS) y por imagen o vídeo (MMS).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Costes de equipo telefónico cuando está incluido en el contrato y no se puede desglosar, sujeto a permanencia o vinculación mínima, por el que se realizan pagos regulares.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Acceso a Internet de los móviles que tengan contratada tarifa de datos junto con las llamadas si se paga de forma conjunta y no es posible desglosar (en caso de que se pueda desglosar irán las llamadas al 08.3.2.0 y la tarifa de datos al 08.3.3.0).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Penalización por abandono de permanencia.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Adquisición de terminales de telefonía móvil con saldo prepago incluido (móviles desechables marca BIC adquiridos en oficinas de correos o tiendas de telefonía).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Saldo prepago en terminales no desechables de telefonía móvil.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servicios de telefonía móvil.</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08.3.3</w:t>
      </w:r>
      <w:r w:rsidRPr="00D51574">
        <w:rPr>
          <w:rFonts w:ascii="Arial" w:hAnsi="Arial" w:cs="Arial"/>
          <w:b/>
          <w:color w:val="000000" w:themeColor="text1"/>
          <w:spacing w:val="-2"/>
          <w:szCs w:val="22"/>
          <w:lang w:val="es-ES_tradnl"/>
        </w:rPr>
        <w:tab/>
        <w:t>SERVICIOS RELACIONADOS CON INTERNET</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08.3.3.0</w:t>
      </w:r>
      <w:r w:rsidRPr="00D51574">
        <w:rPr>
          <w:rFonts w:ascii="Arial" w:hAnsi="Arial" w:cs="Arial"/>
          <w:i/>
          <w:color w:val="000000" w:themeColor="text1"/>
          <w:spacing w:val="-2"/>
          <w:szCs w:val="22"/>
          <w:lang w:val="es-ES_tradnl"/>
        </w:rPr>
        <w:tab/>
        <w:t>SERVICIOS RELACIONADOS CON INTERNET</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Cuotas de conexión a Internet o a otras redes de comunicaciones.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Instalación del kit ADSL.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Tarifa de activación, cuota de alta y la tasa mensual de acceso.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Tarifas de recarga de un teléfono Skype.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Tarjetas de prepago para acceso a Internet.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Tarjetas USB prepago de acceso a internet.</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Compra de tarjetas de datos temporales virtuales (</w:t>
      </w:r>
      <w:proofErr w:type="spellStart"/>
      <w:r w:rsidRPr="00D51574">
        <w:rPr>
          <w:rFonts w:ascii="Arial" w:eastAsiaTheme="minorEastAsia" w:hAnsi="Arial" w:cs="Arial"/>
          <w:szCs w:val="22"/>
        </w:rPr>
        <w:t>eSIM</w:t>
      </w:r>
      <w:proofErr w:type="spellEnd"/>
      <w:r w:rsidRPr="00D51574">
        <w:rPr>
          <w:rFonts w:ascii="Arial" w:eastAsiaTheme="minorEastAsia" w:hAnsi="Arial" w:cs="Arial"/>
          <w:szCs w:val="22"/>
        </w:rPr>
        <w: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Acceso a Internet a través del móvil que </w:t>
      </w:r>
      <w:proofErr w:type="gramStart"/>
      <w:r w:rsidRPr="00D51574">
        <w:rPr>
          <w:rFonts w:ascii="Arial" w:eastAsiaTheme="minorEastAsia" w:hAnsi="Arial" w:cs="Arial"/>
          <w:szCs w:val="22"/>
          <w:lang w:val="es-ES_tradnl"/>
        </w:rPr>
        <w:t>tengan</w:t>
      </w:r>
      <w:proofErr w:type="gramEnd"/>
      <w:r w:rsidRPr="00D51574">
        <w:rPr>
          <w:rFonts w:ascii="Arial" w:eastAsiaTheme="minorEastAsia" w:hAnsi="Arial" w:cs="Arial"/>
          <w:szCs w:val="22"/>
          <w:lang w:val="es-ES_tradnl"/>
        </w:rPr>
        <w:t xml:space="preserve"> contratada tarifa de datos junto con las llamadas si se paga de forma conjunta y si es posible desglosar.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Conexión a Internet en establecimientos públicos (cibercafés, locutorios…).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almacenamiento en la nube, almacenamiento de archivos, almacenamiento web, alojamiento y dominios de páginas web,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Suscripciones</w:t>
      </w:r>
      <w:r w:rsidRPr="00D51574">
        <w:rPr>
          <w:rFonts w:ascii="Arial" w:eastAsiaTheme="minorEastAsia" w:hAnsi="Arial" w:cs="Arial"/>
          <w:color w:val="000000" w:themeColor="text1"/>
          <w:szCs w:val="22"/>
          <w:lang w:val="es-ES_tradnl"/>
        </w:rPr>
        <w:t xml:space="preserve"> a servicios de correo electrónico.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Cambio de titular contrato de internet en vivienda.</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08.3.4</w:t>
      </w:r>
      <w:r w:rsidRPr="00D51574">
        <w:rPr>
          <w:rFonts w:ascii="Arial" w:hAnsi="Arial" w:cs="Arial"/>
          <w:b/>
          <w:color w:val="000000" w:themeColor="text1"/>
          <w:spacing w:val="-2"/>
          <w:szCs w:val="22"/>
          <w:lang w:val="es-ES_tradnl"/>
        </w:rPr>
        <w:tab/>
        <w:t>SERVICIOS INTEGRADOS DE TELECOMUNICACIONES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08.3.4.0</w:t>
      </w:r>
      <w:r w:rsidRPr="00D51574">
        <w:rPr>
          <w:rFonts w:ascii="Arial" w:hAnsi="Arial" w:cs="Arial"/>
          <w:i/>
          <w:color w:val="000000" w:themeColor="text1"/>
          <w:spacing w:val="-2"/>
          <w:szCs w:val="22"/>
          <w:lang w:val="es-ES_tradnl"/>
        </w:rPr>
        <w:tab/>
        <w:t>SERVICIOS INTEGRADOS DE TELECOMUNICACIONES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Paquetes de telefonía (fija o móvil) / Internet / televisión de pago para cualquier opción y/o combinación posible.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Pago de penalización por incumplir compromiso de permanencia</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Next/>
        <w:ind w:left="2127"/>
        <w:contextualSpacing/>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Acceso a Internet a través del móvil (08.3.2.0 o 08.3.3.0 dependiendo de si se puede desglosar o no).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08.3.5</w:t>
      </w:r>
      <w:r w:rsidRPr="00D51574">
        <w:rPr>
          <w:rFonts w:ascii="Arial" w:hAnsi="Arial" w:cs="Arial"/>
          <w:b/>
          <w:color w:val="000000" w:themeColor="text1"/>
          <w:spacing w:val="-2"/>
          <w:szCs w:val="22"/>
          <w:lang w:val="es-ES_tradnl"/>
        </w:rPr>
        <w:tab/>
        <w:t>REPARACIÓN Y ALQUILER DE EQUIPOS DE COMUNICACIÓN Y TELECOMUNICACIONES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08.3.5.0</w:t>
      </w:r>
      <w:r w:rsidRPr="00D51574">
        <w:rPr>
          <w:rFonts w:ascii="Arial" w:hAnsi="Arial" w:cs="Arial"/>
          <w:i/>
          <w:color w:val="000000" w:themeColor="text1"/>
          <w:spacing w:val="-2"/>
          <w:szCs w:val="22"/>
          <w:lang w:val="es-ES_tradnl"/>
        </w:rPr>
        <w:tab/>
        <w:t>REPARACIÓN Y ALQUILER DE EQUIPOS DE COMUNICACIÓN Y TELECOMUNICACIONES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Reparación de todos los equipos de información y comunicaciones.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Alquiler de teléfonos, TV, telefax, contestadores y altavoces telefónicos.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Alquiler de equipos telefónicos inalámbricos.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Alquiler de equipos de acceso a internet.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szCs w:val="22"/>
        </w:rPr>
        <w:t>Alquiler</w:t>
      </w:r>
      <w:r w:rsidRPr="00D51574">
        <w:rPr>
          <w:rFonts w:ascii="Arial" w:eastAsiaTheme="minorEastAsia" w:hAnsi="Arial" w:cs="Arial"/>
          <w:color w:val="000000" w:themeColor="text1"/>
          <w:szCs w:val="22"/>
        </w:rPr>
        <w:t xml:space="preserve"> de equipos de telegrafía, télex, telefax, radiotelefonía, radiotelegrafía y </w:t>
      </w:r>
      <w:proofErr w:type="spellStart"/>
      <w:r w:rsidRPr="00D51574">
        <w:rPr>
          <w:rFonts w:ascii="Arial" w:eastAsiaTheme="minorEastAsia" w:hAnsi="Arial" w:cs="Arial"/>
          <w:color w:val="000000" w:themeColor="text1"/>
          <w:szCs w:val="22"/>
        </w:rPr>
        <w:t>radiotelex</w:t>
      </w:r>
      <w:proofErr w:type="spellEnd"/>
      <w:r w:rsidRPr="00D51574">
        <w:rPr>
          <w:rFonts w:ascii="Arial" w:eastAsiaTheme="minorEastAsia" w:hAnsi="Arial" w:cs="Arial"/>
          <w:color w:val="000000" w:themeColor="text1"/>
          <w:szCs w:val="22"/>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szCs w:val="22"/>
          <w:lang w:val="es-ES_tradnl"/>
        </w:rPr>
        <w:t>Renting</w:t>
      </w:r>
      <w:proofErr w:type="spellEnd"/>
      <w:r w:rsidRPr="00D51574">
        <w:rPr>
          <w:rFonts w:ascii="Arial" w:eastAsiaTheme="minorEastAsia" w:hAnsi="Arial" w:cs="Arial"/>
          <w:szCs w:val="22"/>
          <w:lang w:val="es-ES_tradnl"/>
        </w:rPr>
        <w:t xml:space="preserve"> de teléfonos móviles.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Reparación de drones.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si no se facturan por separado.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08.3.9</w:t>
      </w:r>
      <w:r w:rsidRPr="00D51574">
        <w:rPr>
          <w:rFonts w:ascii="Arial" w:hAnsi="Arial" w:cs="Arial"/>
          <w:b/>
          <w:color w:val="000000" w:themeColor="text1"/>
          <w:spacing w:val="-2"/>
          <w:szCs w:val="22"/>
          <w:lang w:val="es-ES_tradnl"/>
        </w:rPr>
        <w:tab/>
        <w:t>OTROS SERVICIOS DE INFORMACIÓN Y COMUNICACIONES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08.3.9.1</w:t>
      </w:r>
      <w:r w:rsidRPr="00D51574">
        <w:rPr>
          <w:rFonts w:ascii="Arial" w:hAnsi="Arial" w:cs="Arial"/>
          <w:i/>
          <w:color w:val="000000" w:themeColor="text1"/>
          <w:spacing w:val="-2"/>
          <w:szCs w:val="22"/>
          <w:lang w:val="es-ES_tradnl"/>
        </w:rPr>
        <w:tab/>
        <w:t>SUSCRIPCIÓN DE CONTENIDOS AUDIOVISUALES Y SERVICIOS DE STREAMING</w:t>
      </w:r>
    </w:p>
    <w:p w:rsidR="00D51574" w:rsidRPr="00D51574" w:rsidRDefault="00D51574" w:rsidP="00D51574">
      <w:pPr>
        <w:keepNext/>
        <w:keepLines/>
        <w:jc w:val="both"/>
        <w:rPr>
          <w:rFonts w:ascii="Arial" w:hAnsi="Arial" w:cs="Arial"/>
          <w:color w:val="FF0000"/>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Las cuotas de televisión o radio (canales privados, movistar+, Orange tv, Vodafone tv, tasa por el uso de televisión…) cuando se pagan por separado.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Servicios de </w:t>
      </w:r>
      <w:proofErr w:type="spellStart"/>
      <w:r w:rsidRPr="00D51574">
        <w:rPr>
          <w:rFonts w:ascii="Arial" w:eastAsiaTheme="minorEastAsia" w:hAnsi="Arial" w:cs="Arial"/>
          <w:szCs w:val="22"/>
        </w:rPr>
        <w:t>streaming</w:t>
      </w:r>
      <w:proofErr w:type="spellEnd"/>
      <w:r w:rsidRPr="00D51574">
        <w:rPr>
          <w:rFonts w:ascii="Arial" w:eastAsiaTheme="minorEastAsia" w:hAnsi="Arial" w:cs="Arial"/>
          <w:szCs w:val="22"/>
        </w:rPr>
        <w:t xml:space="preserve"> de </w:t>
      </w:r>
      <w:proofErr w:type="spellStart"/>
      <w:r w:rsidRPr="00D51574">
        <w:rPr>
          <w:rFonts w:ascii="Arial" w:eastAsiaTheme="minorEastAsia" w:hAnsi="Arial" w:cs="Arial"/>
          <w:szCs w:val="22"/>
        </w:rPr>
        <w:t>peliculas</w:t>
      </w:r>
      <w:proofErr w:type="spellEnd"/>
      <w:r w:rsidRPr="00D51574">
        <w:rPr>
          <w:rFonts w:ascii="Arial" w:eastAsiaTheme="minorEastAsia" w:hAnsi="Arial" w:cs="Arial"/>
          <w:szCs w:val="22"/>
        </w:rPr>
        <w:t xml:space="preserve"> y música (</w:t>
      </w:r>
      <w:proofErr w:type="spellStart"/>
      <w:r w:rsidRPr="00D51574">
        <w:rPr>
          <w:rFonts w:ascii="Arial" w:eastAsiaTheme="minorEastAsia" w:hAnsi="Arial" w:cs="Arial"/>
          <w:szCs w:val="22"/>
        </w:rPr>
        <w:t>Netflix</w:t>
      </w:r>
      <w:proofErr w:type="spellEnd"/>
      <w:r w:rsidRPr="00D51574">
        <w:rPr>
          <w:rFonts w:ascii="Arial" w:eastAsiaTheme="minorEastAsia" w:hAnsi="Arial" w:cs="Arial"/>
          <w:szCs w:val="22"/>
        </w:rPr>
        <w:t xml:space="preserve">, HBO, </w:t>
      </w:r>
      <w:proofErr w:type="spellStart"/>
      <w:r w:rsidRPr="00D51574">
        <w:rPr>
          <w:rFonts w:ascii="Arial" w:eastAsiaTheme="minorEastAsia" w:hAnsi="Arial" w:cs="Arial"/>
          <w:szCs w:val="22"/>
        </w:rPr>
        <w:t>Spotify</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Filmin</w:t>
      </w:r>
      <w:proofErr w:type="spellEnd"/>
      <w:r w:rsidRPr="00D51574">
        <w:rPr>
          <w:rFonts w:ascii="Arial" w:eastAsiaTheme="minorEastAsia" w:hAnsi="Arial" w:cs="Arial"/>
          <w:szCs w:val="22"/>
        </w:rPr>
        <w:t>, Disney Plus,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Servicios de vídeo en línea o a la carta.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Suscripciones a TV mediante decodificador (incluye el alquiler de decodificador cuando no se puede desglosar).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Cuota de videoclubs.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Pago por el visionado de películas o eventos deportivos a los canales privados de las operadoras arriba mencionadas.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Licencias de radio aficionado y licencias de radio y televisión.</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Televisión a la carta (Total </w:t>
      </w:r>
      <w:proofErr w:type="spellStart"/>
      <w:r w:rsidRPr="00D51574">
        <w:rPr>
          <w:rFonts w:ascii="Arial" w:eastAsiaTheme="minorEastAsia" w:hAnsi="Arial" w:cs="Arial"/>
          <w:szCs w:val="22"/>
        </w:rPr>
        <w:t>Channel</w:t>
      </w:r>
      <w:proofErr w:type="spellEnd"/>
      <w:r w:rsidRPr="00D51574">
        <w:rPr>
          <w:rFonts w:ascii="Arial" w:eastAsiaTheme="minorEastAsia" w:hAnsi="Arial" w:cs="Arial"/>
          <w:szCs w:val="22"/>
        </w:rPr>
        <w:t>, Movistar…).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Alquiler o suscripción de software de videojuegos y juegos en línea (09.4.3.1).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Contenidos audiovisuales adquiridos en línea para su descarga inmediata (09.5.2.0).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Amazon</w:t>
      </w:r>
      <w:r w:rsidRPr="00D51574">
        <w:rPr>
          <w:rFonts w:ascii="Arial" w:eastAsiaTheme="minorEastAsia" w:hAnsi="Arial" w:cs="Arial"/>
          <w:color w:val="000000" w:themeColor="text1"/>
          <w:szCs w:val="22"/>
          <w:lang w:val="es-ES_tradnl"/>
        </w:rPr>
        <w:t xml:space="preserve"> Prime (07.4.1.2).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08.3.9.2</w:t>
      </w:r>
      <w:r w:rsidRPr="00D51574">
        <w:rPr>
          <w:rFonts w:ascii="Arial" w:hAnsi="Arial" w:cs="Arial"/>
          <w:i/>
          <w:color w:val="000000" w:themeColor="text1"/>
          <w:spacing w:val="-2"/>
          <w:szCs w:val="22"/>
          <w:lang w:val="es-ES_tradnl"/>
        </w:rPr>
        <w:tab/>
        <w:t>ALQUILER DE CONTENIDOS AUDIOVISUALES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Alquiler de </w:t>
      </w:r>
      <w:proofErr w:type="spellStart"/>
      <w:r w:rsidRPr="00D51574">
        <w:rPr>
          <w:rFonts w:ascii="Arial" w:eastAsiaTheme="minorEastAsia" w:hAnsi="Arial" w:cs="Arial"/>
          <w:szCs w:val="22"/>
        </w:rPr>
        <w:t>DVDs</w:t>
      </w:r>
      <w:proofErr w:type="spellEnd"/>
      <w:r w:rsidRPr="00D51574">
        <w:rPr>
          <w:rFonts w:ascii="Arial" w:eastAsiaTheme="minorEastAsia" w:hAnsi="Arial" w:cs="Arial"/>
          <w:szCs w:val="22"/>
        </w:rPr>
        <w:t xml:space="preserve">, cintas de vídeo, </w:t>
      </w:r>
      <w:proofErr w:type="spellStart"/>
      <w:r w:rsidRPr="00D51574">
        <w:rPr>
          <w:rFonts w:ascii="Arial" w:eastAsiaTheme="minorEastAsia" w:hAnsi="Arial" w:cs="Arial"/>
          <w:szCs w:val="22"/>
        </w:rPr>
        <w:t>CDs</w:t>
      </w:r>
      <w:proofErr w:type="spellEnd"/>
      <w:r w:rsidRPr="00D51574">
        <w:rPr>
          <w:rFonts w:ascii="Arial" w:eastAsiaTheme="minorEastAsia" w:hAnsi="Arial" w:cs="Arial"/>
          <w:szCs w:val="22"/>
        </w:rPr>
        <w:t>, Blu-ray.</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Alquiler</w:t>
      </w:r>
      <w:r w:rsidRPr="00D51574">
        <w:rPr>
          <w:rFonts w:ascii="Arial" w:eastAsiaTheme="minorEastAsia" w:hAnsi="Arial" w:cs="Arial"/>
          <w:color w:val="000000" w:themeColor="text1"/>
          <w:szCs w:val="22"/>
          <w:lang w:val="es-ES_tradnl"/>
        </w:rPr>
        <w:t xml:space="preserve"> de televisores (hospitales, etc.).</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08.3.9.9</w:t>
      </w:r>
      <w:r w:rsidRPr="00D51574">
        <w:rPr>
          <w:rFonts w:ascii="Arial" w:hAnsi="Arial" w:cs="Arial"/>
          <w:i/>
          <w:color w:val="000000" w:themeColor="text1"/>
          <w:spacing w:val="-2"/>
          <w:szCs w:val="22"/>
          <w:lang w:val="es-ES_tradnl"/>
        </w:rPr>
        <w:tab/>
        <w:t xml:space="preserve">OTROS SERVICIOS DE INFORMACIÓN Y COMUNICACIÓN.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Servicios de telegrafía, telegramas, cablegramas, burofax, fax, télex y telefax.</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VOIP (Voz sobre Protocolo de Internet). </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Servicios de radiotelefonía, radiotelegrafía y </w:t>
      </w:r>
      <w:proofErr w:type="spellStart"/>
      <w:r w:rsidRPr="00D51574">
        <w:rPr>
          <w:rFonts w:ascii="Arial" w:eastAsiaTheme="minorEastAsia" w:hAnsi="Arial" w:cs="Arial"/>
          <w:szCs w:val="22"/>
        </w:rPr>
        <w:t>radiotélex</w:t>
      </w:r>
      <w:proofErr w:type="spellEnd"/>
      <w:r w:rsidRPr="00D51574">
        <w:rPr>
          <w:rFonts w:ascii="Arial" w:eastAsiaTheme="minorEastAsia" w:hAnsi="Arial" w:cs="Arial"/>
          <w:szCs w:val="22"/>
        </w:rPr>
        <w: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Gastos de instalación de software.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Alquiler</w:t>
      </w:r>
      <w:r w:rsidRPr="00D51574">
        <w:rPr>
          <w:rFonts w:ascii="Arial" w:eastAsiaTheme="minorEastAsia" w:hAnsi="Arial" w:cs="Arial"/>
          <w:color w:val="000000" w:themeColor="text1"/>
          <w:szCs w:val="22"/>
          <w:lang w:val="es-ES_tradnl"/>
        </w:rPr>
        <w:t xml:space="preserve"> de decodificadores.</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spacing w:val="-2"/>
          <w:szCs w:val="22"/>
          <w:u w:val="single"/>
          <w:lang w:val="es-ES_tradnl"/>
        </w:rPr>
        <w:t>Excluye</w:t>
      </w:r>
      <w:r w:rsidRPr="00D51574">
        <w:rPr>
          <w:rFonts w:ascii="Arial" w:hAnsi="Arial" w:cs="Arial"/>
          <w:color w:val="000000" w:themeColor="text1"/>
          <w:spacing w:val="-2"/>
          <w:szCs w:val="22"/>
          <w:u w:val="single"/>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alquiler del decodificador cuando va incluido en la subscripción de TV y este no puede desglosarse.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512304" w:rsidRDefault="00512304" w:rsidP="00D51574">
      <w:pPr>
        <w:ind w:left="2127" w:hanging="2127"/>
        <w:rPr>
          <w:rFonts w:ascii="Arial" w:eastAsiaTheme="minorEastAsia" w:hAnsi="Arial" w:cs="Arial"/>
          <w:b/>
          <w:color w:val="000000" w:themeColor="text1"/>
          <w:szCs w:val="22"/>
          <w:u w:val="single"/>
        </w:rPr>
      </w:pPr>
    </w:p>
    <w:p w:rsidR="00512304" w:rsidRDefault="00512304" w:rsidP="00D51574">
      <w:pPr>
        <w:ind w:left="2127" w:hanging="2127"/>
        <w:rPr>
          <w:rFonts w:ascii="Arial" w:eastAsiaTheme="minorEastAsia" w:hAnsi="Arial" w:cs="Arial"/>
          <w:b/>
          <w:color w:val="000000" w:themeColor="text1"/>
          <w:szCs w:val="22"/>
          <w:u w:val="single"/>
        </w:rPr>
      </w:pPr>
    </w:p>
    <w:p w:rsidR="00512304" w:rsidRDefault="00512304" w:rsidP="00D51574">
      <w:pPr>
        <w:ind w:left="2127" w:hanging="2127"/>
        <w:rPr>
          <w:rFonts w:ascii="Arial" w:eastAsiaTheme="minorEastAsia" w:hAnsi="Arial" w:cs="Arial"/>
          <w:b/>
          <w:color w:val="000000" w:themeColor="text1"/>
          <w:szCs w:val="22"/>
          <w:u w:val="single"/>
        </w:rPr>
      </w:pPr>
    </w:p>
    <w:p w:rsidR="00512304" w:rsidRDefault="00512304" w:rsidP="00D51574">
      <w:pPr>
        <w:ind w:left="2127" w:hanging="2127"/>
        <w:rPr>
          <w:rFonts w:ascii="Arial" w:eastAsiaTheme="minorEastAsia" w:hAnsi="Arial" w:cs="Arial"/>
          <w:b/>
          <w:color w:val="000000" w:themeColor="text1"/>
          <w:szCs w:val="22"/>
          <w:u w:val="single"/>
        </w:rPr>
      </w:pPr>
    </w:p>
    <w:p w:rsidR="00512304" w:rsidRDefault="00512304" w:rsidP="00D51574">
      <w:pPr>
        <w:ind w:left="2127" w:hanging="2127"/>
        <w:rPr>
          <w:rFonts w:ascii="Arial" w:eastAsiaTheme="minorEastAsia" w:hAnsi="Arial" w:cs="Arial"/>
          <w:b/>
          <w:color w:val="000000" w:themeColor="text1"/>
          <w:szCs w:val="22"/>
          <w:u w:val="single"/>
        </w:rPr>
      </w:pPr>
    </w:p>
    <w:p w:rsidR="00512304" w:rsidRDefault="00512304" w:rsidP="00D51574">
      <w:pPr>
        <w:ind w:left="2127" w:hanging="2127"/>
        <w:rPr>
          <w:rFonts w:ascii="Arial" w:eastAsiaTheme="minorEastAsia" w:hAnsi="Arial" w:cs="Arial"/>
          <w:b/>
          <w:color w:val="000000" w:themeColor="text1"/>
          <w:szCs w:val="22"/>
          <w:u w:val="single"/>
        </w:rPr>
      </w:pPr>
    </w:p>
    <w:p w:rsidR="00D51574" w:rsidRPr="00D51574" w:rsidRDefault="00D51574" w:rsidP="00D51574">
      <w:pPr>
        <w:ind w:left="2127" w:hanging="2127"/>
        <w:rPr>
          <w:rFonts w:ascii="Arial" w:eastAsiaTheme="minorEastAsia" w:hAnsi="Arial" w:cs="Arial"/>
          <w:b/>
          <w:color w:val="000000" w:themeColor="text1"/>
          <w:szCs w:val="22"/>
          <w:u w:val="single"/>
        </w:rPr>
      </w:pPr>
      <w:r>
        <w:rPr>
          <w:rFonts w:ascii="Arial" w:eastAsiaTheme="minorEastAsia" w:hAnsi="Arial" w:cs="Arial"/>
          <w:b/>
          <w:color w:val="000000" w:themeColor="text1"/>
          <w:szCs w:val="22"/>
          <w:u w:val="single"/>
        </w:rPr>
        <w:t>GRUPO 09.</w:t>
      </w:r>
      <w:r>
        <w:rPr>
          <w:rFonts w:ascii="Arial" w:eastAsiaTheme="minorEastAsia" w:hAnsi="Arial" w:cs="Arial"/>
          <w:b/>
          <w:color w:val="000000" w:themeColor="text1"/>
          <w:szCs w:val="22"/>
          <w:u w:val="single"/>
        </w:rPr>
        <w:tab/>
        <w:t>ACTIVIDADES RECREATIVAS, DEPORTE</w:t>
      </w:r>
      <w:r w:rsidRPr="00D51574">
        <w:rPr>
          <w:rFonts w:ascii="Arial" w:eastAsiaTheme="minorEastAsia" w:hAnsi="Arial" w:cs="Arial"/>
          <w:b/>
          <w:color w:val="000000" w:themeColor="text1"/>
          <w:szCs w:val="22"/>
          <w:u w:val="single"/>
        </w:rPr>
        <w:t xml:space="preserve"> Y CULTURA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09.1</w:t>
      </w:r>
      <w:r w:rsidRPr="00D51574">
        <w:rPr>
          <w:rFonts w:ascii="Arial" w:hAnsi="Arial" w:cs="Arial"/>
          <w:b/>
          <w:color w:val="000000" w:themeColor="text1"/>
          <w:spacing w:val="-2"/>
          <w:szCs w:val="22"/>
          <w:lang w:val="es-ES_tradnl"/>
        </w:rPr>
        <w:tab/>
        <w:t>BIENES DURADEROS PARA EL OCIO Y LA CULTURA</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09.1.1</w:t>
      </w:r>
      <w:r w:rsidRPr="00D51574">
        <w:rPr>
          <w:rFonts w:ascii="Arial" w:hAnsi="Arial" w:cs="Arial"/>
          <w:b/>
          <w:color w:val="000000" w:themeColor="text1"/>
          <w:spacing w:val="-2"/>
          <w:szCs w:val="22"/>
          <w:lang w:val="es-ES_tradnl"/>
        </w:rPr>
        <w:tab/>
        <w:t>EQUIPOS FOTOGRÁFICOS Y CINEMATOGRÁFICOS. INSTRUMENTOS ÓPTICOS</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ind w:left="1984"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Cámaras fotográficas, cámaras cinematográficas, </w:t>
      </w:r>
      <w:r w:rsidRPr="00D51574">
        <w:rPr>
          <w:rFonts w:ascii="Arial" w:eastAsiaTheme="minorEastAsia" w:hAnsi="Arial" w:cs="Arial"/>
          <w:szCs w:val="22"/>
          <w:lang w:val="es-ES_tradnl"/>
        </w:rPr>
        <w:t xml:space="preserve">videocámaras, </w:t>
      </w:r>
      <w:r w:rsidRPr="00D51574">
        <w:rPr>
          <w:rFonts w:ascii="Arial" w:eastAsiaTheme="minorEastAsia" w:hAnsi="Arial" w:cs="Arial"/>
          <w:color w:val="000000" w:themeColor="text1"/>
          <w:szCs w:val="22"/>
          <w:lang w:val="es-ES_tradnl"/>
        </w:rPr>
        <w:t xml:space="preserve">cámaras de cine y proyectores de diapositivas, ampliadoras y equipos de revelado de películas.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szCs w:val="22"/>
          <w:lang w:val="es-ES_tradnl"/>
        </w:rPr>
        <w:t>Cámaras de vídeo</w:t>
      </w:r>
      <w:r w:rsidRPr="00D51574">
        <w:rPr>
          <w:rFonts w:ascii="Arial" w:eastAsiaTheme="minorEastAsia" w:hAnsi="Arial" w:cs="Arial"/>
          <w:color w:val="000000" w:themeColor="text1"/>
          <w:szCs w:val="22"/>
          <w:lang w:val="es-ES_tradnl"/>
        </w:rPr>
        <w:t xml:space="preserve">, incluidas videocámaras y cámaras de acción.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Pantallas, visores, lentes, accesorios de flash, filtros, objetivos, medidores de exposición, carretes, bobinas y películas de foto sin impresionar,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Binoculares, microscopios, telescopios y brújulas.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Películas fotográficas y cinematográficas.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Baterías y cargadores para equipos fotográficos y cinematográficos. </w:t>
      </w:r>
    </w:p>
    <w:p w:rsidR="00D51574" w:rsidRPr="00D51574" w:rsidRDefault="00D51574" w:rsidP="00D51574">
      <w:pPr>
        <w:keepLines/>
        <w:ind w:left="1984"/>
        <w:jc w:val="both"/>
        <w:rPr>
          <w:rFonts w:ascii="Arial" w:eastAsiaTheme="minorEastAsia" w:hAnsi="Arial" w:cs="Arial"/>
          <w:color w:val="000000" w:themeColor="text1"/>
          <w:szCs w:val="22"/>
          <w:lang w:val="es-ES_tradnl"/>
        </w:rPr>
      </w:pPr>
    </w:p>
    <w:p w:rsidR="00D51574" w:rsidRPr="00D51574" w:rsidRDefault="00D51574" w:rsidP="00D51574">
      <w:pPr>
        <w:keepLines/>
        <w:ind w:left="2124"/>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keepLines/>
        <w:ind w:left="1769" w:hanging="2127"/>
        <w:jc w:val="both"/>
        <w:outlineLvl w:val="0"/>
        <w:rPr>
          <w:ins w:id="8" w:author="{A86D4BBD-E393-45F0-8C35-55659E6B3DCE}" w:date="2024-02-26T13:32:00Z"/>
          <w:rFonts w:ascii="Arial" w:hAnsi="Arial" w:cs="Arial"/>
          <w:b/>
          <w:color w:val="000000" w:themeColor="text1"/>
          <w:spacing w:val="-2"/>
          <w:szCs w:val="22"/>
          <w:lang w:val="es-ES_tradnl"/>
        </w:rPr>
      </w:pPr>
    </w:p>
    <w:p w:rsidR="00D51574" w:rsidRPr="00D51574" w:rsidRDefault="00D51574" w:rsidP="00D51574">
      <w:pPr>
        <w:keepNext/>
        <w:keepLines/>
        <w:spacing w:after="120"/>
        <w:ind w:left="1769" w:firstLine="355"/>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Cámaras de visión trasera de vehículos (07.2.1.3).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Cámaras web (08.1.3.2).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(09.4.1).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09.1.1.1</w:t>
      </w:r>
      <w:r w:rsidRPr="00D51574">
        <w:rPr>
          <w:rFonts w:ascii="Arial" w:hAnsi="Arial" w:cs="Arial"/>
          <w:i/>
          <w:color w:val="000000" w:themeColor="text1"/>
          <w:spacing w:val="-2"/>
          <w:szCs w:val="22"/>
          <w:lang w:val="es-ES_tradnl"/>
        </w:rPr>
        <w:tab/>
        <w:t>CÁMARAS Y OTROS EQUIPOS FOTOGRÁFICOS Y CINEMATOGRÁFICOS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Cámaras fotográficas, cámaras cinematográficas, proyectores de películas y diapositivas.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Cámaras de vídeo, videocámaras.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Tomavistas con y sin registro de sonido.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Equipos de procesamiento y ampliación de películas,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Cámara más su/s accesorio/s (p. ej.: objetivo), cuando no sea posible desglosarlo.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Cámaras desechables.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Equipo cinematográfico.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Cámaras de visión trasera de vehículos (07.2.1.3).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Cámaras web (08.1.3.2).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(09.4.1.0).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09.1.1.2</w:t>
      </w:r>
      <w:r w:rsidRPr="00D51574">
        <w:rPr>
          <w:rFonts w:ascii="Arial" w:hAnsi="Arial" w:cs="Arial"/>
          <w:i/>
          <w:color w:val="000000" w:themeColor="text1"/>
          <w:spacing w:val="-2"/>
          <w:szCs w:val="22"/>
          <w:lang w:val="es-ES_tradnl"/>
        </w:rPr>
        <w:tab/>
        <w:t xml:space="preserve">ACCESORIOS PARA EQUIPOS FOTOGRÁFICOS Y CINEMATOGRÁFICOS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Flashes, bombillas para el flash, trípodes, lentes, filtros, objetivos, medidores de luz, fundas de cámara, ampliadoras, fijador, baterías, cargadores y otros accesorios de fotografía.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Placas, carretes, bobinas y películas de foto sin impresionar, cartuchos y discos para uso fotográfico y cinematográfico, tarjetas de memoria para cámaras fotográficas.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Pantallas, parasoles, visores (incluyendo tridimensionales), medidores de exposición, preparados químicos para uso fotográfico.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Otros accesorios de fotografía y cinematografía.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Accesorios para material fotográfico y cinematográfico.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Papel fotográfico y equipo para revelar fotografías.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Baterías y cargadores específicos para cámaras. </w:t>
      </w:r>
    </w:p>
    <w:p w:rsidR="00D51574" w:rsidRPr="00D51574" w:rsidRDefault="00D51574" w:rsidP="00D51574">
      <w:pPr>
        <w:ind w:left="2127" w:hanging="1756"/>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2"/>
          <w:numId w:val="26"/>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Los accesorios de fotografía destinado a móviles (p. ej.: palo de </w:t>
      </w:r>
      <w:proofErr w:type="spellStart"/>
      <w:r w:rsidRPr="00D51574">
        <w:rPr>
          <w:rFonts w:ascii="Arial" w:eastAsiaTheme="minorEastAsia" w:hAnsi="Arial" w:cs="Arial"/>
          <w:color w:val="000000" w:themeColor="text1"/>
          <w:szCs w:val="22"/>
        </w:rPr>
        <w:t>selfie</w:t>
      </w:r>
      <w:proofErr w:type="spellEnd"/>
      <w:r w:rsidRPr="00D51574">
        <w:rPr>
          <w:rFonts w:ascii="Arial" w:eastAsiaTheme="minorEastAsia" w:hAnsi="Arial" w:cs="Arial"/>
          <w:color w:val="000000" w:themeColor="text1"/>
          <w:szCs w:val="22"/>
        </w:rPr>
        <w:t>) (08.1.9.2).</w:t>
      </w:r>
    </w:p>
    <w:p w:rsidR="00D51574" w:rsidRPr="00D51574" w:rsidRDefault="00D51574" w:rsidP="00041247">
      <w:pPr>
        <w:keepLines/>
        <w:numPr>
          <w:ilvl w:val="2"/>
          <w:numId w:val="26"/>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Tarjetas de memoria no específicas para cámaras fotográficas (08.1.5.0).</w:t>
      </w:r>
    </w:p>
    <w:p w:rsidR="00D51574" w:rsidRPr="00D51574" w:rsidRDefault="00D51574" w:rsidP="00041247">
      <w:pPr>
        <w:keepLines/>
        <w:numPr>
          <w:ilvl w:val="2"/>
          <w:numId w:val="26"/>
        </w:numPr>
        <w:ind w:left="2129"/>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(09.4.1.0).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09.1.1.3</w:t>
      </w:r>
      <w:r w:rsidRPr="00D51574">
        <w:rPr>
          <w:rFonts w:ascii="Arial" w:hAnsi="Arial" w:cs="Arial"/>
          <w:i/>
          <w:color w:val="000000" w:themeColor="text1"/>
          <w:spacing w:val="-2"/>
          <w:szCs w:val="22"/>
          <w:lang w:val="es-ES_tradnl"/>
        </w:rPr>
        <w:tab/>
        <w:t>INSTRUMENTOS ÓPTICOS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Microscopios, telescopios, binoculares, prismáticos, lupas, brújulas… y sus accesorios.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345"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  </w:t>
      </w: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 xml:space="preserve"> la reparación y alquiler (09.4.1.0).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09.1.2</w:t>
      </w:r>
      <w:r w:rsidRPr="00D51574">
        <w:rPr>
          <w:rFonts w:ascii="Arial" w:hAnsi="Arial" w:cs="Arial"/>
          <w:b/>
          <w:color w:val="000000" w:themeColor="text1"/>
          <w:spacing w:val="-2"/>
          <w:szCs w:val="22"/>
          <w:lang w:val="es-ES_tradnl"/>
        </w:rPr>
        <w:tab/>
        <w:t>GRANDES EQUIPOS PARA EL OCIO.</w:t>
      </w:r>
    </w:p>
    <w:p w:rsidR="00D51574" w:rsidRPr="00D51574" w:rsidRDefault="00D51574" w:rsidP="00D51574">
      <w:pPr>
        <w:rPr>
          <w:rFonts w:asciiTheme="minorHAnsi" w:eastAsiaTheme="minorEastAsia" w:hAnsiTheme="minorHAnsi" w:cstheme="minorBidi"/>
          <w:color w:val="000000" w:themeColor="text1"/>
          <w:szCs w:val="22"/>
        </w:rPr>
      </w:pPr>
      <w:r w:rsidRPr="00D51574">
        <w:rPr>
          <w:rFonts w:asciiTheme="minorHAnsi" w:eastAsiaTheme="minorEastAsia" w:hAnsiTheme="minorHAnsi" w:cstheme="minorBidi"/>
          <w:color w:val="000000" w:themeColor="text1"/>
          <w:szCs w:val="22"/>
        </w:rPr>
        <w:tab/>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09.1.2.0</w:t>
      </w:r>
      <w:r w:rsidRPr="00D51574">
        <w:rPr>
          <w:rFonts w:ascii="Arial" w:hAnsi="Arial" w:cs="Arial"/>
          <w:i/>
          <w:color w:val="000000" w:themeColor="text1"/>
          <w:spacing w:val="-2"/>
          <w:szCs w:val="22"/>
          <w:lang w:val="es-ES_tradnl"/>
        </w:rPr>
        <w:tab/>
        <w:t>GRANDES EQUIPOS PARA EL OCIO.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Piscinas no permanentes, ni hinchables.</w:t>
      </w:r>
    </w:p>
    <w:p w:rsidR="00D51574" w:rsidRPr="00D51574" w:rsidRDefault="00D51574" w:rsidP="00D51574">
      <w:pPr>
        <w:keepLines/>
        <w:ind w:left="2129" w:hanging="360"/>
        <w:jc w:val="both"/>
        <w:rPr>
          <w:rFonts w:ascii="Arial" w:eastAsiaTheme="minorEastAsia" w:hAnsi="Arial" w:cs="Arial"/>
          <w:szCs w:val="22"/>
          <w:lang w:val="es-ES_tradnl"/>
        </w:rPr>
      </w:pPr>
      <w:proofErr w:type="spellStart"/>
      <w:r w:rsidRPr="00D51574">
        <w:rPr>
          <w:rFonts w:ascii="Arial" w:eastAsiaTheme="minorEastAsia" w:hAnsi="Arial" w:cs="Arial"/>
          <w:szCs w:val="22"/>
          <w:lang w:val="es-ES_tradnl"/>
        </w:rPr>
        <w:t>Autocaravanas</w:t>
      </w:r>
      <w:proofErr w:type="spellEnd"/>
      <w:r w:rsidRPr="00D51574">
        <w:rPr>
          <w:rFonts w:ascii="Arial" w:eastAsiaTheme="minorEastAsia" w:hAnsi="Arial" w:cs="Arial"/>
          <w:szCs w:val="22"/>
          <w:lang w:val="es-ES_tradnl"/>
        </w:rPr>
        <w:t>, caravanas y remolques.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Aeroplanos, aviones ultraligeros, planeadores, alas delta, globos de aire caliente, dirigibles, helicópteros y aviones sin motor.</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Embarcaciones, balandro, esquife, motores fuera borda, veleros, velas, aparejos, barcas no hinchables, barcaza, motos de agua, lanchas, etc.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Equipamiento para barcos, </w:t>
      </w:r>
      <w:proofErr w:type="spellStart"/>
      <w:r w:rsidRPr="00D51574">
        <w:rPr>
          <w:rFonts w:ascii="Arial" w:eastAsiaTheme="minorEastAsia" w:hAnsi="Arial" w:cs="Arial"/>
          <w:szCs w:val="22"/>
          <w:lang w:val="es-ES_tradnl"/>
        </w:rPr>
        <w:t>autocaravanas</w:t>
      </w:r>
      <w:proofErr w:type="spellEnd"/>
      <w:r w:rsidRPr="00D51574">
        <w:rPr>
          <w:rFonts w:ascii="Arial" w:eastAsiaTheme="minorEastAsia" w:hAnsi="Arial" w:cs="Arial"/>
          <w:szCs w:val="22"/>
          <w:lang w:val="es-ES_tradnl"/>
        </w:rPr>
        <w:t>, caravanas, aviones.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Instrumentos de navegación para barcos y aviones.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Caballos y ponis, o vehículos tirados por caballos, con fines recreativos, y equipos relacionados (arneses, riendas, frenos, monturas…).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Canoas, kayaks, tablas de windsurf o surf, motos de nieve, equipos de buceo o submarinismo.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Coches de golf, </w:t>
      </w:r>
      <w:proofErr w:type="spellStart"/>
      <w:r w:rsidRPr="00D51574">
        <w:rPr>
          <w:rFonts w:ascii="Arial" w:eastAsiaTheme="minorEastAsia" w:hAnsi="Arial" w:cs="Arial"/>
          <w:szCs w:val="22"/>
        </w:rPr>
        <w:t>quads</w:t>
      </w:r>
      <w:proofErr w:type="spellEnd"/>
      <w:r w:rsidRPr="00D51574">
        <w:rPr>
          <w:rFonts w:ascii="Arial" w:eastAsiaTheme="minorEastAsia" w:hAnsi="Arial" w:cs="Arial"/>
          <w:szCs w:val="22"/>
        </w:rPr>
        <w:t>.</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Carritos de golf.</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Monopatines y patinetes eléctricos, </w:t>
      </w:r>
      <w:proofErr w:type="spellStart"/>
      <w:r w:rsidRPr="00D51574">
        <w:rPr>
          <w:rFonts w:ascii="Arial" w:eastAsiaTheme="minorEastAsia" w:hAnsi="Arial" w:cs="Arial"/>
          <w:szCs w:val="22"/>
          <w:lang w:val="es-ES_tradnl"/>
        </w:rPr>
        <w:t>segway</w:t>
      </w:r>
      <w:proofErr w:type="spellEnd"/>
      <w:r w:rsidRPr="00D51574">
        <w:rPr>
          <w:rFonts w:ascii="Arial" w:eastAsiaTheme="minorEastAsia" w:hAnsi="Arial" w:cs="Arial"/>
          <w:szCs w:val="22"/>
          <w:lang w:val="es-ES_tradnl"/>
        </w:rPr>
        <w:t xml:space="preserve"> y bicicletas de cuatro ruedas. </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Mesas de billar y de ping-pong, máquinas pin-</w:t>
      </w:r>
      <w:proofErr w:type="spellStart"/>
      <w:r w:rsidRPr="00D51574">
        <w:rPr>
          <w:rFonts w:ascii="Arial" w:eastAsiaTheme="minorEastAsia" w:hAnsi="Arial" w:cs="Arial"/>
          <w:szCs w:val="22"/>
        </w:rPr>
        <w:t>ball</w:t>
      </w:r>
      <w:proofErr w:type="spellEnd"/>
      <w:r w:rsidRPr="00D51574">
        <w:rPr>
          <w:rFonts w:ascii="Arial" w:eastAsiaTheme="minorEastAsia" w:hAnsi="Arial" w:cs="Arial"/>
          <w:szCs w:val="22"/>
        </w:rPr>
        <w:t xml:space="preserve"> y máquinas recreativas (no tragaperras).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Otros grandes equipos para el ocio no contemplados anteriormente.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tabs>
          <w:tab w:val="left" w:pos="1757"/>
        </w:tabs>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u w:val="single"/>
        </w:rPr>
        <w:t>Incluye</w:t>
      </w:r>
      <w:r w:rsidRPr="00D51574">
        <w:rPr>
          <w:rFonts w:asciiTheme="minorHAnsi" w:eastAsiaTheme="minorEastAsia" w:hAnsiTheme="minorHAnsi" w:cs="Arial"/>
          <w:color w:val="000000" w:themeColor="text1"/>
          <w:szCs w:val="22"/>
        </w:rPr>
        <w:t xml:space="preserve"> tanto nuevos como de segunda mano.</w:t>
      </w:r>
    </w:p>
    <w:p w:rsidR="00D51574" w:rsidRPr="00D51574" w:rsidRDefault="00D51574" w:rsidP="00D51574">
      <w:pPr>
        <w:keepNext/>
        <w:keepLines/>
        <w:tabs>
          <w:tab w:val="left" w:pos="1757"/>
        </w:tabs>
        <w:ind w:left="2127"/>
        <w:jc w:val="both"/>
        <w:rPr>
          <w:rFonts w:asciiTheme="minorHAnsi" w:eastAsiaTheme="minorEastAsia" w:hAnsiTheme="minorHAnsi"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r w:rsidRPr="00D51574">
        <w:rPr>
          <w:rFonts w:asciiTheme="minorHAnsi" w:eastAsiaTheme="minorEastAsia" w:hAnsiTheme="minorHAnsi"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Botes, balsas y piscinas inflables para niños y otros equipos para playa (09.2.2.2).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los vehículos de recreo incluidos en este código (12.1.4.1).</w:t>
      </w:r>
    </w:p>
    <w:p w:rsidR="00D51574" w:rsidRPr="00D51574" w:rsidRDefault="00D51574" w:rsidP="00D51574">
      <w:pPr>
        <w:keepLines/>
        <w:ind w:left="176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09.2</w:t>
      </w:r>
      <w:r w:rsidRPr="00D51574">
        <w:rPr>
          <w:rFonts w:ascii="Arial" w:hAnsi="Arial" w:cs="Arial"/>
          <w:b/>
          <w:color w:val="000000" w:themeColor="text1"/>
          <w:spacing w:val="-2"/>
          <w:szCs w:val="22"/>
          <w:lang w:val="es-ES_tradnl"/>
        </w:rPr>
        <w:tab/>
        <w:t>OTROS BIENES PARA EL OCIO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09.2.1</w:t>
      </w:r>
      <w:r w:rsidRPr="00D51574">
        <w:rPr>
          <w:rFonts w:ascii="Arial" w:hAnsi="Arial" w:cs="Arial"/>
          <w:b/>
          <w:color w:val="000000" w:themeColor="text1"/>
          <w:spacing w:val="-2"/>
          <w:szCs w:val="22"/>
          <w:lang w:val="es-ES_tradnl"/>
        </w:rPr>
        <w:tab/>
        <w:t>JUEGOS, JUGUETES Y PASATIEMPOS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Juegos de cartas, juegos de mesa, juegos de ajedrez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Aplicaciones de juegos.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Mandos para videojuegos, joysticks, volantes de carreras y otros accesorios para videojuegos.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Juegos electrónicos.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Juguetes de todo tipo, incluyendo muñecas, peluches, coches y trenes de juguete, juegos de construcción, rompecabezas, plastilina, juegos electrónicos, máscaras, monopatines.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Disfraces y artículos de broma.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Guirnaldas y decoraciones para árboles de Navidad,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Fuegos artificiales y cohetes.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Filatelia y otros artículos para colecciones (monedas, medallas, minerales, especímenes zoológicos y botánicos, etc.) y otras herramientas y artículos para hobbies.</w:t>
      </w:r>
    </w:p>
    <w:p w:rsidR="00D51574" w:rsidRPr="00D51574" w:rsidRDefault="00D51574" w:rsidP="00D51574">
      <w:pPr>
        <w:keepLines/>
        <w:ind w:left="2129" w:hanging="360"/>
        <w:jc w:val="both"/>
        <w:rPr>
          <w:rFonts w:ascii="Arial" w:eastAsiaTheme="minorEastAsia" w:hAnsi="Arial" w:cs="Arial"/>
          <w:b/>
          <w:bCs/>
          <w:color w:val="000000" w:themeColor="text1"/>
          <w:szCs w:val="22"/>
          <w:lang w:val="es-ES_tradnl"/>
        </w:rPr>
      </w:pPr>
      <w:r w:rsidRPr="00D51574">
        <w:rPr>
          <w:rFonts w:ascii="Arial" w:eastAsiaTheme="minorEastAsia" w:hAnsi="Arial" w:cs="Arial"/>
          <w:color w:val="000000" w:themeColor="text1"/>
          <w:szCs w:val="22"/>
          <w:lang w:val="es-ES_tradnl"/>
        </w:rPr>
        <w:t>Consolas y videoconsolas; software de videojuegos, juegos de vídeo en CD-ROM…</w:t>
      </w:r>
    </w:p>
    <w:p w:rsidR="00D51574" w:rsidRPr="00D51574" w:rsidRDefault="00D51574" w:rsidP="00D51574">
      <w:pPr>
        <w:keepLines/>
        <w:ind w:left="2345" w:hanging="360"/>
        <w:jc w:val="both"/>
        <w:rPr>
          <w:rFonts w:ascii="Arial" w:eastAsiaTheme="minorEastAsia" w:hAnsi="Arial" w:cs="Arial"/>
          <w:b/>
          <w:bCs/>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Objetos de colección que se consideran obras de arte o antigüedades (05.1.1.1 o inversión).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Suscripción y alquiler de videojuegos (09.4.3.1).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Juguetes eróticos (13.1.2.1).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Álbumes de </w:t>
      </w:r>
      <w:proofErr w:type="spellStart"/>
      <w:r w:rsidRPr="00D51574">
        <w:rPr>
          <w:rFonts w:ascii="Arial" w:eastAsiaTheme="minorEastAsia" w:hAnsi="Arial" w:cs="Arial"/>
          <w:color w:val="000000" w:themeColor="text1"/>
          <w:szCs w:val="22"/>
        </w:rPr>
        <w:t>scrapbooking</w:t>
      </w:r>
      <w:proofErr w:type="spellEnd"/>
      <w:r w:rsidRPr="00D51574">
        <w:rPr>
          <w:rFonts w:ascii="Arial" w:eastAsiaTheme="minorEastAsia" w:hAnsi="Arial" w:cs="Arial"/>
          <w:color w:val="000000" w:themeColor="text1"/>
          <w:szCs w:val="22"/>
        </w:rPr>
        <w:t xml:space="preserve"> o de recortes infantiles (09.7.1.9).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09.2.1.1</w:t>
      </w:r>
      <w:r w:rsidRPr="00D51574">
        <w:rPr>
          <w:rFonts w:ascii="Arial" w:hAnsi="Arial" w:cs="Arial"/>
          <w:i/>
          <w:color w:val="000000" w:themeColor="text1"/>
          <w:spacing w:val="-2"/>
          <w:szCs w:val="22"/>
          <w:lang w:val="es-ES_tradnl"/>
        </w:rPr>
        <w:tab/>
        <w:t xml:space="preserve">VIDEOJUEGOS Y CONSOLAS </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b/>
          <w:szCs w:val="22"/>
          <w:lang w:val="es-ES_tradnl"/>
        </w:rPr>
      </w:pPr>
      <w:r w:rsidRPr="00D51574">
        <w:rPr>
          <w:rFonts w:ascii="Arial" w:eastAsiaTheme="minorEastAsia" w:hAnsi="Arial" w:cs="Arial"/>
          <w:szCs w:val="22"/>
          <w:lang w:val="es-ES_tradnl"/>
        </w:rPr>
        <w:t>Consolas y videoconsolas; software de videojuegos, juegos de vídeo en CD-ROM…</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Aplicaciones de juegos.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Mandos para videojuegos, joysticks, volantes de carreras y otros accesorios para videojuegos.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Juegos electrónicos.</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Gafas de realidad virtual o cascos de realidad aumentada.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Se incluyen los accesorios.</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Juegos de aplicaciones para móvil o Tablet (de </w:t>
      </w:r>
      <w:proofErr w:type="spellStart"/>
      <w:r w:rsidRPr="00D51574">
        <w:rPr>
          <w:rFonts w:ascii="Arial" w:eastAsiaTheme="minorEastAsia" w:hAnsi="Arial" w:cs="Arial"/>
          <w:szCs w:val="22"/>
        </w:rPr>
        <w:t>AppStore</w:t>
      </w:r>
      <w:proofErr w:type="spellEnd"/>
      <w:r w:rsidRPr="00D51574">
        <w:rPr>
          <w:rFonts w:ascii="Arial" w:eastAsiaTheme="minorEastAsia" w:hAnsi="Arial" w:cs="Arial"/>
          <w:szCs w:val="22"/>
        </w:rPr>
        <w:t>, Play Store, etc.).</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Accesorio PC </w:t>
      </w:r>
      <w:proofErr w:type="spellStart"/>
      <w:r w:rsidRPr="00D51574">
        <w:rPr>
          <w:rFonts w:ascii="Arial" w:eastAsiaTheme="minorEastAsia" w:hAnsi="Arial" w:cs="Arial"/>
          <w:szCs w:val="22"/>
        </w:rPr>
        <w:t>Gaming</w:t>
      </w:r>
      <w:proofErr w:type="spellEnd"/>
      <w:r w:rsidRPr="00D51574">
        <w:rPr>
          <w:rFonts w:ascii="Arial" w:eastAsiaTheme="minorEastAsia" w:hAnsi="Arial" w:cs="Arial"/>
          <w:szCs w:val="22"/>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Lines/>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Suscripción y alquiler de videojuegos (09.4.3.1).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09.2.1.2</w:t>
      </w:r>
      <w:r w:rsidRPr="00D51574">
        <w:rPr>
          <w:rFonts w:ascii="Arial" w:hAnsi="Arial" w:cs="Arial"/>
          <w:i/>
          <w:color w:val="000000" w:themeColor="text1"/>
          <w:spacing w:val="-2"/>
          <w:szCs w:val="22"/>
          <w:lang w:val="es-ES_tradnl"/>
        </w:rPr>
        <w:tab/>
        <w:t xml:space="preserve">OTROS JUEGOS, JUGUETES Y PASATIEMPOS </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Juegos de cartas, naipes y juegos de mesa; juegos de ajedrez, bingo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Cromos y álbumes para coleccionar (liga de fútbol...). Álbumes de sellos, monedas.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para colecciones (filatelia, monedas, medallas, minerales, especímenes zoológicos y botánicos, etc.) y otras herramientas y artículos para hobbies.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Cuadros punto de cruz.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Juguetes de todo tipo, incluyendo muñecas, muñecos de peluche, coches y trenes de juguete, plastilina, juegos de construcción, puzles.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Bicicletas, triciclos, monopatines y patinetes de juguete.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Pelotas.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Cubos, palas y otros artículos para jugar en la arena.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Máscaras, disfraces, bufandas y banderas de equipos deportivos.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de broma.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Pequeños instrumentos musicales de juguete.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Aparatos de radiocontrol de maquetas (aviones, barcos, coches…).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Juguetes eróticos (13.1.2.1).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Álbumes de </w:t>
      </w:r>
      <w:proofErr w:type="spellStart"/>
      <w:r w:rsidRPr="00D51574">
        <w:rPr>
          <w:rFonts w:ascii="Arial" w:eastAsiaTheme="minorEastAsia" w:hAnsi="Arial" w:cs="Arial"/>
          <w:color w:val="000000" w:themeColor="text1"/>
          <w:szCs w:val="22"/>
        </w:rPr>
        <w:t>scrapbooking</w:t>
      </w:r>
      <w:proofErr w:type="spellEnd"/>
      <w:r w:rsidRPr="00D51574">
        <w:rPr>
          <w:rFonts w:ascii="Arial" w:eastAsiaTheme="minorEastAsia" w:hAnsi="Arial" w:cs="Arial"/>
          <w:color w:val="000000" w:themeColor="text1"/>
          <w:szCs w:val="22"/>
        </w:rPr>
        <w:t xml:space="preserve"> o de recortes infantiles (09.7.1.9).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Patinetes o monopatines eléctricos (09.1.2.0).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09.2.1.3</w:t>
      </w:r>
      <w:r w:rsidRPr="00D51574">
        <w:rPr>
          <w:rFonts w:ascii="Arial" w:hAnsi="Arial" w:cs="Arial"/>
          <w:i/>
          <w:color w:val="000000" w:themeColor="text1"/>
          <w:spacing w:val="-2"/>
          <w:szCs w:val="22"/>
          <w:lang w:val="es-ES_tradnl"/>
        </w:rPr>
        <w:tab/>
        <w:t>ARTÍCULOS DE FIESTA</w:t>
      </w:r>
    </w:p>
    <w:p w:rsidR="00D51574" w:rsidRPr="00D51574" w:rsidRDefault="00D51574" w:rsidP="00D51574">
      <w:pPr>
        <w:keepNext/>
        <w:keepLines/>
        <w:jc w:val="both"/>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para fiestas, artículos de Navidad, Pascua, Halloween y similares.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Árboles de navidad tanto naturales como artificiales. Artículos de decoración y luces del árbol de Navidad.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Fuegos artificiales y cohetes.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Adornos y farolillos de papel. </w:t>
      </w:r>
    </w:p>
    <w:p w:rsidR="00D51574" w:rsidRPr="00D51574" w:rsidRDefault="00D51574" w:rsidP="00D51574">
      <w:pPr>
        <w:keepLines/>
        <w:tabs>
          <w:tab w:val="left" w:pos="1757"/>
        </w:tabs>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09.2.2</w:t>
      </w:r>
      <w:r w:rsidRPr="00D51574">
        <w:rPr>
          <w:rFonts w:ascii="Arial" w:hAnsi="Arial" w:cs="Arial"/>
          <w:b/>
          <w:color w:val="000000" w:themeColor="text1"/>
          <w:spacing w:val="-2"/>
          <w:szCs w:val="22"/>
          <w:lang w:val="es-ES_tradnl"/>
        </w:rPr>
        <w:tab/>
        <w:t>EQUIPOS PARA EL DEPORTE, ACAMPADA Y OCIO AL AIRE LIBRE</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09.2.2.1</w:t>
      </w:r>
      <w:r w:rsidRPr="00D51574">
        <w:rPr>
          <w:rFonts w:ascii="Arial" w:hAnsi="Arial" w:cs="Arial"/>
          <w:i/>
          <w:color w:val="000000" w:themeColor="text1"/>
          <w:spacing w:val="-2"/>
          <w:szCs w:val="22"/>
          <w:lang w:val="es-ES_tradnl"/>
        </w:rPr>
        <w:tab/>
        <w:t xml:space="preserve">EQUIPOS Y ACCESORIOS PARA EL DEPORTE.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Equipo para el deporte, la gimnasia y la educación física tales como pelotas de tenis, de ping-pong, volantes de bádminton, balones, raquetas, palos, palos de golf; patines de cualquier tipo, pesas, discos, jabalinas, sables, extensores y otros equipos de musculación (barras, mancuernas, bloqueador de disco...).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deportiva utilizada exclusivamente para actividades deportivas (trajes de esquí, golf, equitación...), ropa y trajes de triatlón.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Zapato para deporte como zapatos de bolera, botas de fútbol o baloncesto, zapatos de golf, zapatillas con clavos, botas de esquí, zapatos con patines incluidos.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Tablas de esquí y snowboard y accesorios como funda de tabla de surf,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Cintas de correr, bicicletas estáticas, elípticas, banco de abdominales,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Protectores para la cabeza o para otras partes como los usados en hockey, béisbol, cricket, fútbol americano, boxeo, ciclismo,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Otros elementos protectores, como chalecos salvavidas, guantes de boxeo, gafas submarinas, cinturones, protege tibias, espinilleras, rodilleras, coderas, hombreras, gafas protectoras, almohadillas de criquet,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Armas de fuego y munición para caza y deporte, cañas y equipo de pesca. Ropa de camuflaje específica para practicar la caza.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Gorro de piscina. Accesorios para natación como corcho, guantes, aletas,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Paracaídas y otros equipos de paracaidismo.</w:t>
      </w:r>
    </w:p>
    <w:p w:rsidR="00D51574" w:rsidRPr="00D51574" w:rsidRDefault="00D51574" w:rsidP="00D51574">
      <w:pPr>
        <w:keepLines/>
        <w:ind w:left="2098"/>
        <w:jc w:val="both"/>
        <w:rPr>
          <w:rFonts w:ascii="Arial" w:eastAsiaTheme="minorEastAsia" w:hAnsi="Arial" w:cs="Arial"/>
          <w:szCs w:val="22"/>
          <w:lang w:val="es-ES_tradnl"/>
        </w:rPr>
      </w:pPr>
    </w:p>
    <w:p w:rsidR="00D51574" w:rsidRPr="00D51574" w:rsidRDefault="00D51574" w:rsidP="00D51574">
      <w:pPr>
        <w:keepLines/>
        <w:ind w:left="2098"/>
        <w:jc w:val="both"/>
        <w:rPr>
          <w:rFonts w:ascii="Arial" w:eastAsiaTheme="minorEastAsia" w:hAnsi="Arial" w:cs="Arial"/>
          <w:szCs w:val="22"/>
          <w:lang w:val="es-ES_tradnl"/>
        </w:rPr>
      </w:pPr>
      <w:r w:rsidRPr="00D51574">
        <w:rPr>
          <w:rFonts w:ascii="Arial" w:eastAsiaTheme="minorEastAsia" w:hAnsi="Arial" w:cs="Arial"/>
          <w:szCs w:val="22"/>
          <w:lang w:val="es-ES_tradnl"/>
        </w:rPr>
        <w:tab/>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keepLine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Cascos protectores para motociclistas y ciclistas (07.2.1.3).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limpieza de equipos para el deporte (09.4.4.0).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Ropa y calzado deportivo que puede usarse habitualmente (chándal, zapatillas de correr, etc.) (</w:t>
      </w:r>
      <w:proofErr w:type="gramStart"/>
      <w:r w:rsidRPr="00D51574">
        <w:rPr>
          <w:rFonts w:ascii="Arial" w:eastAsiaTheme="minorEastAsia" w:hAnsi="Arial" w:cs="Arial"/>
          <w:color w:val="000000" w:themeColor="text1"/>
          <w:szCs w:val="22"/>
          <w:lang w:val="es-ES_tradnl"/>
        </w:rPr>
        <w:t>grupo</w:t>
      </w:r>
      <w:proofErr w:type="gramEnd"/>
      <w:r w:rsidRPr="00D51574">
        <w:rPr>
          <w:rFonts w:ascii="Arial" w:eastAsiaTheme="minorEastAsia" w:hAnsi="Arial" w:cs="Arial"/>
          <w:color w:val="000000" w:themeColor="text1"/>
          <w:szCs w:val="22"/>
          <w:lang w:val="es-ES_tradnl"/>
        </w:rPr>
        <w:t xml:space="preserve"> 03).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09.2.2.2</w:t>
      </w:r>
      <w:r w:rsidRPr="00D51574">
        <w:rPr>
          <w:rFonts w:ascii="Arial" w:hAnsi="Arial" w:cs="Arial"/>
          <w:i/>
          <w:color w:val="000000" w:themeColor="text1"/>
          <w:spacing w:val="-2"/>
          <w:szCs w:val="22"/>
          <w:lang w:val="es-ES_tradnl"/>
        </w:rPr>
        <w:tab/>
        <w:t xml:space="preserve">EQUIPO PARA ACAMPADA Y OCIO AL AIRE LIBRE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Equipos de acampada, como tiendas de campaña y accesorios, sacos de dormir, mochilas, colchones de aire y bombas de inflar, hornillos de acampada y barbacoas y otros accesorios relacionados con la acampada.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Botes, balsas y piscinas inflables para niños y otros equipos para la playa.</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 xml:space="preserve">Equipo para la playa y para los juegos al aire libre como bolos, cricket, </w:t>
      </w:r>
      <w:proofErr w:type="spellStart"/>
      <w:r w:rsidRPr="00D51574">
        <w:rPr>
          <w:rFonts w:ascii="Arial" w:eastAsiaTheme="minorEastAsia" w:hAnsi="Arial" w:cs="Arial"/>
          <w:szCs w:val="22"/>
        </w:rPr>
        <w:t>frisbee</w:t>
      </w:r>
      <w:proofErr w:type="spellEnd"/>
      <w:r w:rsidRPr="00D51574">
        <w:rPr>
          <w:rFonts w:ascii="Arial" w:eastAsiaTheme="minorEastAsia" w:hAnsi="Arial" w:cs="Arial"/>
          <w:szCs w:val="22"/>
        </w:rPr>
        <w:t>,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Cama elástica.</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WC portátil.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Cartucho gas butano; camping gas en bombona.</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w:t>
      </w:r>
    </w:p>
    <w:p w:rsidR="00D51574" w:rsidRPr="00D51574" w:rsidRDefault="00D51574" w:rsidP="00D51574">
      <w:pPr>
        <w:keepNext/>
        <w:ind w:left="2127"/>
        <w:jc w:val="both"/>
        <w:rPr>
          <w:rFonts w:ascii="Arial" w:eastAsiaTheme="minorEastAsia" w:hAnsi="Arial" w:cs="Arial"/>
          <w:i/>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Reparación y limpieza de equipo para acampar y ocio al aire libre (09.4.4.0).</w:t>
      </w:r>
    </w:p>
    <w:p w:rsidR="00D51574" w:rsidRPr="00D51574" w:rsidRDefault="00D51574" w:rsidP="00D51574">
      <w:pPr>
        <w:keepLines/>
        <w:ind w:left="2129" w:hanging="360"/>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Muebles de jardín y camping (05.1.1.2).</w:t>
      </w:r>
    </w:p>
    <w:p w:rsidR="00D51574" w:rsidRPr="00D51574" w:rsidRDefault="00D51574" w:rsidP="00D51574">
      <w:pPr>
        <w:keepLines/>
        <w:ind w:left="2345"/>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Arial" w:eastAsiaTheme="minorEastAsia" w:hAnsi="Arial" w:cs="Arial"/>
          <w:i/>
          <w:color w:val="000000" w:themeColor="text1"/>
          <w:szCs w:val="22"/>
          <w:lang w:val="es-ES_tradnl"/>
        </w:rPr>
      </w:pPr>
      <w:r w:rsidRPr="00D51574">
        <w:rPr>
          <w:rFonts w:asciiTheme="minorHAnsi" w:eastAsiaTheme="minorEastAsia" w:hAnsiTheme="minorHAnsi" w:cstheme="minorBidi"/>
          <w:i/>
          <w:color w:val="000000" w:themeColor="text1"/>
          <w:szCs w:val="22"/>
        </w:rPr>
        <w:br w:type="page"/>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09.3</w:t>
      </w:r>
      <w:r w:rsidRPr="00D51574">
        <w:rPr>
          <w:rFonts w:ascii="Arial" w:hAnsi="Arial" w:cs="Arial"/>
          <w:b/>
          <w:color w:val="000000" w:themeColor="text1"/>
          <w:spacing w:val="-2"/>
          <w:szCs w:val="22"/>
          <w:lang w:val="es-ES_tradnl"/>
        </w:rPr>
        <w:tab/>
        <w:t>PRODUCTOS DE JARDINERÍA Y MASCOTAS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09.3.1</w:t>
      </w:r>
      <w:r w:rsidRPr="00D51574">
        <w:rPr>
          <w:rFonts w:ascii="Arial" w:hAnsi="Arial" w:cs="Arial"/>
          <w:b/>
          <w:color w:val="000000" w:themeColor="text1"/>
          <w:spacing w:val="-2"/>
          <w:szCs w:val="22"/>
          <w:lang w:val="es-ES_tradnl"/>
        </w:rPr>
        <w:tab/>
        <w:t>PRODUCTOS DE JARDINERÍA, PLANTAS Y FLORES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09.3.1.1</w:t>
      </w:r>
      <w:r w:rsidRPr="00D51574">
        <w:rPr>
          <w:rFonts w:ascii="Arial" w:hAnsi="Arial" w:cs="Arial"/>
          <w:i/>
          <w:color w:val="000000" w:themeColor="text1"/>
          <w:spacing w:val="-2"/>
          <w:szCs w:val="22"/>
          <w:lang w:val="es-ES_tradnl"/>
        </w:rPr>
        <w:tab/>
        <w:t>PRODUCTOS DE JARDINERÍA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Fertilizantes, estiércol, tierra, abonos, compost, turba de jardín, etc.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Macetas, tiestos, maceteros y porta macetas.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Césped artificial, corteza de árbol.</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Artículos para el riego por goteo, tubos, aspersores, etc.</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Productos fitosanitarios, como los insecticidas y plaguicidas para plantas de terraza y jardín.</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Decoración y adornos para terrazas y jardines. </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Guantes de jardinería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Insecticidas, pesticidas y fungicidas de uso doméstico (05.6.1.9).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jardinería (si se trata de gastos comunitarios 04.4.4 o si se trata de servicio doméstico 05.6.2).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Equipo de jardinería (05.5.1).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Herramientas de jardinería (05.5.2).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09.3.1.2</w:t>
      </w:r>
      <w:r w:rsidRPr="00D51574">
        <w:rPr>
          <w:rFonts w:ascii="Arial" w:hAnsi="Arial" w:cs="Arial"/>
          <w:i/>
          <w:color w:val="000000" w:themeColor="text1"/>
          <w:spacing w:val="-2"/>
          <w:szCs w:val="22"/>
          <w:lang w:val="es-ES_tradnl"/>
        </w:rPr>
        <w:tab/>
        <w:t xml:space="preserve">PLANTAS Y FLORES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Plantas, árboles, flores, arbustos… de exterior e interior, naturales o artificiales, palmas de Semana Santa, muérdago, musgo.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Maceta con plantas.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Césped natural.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Semillas de plantas, flores, tubérculos y bulbos.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flores, naturales o artificiales.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Corona funeraria de flores naturales o artificiales.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Gastos de envío de flores y plantas si no se puede desglosar. </w:t>
      </w:r>
    </w:p>
    <w:p w:rsidR="00D51574" w:rsidRPr="00D51574" w:rsidRDefault="00D51574" w:rsidP="00D51574">
      <w:pPr>
        <w:keepLines/>
        <w:ind w:left="1741"/>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 envío de flores y plantas si se indican por separado en la factura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Tierra, estiércol, turba y fertilizantes (09.3.1.1).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Árboles de navidad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jardinería (si se trata de gastos comunitarios 04.4.4 o si se trata de servicio doméstico 05.6.2).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Theme="minorHAnsi" w:eastAsiaTheme="minorEastAsia" w:hAnsiTheme="minorHAnsi" w:cstheme="minorBidi"/>
          <w:color w:val="000000" w:themeColor="text1"/>
          <w:szCs w:val="22"/>
        </w:rPr>
      </w:pPr>
      <w:r w:rsidRPr="00D51574">
        <w:rPr>
          <w:rFonts w:asciiTheme="minorHAnsi" w:eastAsiaTheme="minorEastAsia" w:hAnsiTheme="minorHAnsi" w:cstheme="minorBidi"/>
          <w:color w:val="000000" w:themeColor="text1"/>
          <w:szCs w:val="22"/>
        </w:rPr>
        <w:br w:type="page"/>
      </w:r>
    </w:p>
    <w:p w:rsidR="00D51574" w:rsidRPr="00D51574" w:rsidRDefault="00D51574" w:rsidP="00D51574">
      <w:pPr>
        <w:keepNext/>
        <w:keepLines/>
        <w:spacing w:after="120"/>
        <w:ind w:left="2126" w:hanging="2126"/>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09.3.2</w:t>
      </w:r>
      <w:r w:rsidRPr="00D51574">
        <w:rPr>
          <w:rFonts w:ascii="Arial" w:hAnsi="Arial" w:cs="Arial"/>
          <w:b/>
          <w:color w:val="000000" w:themeColor="text1"/>
          <w:spacing w:val="-2"/>
          <w:szCs w:val="22"/>
          <w:lang w:val="es-ES_tradnl"/>
        </w:rPr>
        <w:tab/>
        <w:t>MASCOTAS Y ARTÍCULOS RELACIONADOS</w:t>
      </w: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09.3.2.1</w:t>
      </w:r>
      <w:r w:rsidRPr="00D51574">
        <w:rPr>
          <w:rFonts w:ascii="Arial" w:hAnsi="Arial" w:cs="Arial"/>
          <w:i/>
          <w:color w:val="000000" w:themeColor="text1"/>
          <w:spacing w:val="-2"/>
          <w:szCs w:val="22"/>
          <w:lang w:val="es-ES_tradnl"/>
        </w:rPr>
        <w:tab/>
        <w:t>COMPRA DE MASCOTAS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Caballos y ponis con fines recreativos (09.1.2.0).</w:t>
      </w: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09.3.2.2</w:t>
      </w:r>
      <w:r w:rsidRPr="00D51574">
        <w:rPr>
          <w:rFonts w:ascii="Arial" w:hAnsi="Arial" w:cs="Arial"/>
          <w:i/>
          <w:color w:val="000000" w:themeColor="text1"/>
          <w:spacing w:val="-2"/>
          <w:szCs w:val="22"/>
          <w:lang w:val="es-ES_tradnl"/>
        </w:rPr>
        <w:tab/>
        <w:t>ARTÍCULOS RELATIVOS A MASCOTAS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comida para mascotas.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veterinarios: de limpieza, de salud (fármacos y otras medicinas), cuidado y belleza para animales.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Collares, correas, bozales, huesos artificiales.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Trasportines, jaulas para pájaros, acuarios, peceras, arena para gatos, cajones para gatos y casetas de perros.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veterinarios (09.4.5.0).</w:t>
      </w:r>
    </w:p>
    <w:p w:rsidR="00D51574" w:rsidRPr="00D51574" w:rsidRDefault="00D51574" w:rsidP="00D51574">
      <w:pPr>
        <w:keepLines/>
        <w:ind w:left="1769"/>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w:t>
      </w:r>
      <w:r w:rsidRPr="00D51574">
        <w:rPr>
          <w:rFonts w:ascii="Arial" w:hAnsi="Arial" w:cs="Arial"/>
          <w:b/>
          <w:color w:val="000000" w:themeColor="text1"/>
          <w:spacing w:val="-2"/>
          <w:szCs w:val="22"/>
          <w:lang w:val="es-ES_tradnl"/>
        </w:rPr>
        <w:tab/>
        <w:t>SERVICIOS RECREATIVOS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09.4.1</w:t>
      </w:r>
      <w:r w:rsidRPr="00D51574">
        <w:rPr>
          <w:rFonts w:ascii="Arial" w:hAnsi="Arial" w:cs="Arial"/>
          <w:b/>
          <w:color w:val="000000" w:themeColor="text1"/>
          <w:spacing w:val="-2"/>
          <w:szCs w:val="22"/>
          <w:lang w:val="es-ES_tradnl"/>
        </w:rPr>
        <w:tab/>
        <w:t>ALQUILER Y REPARACIÓN DE EQUIPOS FOTOGRÁFICOS E INSTRUMENTAL ÓPTICO (EQUIPOS DEL 09.1.1)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09.4.1.0</w:t>
      </w:r>
      <w:r w:rsidRPr="00D51574">
        <w:rPr>
          <w:rFonts w:ascii="Arial" w:hAnsi="Arial" w:cs="Arial"/>
          <w:i/>
          <w:color w:val="000000" w:themeColor="text1"/>
          <w:spacing w:val="-2"/>
          <w:szCs w:val="22"/>
          <w:lang w:val="es-ES_tradnl"/>
        </w:rPr>
        <w:tab/>
        <w:t>ALQUILER Y REPARACIÓN DE EQUIPOS FOTOGRÁFICOS E INSTRUMENTAL ÓPTICO (EQUIPOS DEL 09.1.1)</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 (09.1.1).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09.4.2</w:t>
      </w:r>
      <w:r w:rsidRPr="00D51574">
        <w:rPr>
          <w:rFonts w:ascii="Arial" w:hAnsi="Arial" w:cs="Arial"/>
          <w:b/>
          <w:color w:val="000000" w:themeColor="text1"/>
          <w:spacing w:val="-2"/>
          <w:szCs w:val="22"/>
          <w:lang w:val="es-ES_tradnl"/>
        </w:rPr>
        <w:tab/>
        <w:t>ALQUILER, MANTENIMIENTO Y REPARACIÓN DE GRANDES EQUIPOS PARA EL OCIO (EQUIPOS DEL 09.1.2)</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09.4.2.1</w:t>
      </w:r>
      <w:r w:rsidRPr="00D51574">
        <w:rPr>
          <w:rFonts w:ascii="Arial" w:hAnsi="Arial" w:cs="Arial"/>
          <w:i/>
          <w:color w:val="000000" w:themeColor="text1"/>
          <w:spacing w:val="-2"/>
          <w:szCs w:val="22"/>
          <w:lang w:val="es-ES_tradnl"/>
        </w:rPr>
        <w:tab/>
        <w:t xml:space="preserve">ALQUILER, MANTENIMIENTO Y REPARACIÓN DE FURGONETAS, CÁMPERS Y CARAVANAS.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Next/>
        <w:keepLines/>
        <w:numPr>
          <w:ilvl w:val="2"/>
          <w:numId w:val="26"/>
        </w:numPr>
        <w:ind w:left="2129"/>
        <w:jc w:val="both"/>
        <w:outlineLvl w:val="0"/>
        <w:rPr>
          <w:rFonts w:ascii="Arial" w:hAnsi="Arial" w:cs="Arial"/>
          <w:color w:val="000000" w:themeColor="text1"/>
          <w:spacing w:val="-2"/>
          <w:szCs w:val="22"/>
        </w:rPr>
      </w:pPr>
      <w:r w:rsidRPr="00D51574">
        <w:rPr>
          <w:rFonts w:ascii="Arial" w:hAnsi="Arial" w:cs="Arial"/>
          <w:color w:val="000000" w:themeColor="text1"/>
          <w:spacing w:val="-2"/>
          <w:szCs w:val="22"/>
        </w:rPr>
        <w:t xml:space="preserve">Alquiler vacacional de furgonetas, </w:t>
      </w:r>
      <w:proofErr w:type="spellStart"/>
      <w:r w:rsidRPr="00D51574">
        <w:rPr>
          <w:rFonts w:ascii="Arial" w:hAnsi="Arial" w:cs="Arial"/>
          <w:color w:val="000000" w:themeColor="text1"/>
          <w:spacing w:val="-2"/>
          <w:szCs w:val="22"/>
        </w:rPr>
        <w:t>cámpers</w:t>
      </w:r>
      <w:proofErr w:type="spellEnd"/>
      <w:r w:rsidRPr="00D51574">
        <w:rPr>
          <w:rFonts w:ascii="Arial" w:hAnsi="Arial" w:cs="Arial"/>
          <w:color w:val="000000" w:themeColor="text1"/>
          <w:spacing w:val="-2"/>
          <w:szCs w:val="22"/>
        </w:rPr>
        <w:t xml:space="preserve"> y caravanas.</w:t>
      </w:r>
    </w:p>
    <w:p w:rsidR="00D51574" w:rsidRPr="00D51574" w:rsidRDefault="00D51574" w:rsidP="00041247">
      <w:pPr>
        <w:keepNext/>
        <w:keepLines/>
        <w:numPr>
          <w:ilvl w:val="2"/>
          <w:numId w:val="26"/>
        </w:numPr>
        <w:ind w:left="2129"/>
        <w:jc w:val="both"/>
        <w:outlineLvl w:val="0"/>
        <w:rPr>
          <w:rFonts w:ascii="Arial" w:hAnsi="Arial" w:cs="Arial"/>
          <w:color w:val="000000" w:themeColor="text1"/>
          <w:spacing w:val="-2"/>
          <w:szCs w:val="22"/>
        </w:rPr>
      </w:pPr>
      <w:r w:rsidRPr="00D51574">
        <w:rPr>
          <w:rFonts w:ascii="Arial" w:hAnsi="Arial" w:cs="Arial"/>
          <w:color w:val="000000" w:themeColor="text1"/>
          <w:spacing w:val="-2"/>
          <w:szCs w:val="22"/>
        </w:rPr>
        <w:t xml:space="preserve">Reparación en taller de furgonetas, </w:t>
      </w:r>
      <w:proofErr w:type="spellStart"/>
      <w:r w:rsidRPr="00D51574">
        <w:rPr>
          <w:rFonts w:ascii="Arial" w:hAnsi="Arial" w:cs="Arial"/>
          <w:color w:val="000000" w:themeColor="text1"/>
          <w:spacing w:val="-2"/>
          <w:szCs w:val="22"/>
        </w:rPr>
        <w:t>cámpers</w:t>
      </w:r>
      <w:proofErr w:type="spellEnd"/>
      <w:r w:rsidRPr="00D51574">
        <w:rPr>
          <w:rFonts w:ascii="Arial" w:hAnsi="Arial" w:cs="Arial"/>
          <w:color w:val="000000" w:themeColor="text1"/>
          <w:spacing w:val="-2"/>
          <w:szCs w:val="22"/>
        </w:rPr>
        <w:t xml:space="preserve"> y caravanas.</w:t>
      </w:r>
    </w:p>
    <w:p w:rsidR="00D51574" w:rsidRPr="00D51574" w:rsidRDefault="00D51574" w:rsidP="00041247">
      <w:pPr>
        <w:keepNext/>
        <w:keepLines/>
        <w:numPr>
          <w:ilvl w:val="2"/>
          <w:numId w:val="26"/>
        </w:numPr>
        <w:ind w:left="2129"/>
        <w:jc w:val="both"/>
        <w:rPr>
          <w:rFonts w:ascii="Arial" w:hAnsi="Arial" w:cs="Arial"/>
          <w:color w:val="000000"/>
          <w:spacing w:val="-2"/>
          <w:szCs w:val="22"/>
          <w:lang w:val="es-ES_tradnl"/>
        </w:rPr>
      </w:pPr>
      <w:r w:rsidRPr="00D51574">
        <w:rPr>
          <w:rFonts w:ascii="Arial" w:hAnsi="Arial" w:cs="Arial"/>
          <w:color w:val="000000"/>
          <w:spacing w:val="-2"/>
          <w:szCs w:val="22"/>
        </w:rPr>
        <w:t xml:space="preserve">Mantenimiento y estacionamiento (cuando no se utiliza) de furgonetas, </w:t>
      </w:r>
      <w:proofErr w:type="spellStart"/>
      <w:r w:rsidRPr="00D51574">
        <w:rPr>
          <w:rFonts w:ascii="Arial" w:hAnsi="Arial" w:cs="Arial"/>
          <w:color w:val="000000"/>
          <w:spacing w:val="-2"/>
          <w:szCs w:val="22"/>
        </w:rPr>
        <w:t>cámpers</w:t>
      </w:r>
      <w:proofErr w:type="spellEnd"/>
      <w:r w:rsidRPr="00D51574">
        <w:rPr>
          <w:rFonts w:ascii="Arial" w:hAnsi="Arial" w:cs="Arial"/>
          <w:color w:val="000000"/>
          <w:spacing w:val="-2"/>
          <w:szCs w:val="22"/>
        </w:rPr>
        <w:t xml:space="preserve"> y caravanas.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041247">
      <w:pPr>
        <w:keepNext/>
        <w:keepLines/>
        <w:numPr>
          <w:ilvl w:val="0"/>
          <w:numId w:val="142"/>
        </w:numPr>
        <w:ind w:left="2129"/>
        <w:jc w:val="both"/>
        <w:rPr>
          <w:rFonts w:ascii="Arial" w:hAnsi="Arial" w:cs="Arial"/>
          <w:color w:val="000000"/>
          <w:spacing w:val="-2"/>
          <w:szCs w:val="22"/>
          <w:lang w:val="es-ES_tradnl"/>
        </w:rPr>
      </w:pPr>
      <w:r w:rsidRPr="00D51574">
        <w:rPr>
          <w:rFonts w:ascii="Arial" w:hAnsi="Arial" w:cs="Arial"/>
          <w:color w:val="000000" w:themeColor="text1"/>
          <w:spacing w:val="-2"/>
          <w:szCs w:val="22"/>
          <w:lang w:val="es-ES_tradnl"/>
        </w:rPr>
        <w:t>Combustibles y lubricantes para vehículos recreativos (</w:t>
      </w:r>
      <w:r w:rsidRPr="00D51574">
        <w:rPr>
          <w:rFonts w:ascii="Arial" w:hAnsi="Arial" w:cs="Arial"/>
          <w:color w:val="000000"/>
          <w:spacing w:val="-2"/>
          <w:szCs w:val="22"/>
          <w:lang w:val="es-ES_tradnl"/>
        </w:rPr>
        <w:t>07.2.2).</w:t>
      </w:r>
    </w:p>
    <w:p w:rsidR="00D51574" w:rsidRPr="00D51574" w:rsidRDefault="00D51574" w:rsidP="00041247">
      <w:pPr>
        <w:keepNext/>
        <w:keepLines/>
        <w:numPr>
          <w:ilvl w:val="0"/>
          <w:numId w:val="142"/>
        </w:numPr>
        <w:ind w:left="2129"/>
        <w:jc w:val="both"/>
        <w:rPr>
          <w:rFonts w:ascii="Arial" w:hAnsi="Arial" w:cs="Arial"/>
          <w:color w:val="000000"/>
          <w:spacing w:val="-2"/>
          <w:szCs w:val="22"/>
          <w:lang w:val="es-ES_tradnl"/>
        </w:rPr>
      </w:pPr>
      <w:r w:rsidRPr="00D51574">
        <w:rPr>
          <w:rFonts w:ascii="Arial" w:hAnsi="Arial" w:cs="Arial"/>
          <w:color w:val="000000" w:themeColor="text1"/>
          <w:spacing w:val="-2"/>
          <w:szCs w:val="22"/>
          <w:lang w:val="es-ES_tradnl"/>
        </w:rPr>
        <w:t>Compra de materiales hecha por los hogares con la intención de realizar ellos mismos las reparaciones o si se saben desglosar del servicio (09.1.2.0).</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09.4.2.2</w:t>
      </w:r>
      <w:r w:rsidRPr="00D51574">
        <w:rPr>
          <w:rFonts w:ascii="Arial" w:hAnsi="Arial" w:cs="Arial"/>
          <w:i/>
          <w:color w:val="000000" w:themeColor="text1"/>
          <w:spacing w:val="-2"/>
          <w:szCs w:val="22"/>
          <w:lang w:val="es-ES_tradnl"/>
        </w:rPr>
        <w:tab/>
        <w:t xml:space="preserve">ALQUILER, MANTENIMIENTO Y REPARACIÓN DE OTROS GRANDES EQUIPOS PARA EL OCIO (EQUIPOS DEL 09.1.2 EXCEPTO FURGONETAS, CÁMPERS Y CARAVANAS)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Amarre de barcos, yates, etc.</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 xml:space="preserve">Servicio de hangares para aviones privados </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 xml:space="preserve">Servicio de puertos deportivos para embarcaciones.  </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Mantenimiento (establo, alimentación, veterinario, herrería, pupilaje, etc.) para caballos y ponis con fines recreativos.</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de caballos y coches de caballos con fines recreativos.</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de coche de golf.</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y reparación de embarcaciones, motos de agua, etc.</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de avionetas, globos, etc.</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 xml:space="preserve">Alquiler y reparaciones y mantenimiento de tablas de surf, windsurf, </w:t>
      </w:r>
      <w:proofErr w:type="spellStart"/>
      <w:r w:rsidRPr="00D51574">
        <w:rPr>
          <w:rFonts w:ascii="Arial" w:hAnsi="Arial" w:cs="Arial"/>
          <w:spacing w:val="-2"/>
          <w:szCs w:val="22"/>
          <w:lang w:val="es-ES_tradnl"/>
        </w:rPr>
        <w:t>kitesurf</w:t>
      </w:r>
      <w:proofErr w:type="spellEnd"/>
      <w:r w:rsidRPr="00D51574">
        <w:rPr>
          <w:rFonts w:ascii="Arial" w:hAnsi="Arial" w:cs="Arial"/>
          <w:spacing w:val="-2"/>
          <w:szCs w:val="22"/>
          <w:lang w:val="es-ES_tradnl"/>
        </w:rPr>
        <w:t>, kayak, etc.</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y reparación de mesas de billar y pingpong.</w:t>
      </w:r>
    </w:p>
    <w:p w:rsidR="00D51574" w:rsidRPr="00D51574" w:rsidRDefault="00D51574" w:rsidP="00041247">
      <w:pPr>
        <w:keepNext/>
        <w:keepLines/>
        <w:numPr>
          <w:ilvl w:val="0"/>
          <w:numId w:val="116"/>
        </w:numPr>
        <w:ind w:left="2129"/>
        <w:jc w:val="both"/>
        <w:rPr>
          <w:rFonts w:ascii="Arial" w:hAnsi="Arial" w:cs="Arial"/>
          <w:spacing w:val="-2"/>
          <w:szCs w:val="22"/>
          <w:lang w:val="es-ES_tradnl"/>
        </w:rPr>
      </w:pPr>
      <w:r w:rsidRPr="00D51574">
        <w:rPr>
          <w:rFonts w:ascii="Arial" w:hAnsi="Arial" w:cs="Arial"/>
          <w:spacing w:val="-2"/>
          <w:szCs w:val="22"/>
          <w:lang w:val="es-ES_tradnl"/>
        </w:rPr>
        <w:t>Alquiler y reparación de máquinas recreativas.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Combustibles y lubricantes para vehículos recreativos (07.2.2).</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 xml:space="preserve">Compra de materiales hecha por los hogares con la intención de realizar ellos mismos las reparaciones o si se saben desglosar del </w:t>
      </w:r>
      <w:r w:rsidRPr="00D51574">
        <w:rPr>
          <w:rFonts w:ascii="Arial" w:eastAsiaTheme="minorEastAsia" w:hAnsi="Arial" w:cs="Arial"/>
          <w:szCs w:val="22"/>
          <w:lang w:val="es-ES_tradnl"/>
        </w:rPr>
        <w:t>servicio (09.1.2.0).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09.4.3</w:t>
      </w:r>
      <w:r w:rsidRPr="00D51574">
        <w:rPr>
          <w:rFonts w:ascii="Arial" w:hAnsi="Arial" w:cs="Arial"/>
          <w:b/>
          <w:color w:val="000000" w:themeColor="text1"/>
          <w:spacing w:val="-2"/>
          <w:szCs w:val="22"/>
          <w:lang w:val="es-ES_tradnl"/>
        </w:rPr>
        <w:tab/>
        <w:t>ALQUILER Y REPARACIÓN DE JUEGOS, JUGUETES Y PASATIEMPOS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09.4.3.1</w:t>
      </w:r>
      <w:r w:rsidRPr="00D51574">
        <w:rPr>
          <w:rFonts w:ascii="Arial" w:hAnsi="Arial" w:cs="Arial"/>
          <w:i/>
          <w:color w:val="000000" w:themeColor="text1"/>
          <w:spacing w:val="-2"/>
          <w:szCs w:val="22"/>
          <w:lang w:val="es-ES_tradnl"/>
        </w:rPr>
        <w:tab/>
        <w:t>ALQUILER Y SUSCRIPCIÓN DE JUEGOS ONLINE.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software de juegos (Juegos en CD, DVD, Blu-ray,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Suscripción de software y aplicaciones de juegos.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Suscripción para jugar juegos online o </w:t>
      </w:r>
      <w:proofErr w:type="spellStart"/>
      <w:r w:rsidRPr="00D51574">
        <w:rPr>
          <w:rFonts w:ascii="Arial" w:eastAsiaTheme="minorEastAsia" w:hAnsi="Arial" w:cs="Arial"/>
          <w:color w:val="000000" w:themeColor="text1"/>
          <w:szCs w:val="22"/>
        </w:rPr>
        <w:t>streaming</w:t>
      </w:r>
      <w:proofErr w:type="spellEnd"/>
      <w:r w:rsidRPr="00D51574">
        <w:rPr>
          <w:rFonts w:ascii="Arial" w:eastAsiaTheme="minorEastAsia" w:hAnsi="Arial" w:cs="Arial"/>
          <w:color w:val="000000" w:themeColor="text1"/>
          <w:szCs w:val="22"/>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Tarjetas de prepago para descargas y suscripciones online de videojuegos (como PlayStation Pass, tarjeta de </w:t>
      </w:r>
      <w:proofErr w:type="spellStart"/>
      <w:r w:rsidRPr="00D51574">
        <w:rPr>
          <w:rFonts w:ascii="Arial" w:eastAsiaTheme="minorEastAsia" w:hAnsi="Arial" w:cs="Arial"/>
          <w:color w:val="000000" w:themeColor="text1"/>
          <w:szCs w:val="22"/>
        </w:rPr>
        <w:t>Steam</w:t>
      </w:r>
      <w:proofErr w:type="spellEnd"/>
      <w:r w:rsidRPr="00D51574">
        <w:rPr>
          <w:rFonts w:ascii="Arial" w:eastAsiaTheme="minorEastAsia" w:hAnsi="Arial" w:cs="Arial"/>
          <w:color w:val="000000" w:themeColor="text1"/>
          <w:szCs w:val="22"/>
        </w:rPr>
        <w:t xml:space="preserve">, Nintendo </w:t>
      </w:r>
      <w:proofErr w:type="spellStart"/>
      <w:r w:rsidRPr="00D51574">
        <w:rPr>
          <w:rFonts w:ascii="Arial" w:eastAsiaTheme="minorEastAsia" w:hAnsi="Arial" w:cs="Arial"/>
          <w:color w:val="000000" w:themeColor="text1"/>
          <w:szCs w:val="22"/>
        </w:rPr>
        <w:t>eShop</w:t>
      </w:r>
      <w:proofErr w:type="spellEnd"/>
      <w:r w:rsidRPr="00D51574">
        <w:rPr>
          <w:rFonts w:ascii="Arial" w:eastAsiaTheme="minorEastAsia" w:hAnsi="Arial" w:cs="Arial"/>
          <w:color w:val="000000" w:themeColor="text1"/>
          <w:szCs w:val="22"/>
        </w:rPr>
        <w:t>, etc.).</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09.4.3.2</w:t>
      </w:r>
      <w:r w:rsidRPr="00D51574">
        <w:rPr>
          <w:rFonts w:ascii="Arial" w:hAnsi="Arial" w:cs="Arial"/>
          <w:i/>
          <w:color w:val="000000" w:themeColor="text1"/>
          <w:spacing w:val="-2"/>
          <w:szCs w:val="22"/>
          <w:lang w:val="es-ES_tradnl"/>
        </w:rPr>
        <w:tab/>
        <w:t xml:space="preserve">ALQUILER Y REPARACIÓN DE JUEGOS, JUGUETES Y PASATIEMPOS.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y reparación de consolas, videoconsolas y videojuegos.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Alquiler y reparación de juguetes, juegos y artículos de ocio.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 (09.2.1).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09.4.4</w:t>
      </w:r>
      <w:r w:rsidRPr="00D51574">
        <w:rPr>
          <w:rFonts w:ascii="Arial" w:hAnsi="Arial" w:cs="Arial"/>
          <w:b/>
          <w:color w:val="000000" w:themeColor="text1"/>
          <w:spacing w:val="-2"/>
          <w:szCs w:val="22"/>
          <w:lang w:val="es-ES_tradnl"/>
        </w:rPr>
        <w:tab/>
        <w:t xml:space="preserve">ALQUILER Y REPARACIÓN DE EQUIPOS PARA EL DEPORTE, ACAMPADA Y OCIO AL AIRE LIBRE.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09.4.4.0</w:t>
      </w:r>
      <w:r w:rsidRPr="00D51574">
        <w:rPr>
          <w:rFonts w:ascii="Arial" w:hAnsi="Arial" w:cs="Arial"/>
          <w:i/>
          <w:color w:val="000000" w:themeColor="text1"/>
          <w:spacing w:val="-2"/>
          <w:szCs w:val="22"/>
          <w:lang w:val="es-ES_tradnl"/>
        </w:rPr>
        <w:tab/>
        <w:t xml:space="preserve">ALQUILER Y REPARACIÓN DE EQUIPOS PARA EL DEPORTE, ACAMPADA Y OCIO AL AIRE LIBRE.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0"/>
          <w:numId w:val="143"/>
        </w:numPr>
        <w:ind w:left="2129"/>
        <w:jc w:val="both"/>
        <w:rPr>
          <w:rFonts w:ascii="Arial" w:hAnsi="Arial" w:cs="Arial"/>
          <w:color w:val="000000"/>
          <w:spacing w:val="-2"/>
          <w:szCs w:val="22"/>
          <w:lang w:val="es-ES_tradnl"/>
        </w:rPr>
      </w:pPr>
      <w:r w:rsidRPr="00D51574">
        <w:rPr>
          <w:rFonts w:ascii="Arial" w:hAnsi="Arial" w:cs="Arial"/>
          <w:color w:val="000000" w:themeColor="text1"/>
          <w:spacing w:val="-2"/>
          <w:szCs w:val="22"/>
          <w:lang w:val="es-ES_tradnl"/>
        </w:rPr>
        <w:t xml:space="preserve">Alquiler y reparación de equipo </w:t>
      </w:r>
      <w:r w:rsidRPr="00D51574">
        <w:rPr>
          <w:rFonts w:ascii="Arial" w:hAnsi="Arial" w:cs="Arial"/>
          <w:color w:val="000000"/>
          <w:spacing w:val="-2"/>
          <w:szCs w:val="22"/>
          <w:lang w:val="es-ES_tradnl"/>
        </w:rPr>
        <w:t>deportivo (botas y monos de esquí, raquetas, bastones y tablas de esquí, tablas de surf, cascos, protectores, etc.)</w:t>
      </w:r>
    </w:p>
    <w:p w:rsidR="00D51574" w:rsidRPr="00D51574" w:rsidRDefault="00D51574" w:rsidP="00041247">
      <w:pPr>
        <w:keepNext/>
        <w:keepLines/>
        <w:numPr>
          <w:ilvl w:val="0"/>
          <w:numId w:val="143"/>
        </w:numPr>
        <w:ind w:left="2129"/>
        <w:jc w:val="both"/>
        <w:rPr>
          <w:rFonts w:ascii="Arial" w:hAnsi="Arial" w:cs="Arial"/>
          <w:color w:val="000000"/>
          <w:spacing w:val="-2"/>
          <w:szCs w:val="22"/>
          <w:lang w:val="es-ES_tradnl"/>
        </w:rPr>
      </w:pPr>
      <w:r w:rsidRPr="00D51574">
        <w:rPr>
          <w:rFonts w:ascii="Arial" w:hAnsi="Arial" w:cs="Arial"/>
          <w:color w:val="000000"/>
          <w:spacing w:val="-2"/>
          <w:szCs w:val="22"/>
          <w:lang w:val="es-ES_tradnl"/>
        </w:rPr>
        <w:t>Alquiler y reparación de calzado específico para el deporte (botas de esquí, botas de fútbol, ​​zapatos de golf o de bolos, patines de hielo o de ruedas, zapatillas de clavos o de tacos, y otro tipo de calzado deportivo).</w:t>
      </w:r>
    </w:p>
    <w:p w:rsidR="00D51574" w:rsidRPr="00D51574" w:rsidRDefault="00D51574" w:rsidP="00041247">
      <w:pPr>
        <w:keepNext/>
        <w:keepLines/>
        <w:numPr>
          <w:ilvl w:val="0"/>
          <w:numId w:val="143"/>
        </w:numPr>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Alquiler y reparación de artículos de playa (hamacas, sombrillas, etc.)</w:t>
      </w:r>
    </w:p>
    <w:p w:rsidR="00D51574" w:rsidRPr="00D51574" w:rsidRDefault="00D51574" w:rsidP="00041247">
      <w:pPr>
        <w:keepNext/>
        <w:keepLines/>
        <w:numPr>
          <w:ilvl w:val="0"/>
          <w:numId w:val="143"/>
        </w:numPr>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Alquiler y reparación de tiendas de campaña y otro equipo de camping.</w:t>
      </w:r>
    </w:p>
    <w:p w:rsidR="00D51574" w:rsidRPr="00D51574" w:rsidRDefault="00D51574" w:rsidP="00D51574">
      <w:pPr>
        <w:keepLines/>
        <w:ind w:left="2124"/>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 xml:space="preserve"> la compra de materiales hecha por los hogares con la intención de realizar ellos mismos las reparaciones o si se saben desglosar del servicio (09.2.2).</w:t>
      </w:r>
    </w:p>
    <w:p w:rsidR="00D51574" w:rsidRPr="00D51574" w:rsidRDefault="00D51574" w:rsidP="00D51574">
      <w:pPr>
        <w:keepLines/>
        <w:ind w:left="2124"/>
        <w:jc w:val="both"/>
        <w:rPr>
          <w:rFonts w:ascii="Arial" w:eastAsiaTheme="minorEastAsia" w:hAnsi="Arial" w:cs="Arial"/>
          <w:szCs w:val="22"/>
          <w:lang w:val="es-ES_tradnl"/>
        </w:rPr>
      </w:pPr>
    </w:p>
    <w:p w:rsidR="00D51574" w:rsidRPr="00D51574" w:rsidRDefault="00D51574" w:rsidP="00D51574">
      <w:pPr>
        <w:keepLines/>
        <w:jc w:val="both"/>
        <w:rPr>
          <w:rFonts w:ascii="Arial" w:eastAsiaTheme="minorEastAsia" w:hAnsi="Arial" w:cs="Arial"/>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09.4.5</w:t>
      </w:r>
      <w:r w:rsidRPr="00D51574">
        <w:rPr>
          <w:rFonts w:ascii="Arial" w:hAnsi="Arial" w:cs="Arial"/>
          <w:b/>
          <w:color w:val="000000" w:themeColor="text1"/>
          <w:spacing w:val="-2"/>
          <w:szCs w:val="22"/>
          <w:lang w:val="es-ES_tradnl"/>
        </w:rPr>
        <w:tab/>
        <w:t xml:space="preserve">SERVICIOS VETERINARIOS Y OTRO TIPO DE SERVICIOS PARA MASCOTAS. </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09.4.5.0</w:t>
      </w:r>
      <w:r w:rsidRPr="00D51574">
        <w:rPr>
          <w:rFonts w:ascii="Arial" w:hAnsi="Arial" w:cs="Arial"/>
          <w:i/>
          <w:color w:val="000000" w:themeColor="text1"/>
          <w:spacing w:val="-2"/>
          <w:szCs w:val="22"/>
          <w:lang w:val="es-ES_tradnl"/>
        </w:rPr>
        <w:tab/>
        <w:t xml:space="preserve">SERVICIOS VETERINARIOS Y OTRO TIPO DE SERVICIOS PARA MASCOTAS.  </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Veterinarios y otros servicios para mascotas, como cepillado, peluquería, alojamiento, tatuaje, implantación de microchip.</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Entrenamiento y paseo de mascotas.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Incineración y/o entierro de mascotas.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041247">
      <w:pPr>
        <w:keepNext/>
        <w:keepLines/>
        <w:numPr>
          <w:ilvl w:val="0"/>
          <w:numId w:val="22"/>
        </w:numPr>
        <w:tabs>
          <w:tab w:val="left" w:pos="1757"/>
        </w:tabs>
        <w:ind w:left="2129"/>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Veterinarios y otros servicios (</w:t>
      </w:r>
      <w:r w:rsidRPr="00D51574">
        <w:rPr>
          <w:rFonts w:ascii="Arial" w:eastAsiaTheme="minorEastAsia" w:hAnsi="Arial" w:cs="Arial"/>
          <w:color w:val="000000" w:themeColor="text1"/>
          <w:szCs w:val="22"/>
        </w:rPr>
        <w:t xml:space="preserve">estabulación, </w:t>
      </w:r>
      <w:r w:rsidRPr="00D51574">
        <w:rPr>
          <w:rFonts w:asciiTheme="minorHAnsi" w:eastAsiaTheme="minorEastAsia" w:hAnsiTheme="minorHAnsi" w:cs="Arial"/>
          <w:color w:val="000000" w:themeColor="text1"/>
          <w:szCs w:val="22"/>
        </w:rPr>
        <w:t>herraje</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etc.</w:t>
      </w:r>
      <w:r w:rsidRPr="00D51574">
        <w:rPr>
          <w:rFonts w:ascii="Arial" w:eastAsiaTheme="minorEastAsia" w:hAnsi="Arial" w:cs="Arial"/>
          <w:color w:val="000000" w:themeColor="text1"/>
          <w:szCs w:val="22"/>
        </w:rPr>
        <w:t xml:space="preserve">) </w:t>
      </w:r>
      <w:r w:rsidRPr="00D51574">
        <w:rPr>
          <w:rFonts w:asciiTheme="minorHAnsi" w:eastAsiaTheme="minorEastAsia" w:hAnsiTheme="minorHAnsi" w:cs="Arial"/>
          <w:color w:val="000000" w:themeColor="text1"/>
          <w:szCs w:val="22"/>
        </w:rPr>
        <w:t>para los caballos y ponis comprados para fines recreativos (</w:t>
      </w:r>
      <w:r w:rsidRPr="00D51574">
        <w:rPr>
          <w:rFonts w:ascii="Arial" w:eastAsiaTheme="minorEastAsia" w:hAnsi="Arial" w:cs="Arial"/>
          <w:color w:val="000000" w:themeColor="text1"/>
          <w:szCs w:val="22"/>
        </w:rPr>
        <w:t>09.4.2.2).</w:t>
      </w:r>
    </w:p>
    <w:p w:rsidR="00D51574" w:rsidRPr="00D51574" w:rsidRDefault="00D51574" w:rsidP="00041247">
      <w:pPr>
        <w:keepNext/>
        <w:numPr>
          <w:ilvl w:val="0"/>
          <w:numId w:val="22"/>
        </w:numPr>
        <w:ind w:left="2129"/>
        <w:contextualSpacing/>
        <w:jc w:val="both"/>
        <w:rPr>
          <w:rFonts w:ascii="Arial" w:eastAsiaTheme="minorEastAsia" w:hAnsi="Arial" w:cs="Arial"/>
          <w:b/>
          <w:color w:val="000000" w:themeColor="text1"/>
          <w:szCs w:val="22"/>
        </w:rPr>
      </w:pPr>
      <w:r w:rsidRPr="00D51574">
        <w:rPr>
          <w:rFonts w:asciiTheme="minorHAnsi" w:eastAsiaTheme="minorEastAsia" w:hAnsiTheme="minorHAnsi" w:cs="Arial"/>
          <w:color w:val="000000" w:themeColor="text1"/>
          <w:szCs w:val="22"/>
        </w:rPr>
        <w:t>Los servicios veterinarios</w:t>
      </w:r>
      <w:r w:rsidRPr="00D51574">
        <w:rPr>
          <w:rFonts w:ascii="Arial" w:eastAsiaTheme="minorEastAsia" w:hAnsi="Arial" w:cs="Arial"/>
          <w:color w:val="000000" w:themeColor="text1"/>
          <w:szCs w:val="22"/>
        </w:rPr>
        <w:t xml:space="preserve"> de</w:t>
      </w:r>
      <w:r w:rsidRPr="00D51574">
        <w:rPr>
          <w:rFonts w:asciiTheme="minorHAnsi" w:eastAsiaTheme="minorEastAsia" w:hAnsiTheme="minorHAnsi" w:cs="Arial"/>
          <w:color w:val="000000" w:themeColor="text1"/>
          <w:szCs w:val="22"/>
        </w:rPr>
        <w:t xml:space="preserve"> animales</w:t>
      </w:r>
      <w:r w:rsidRPr="00D51574">
        <w:rPr>
          <w:rFonts w:ascii="Arial" w:eastAsiaTheme="minorEastAsia" w:hAnsi="Arial" w:cs="Arial"/>
          <w:color w:val="000000" w:themeColor="text1"/>
          <w:szCs w:val="22"/>
        </w:rPr>
        <w:t xml:space="preserve"> usados en labores agrícolas.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asistencia veterinaria para mascotas (12.1.9.9).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para mascotas (09.3.2.2).</w:t>
      </w:r>
    </w:p>
    <w:p w:rsidR="00D51574" w:rsidRPr="00D51574" w:rsidRDefault="00D51574" w:rsidP="00D51574">
      <w:pPr>
        <w:spacing w:after="160" w:line="259" w:lineRule="auto"/>
        <w:rPr>
          <w:rFonts w:ascii="Arial" w:eastAsiaTheme="minorEastAsia" w:hAnsi="Arial" w:cs="Arial"/>
          <w:color w:val="000000" w:themeColor="text1"/>
          <w:szCs w:val="22"/>
          <w:lang w:val="es-ES_tradnl"/>
        </w:rPr>
      </w:pPr>
      <w:r w:rsidRPr="00D51574">
        <w:rPr>
          <w:rFonts w:asciiTheme="minorHAnsi" w:eastAsiaTheme="minorEastAsia" w:hAnsiTheme="minorHAnsi" w:cstheme="minorBidi"/>
          <w:color w:val="000000" w:themeColor="text1"/>
          <w:szCs w:val="22"/>
        </w:rPr>
        <w:br w:type="page"/>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09.4.6</w:t>
      </w:r>
      <w:r w:rsidRPr="00D51574">
        <w:rPr>
          <w:rFonts w:ascii="Arial" w:hAnsi="Arial" w:cs="Arial"/>
          <w:b/>
          <w:color w:val="000000" w:themeColor="text1"/>
          <w:spacing w:val="-2"/>
          <w:szCs w:val="22"/>
          <w:lang w:val="es-ES_tradnl"/>
        </w:rPr>
        <w:tab/>
        <w:t>SERVICIOS RECREATIVOS Y DEPORTIVOS.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09.4.6.1</w:t>
      </w:r>
      <w:r w:rsidRPr="00D51574">
        <w:rPr>
          <w:rFonts w:ascii="Arial" w:hAnsi="Arial" w:cs="Arial"/>
          <w:i/>
          <w:color w:val="000000" w:themeColor="text1"/>
          <w:spacing w:val="-2"/>
          <w:szCs w:val="22"/>
          <w:lang w:val="es-ES_tradnl"/>
        </w:rPr>
        <w:tab/>
        <w:t>SERVICIOS RECREATIVOS Y DE OCIO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a parques de atracciones y otros parques de entretenimiento, de aventuras, atracciones de ferias, tómbolas, instalaciones de juegos infantiles,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Ludotecas para celebraciones de cumpleaños,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Clases de </w:t>
      </w:r>
      <w:r w:rsidRPr="00D51574">
        <w:rPr>
          <w:rFonts w:ascii="Arial" w:eastAsiaTheme="minorEastAsia" w:hAnsi="Arial" w:cs="Arial"/>
          <w:szCs w:val="22"/>
          <w:lang w:val="es-ES_tradnl"/>
        </w:rPr>
        <w:t xml:space="preserve">bridge, ajedrez, costura, cerámica, cocina </w:t>
      </w:r>
      <w:r w:rsidRPr="00D51574">
        <w:rPr>
          <w:rFonts w:ascii="Arial" w:eastAsiaTheme="minorEastAsia" w:hAnsi="Arial" w:cs="Arial"/>
          <w:color w:val="000000" w:themeColor="text1"/>
          <w:szCs w:val="22"/>
          <w:lang w:val="es-ES_tradnl"/>
        </w:rPr>
        <w:t>y otras actividades recreativas que quedan fuera del ámbito de la educación, no realizadas en los centros educativos.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Instalaciones de pinball y otros juegos para adultos distintos a los juegos de azar.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Parques acuáticos.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Recintos de máquinas de </w:t>
      </w:r>
      <w:proofErr w:type="spellStart"/>
      <w:r w:rsidRPr="00D51574">
        <w:rPr>
          <w:rFonts w:ascii="Arial" w:eastAsiaTheme="minorEastAsia" w:hAnsi="Arial" w:cs="Arial"/>
          <w:color w:val="000000" w:themeColor="text1"/>
          <w:szCs w:val="22"/>
          <w:lang w:val="es-ES_tradnl"/>
        </w:rPr>
        <w:t>arcade</w:t>
      </w:r>
      <w:proofErr w:type="spellEnd"/>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guías de montaña, turísticos,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a establecimientos de baile y discotecas.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pagadas a asociaciones sociales por eventos recreativos.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hermandad.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recreativas o de ocio, realizadas en centros educativos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Clases idiomas no prestadas por el centro educativo, que se consideran estudios no reglados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Ludotecas con servicio de guardería (13.3.0.1).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Tratamientos de estética personal, como spas urbanos, talasoterapia, con fines no terapéuticos (13.1.3.2).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Bus turístico (07.3.2.1).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Excursiones (no escolares) de medio o un día, no desglosables (09.8.0).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escolares, campamentos urbanos (se duerme en el hogar) y cursos de inmersión de idiomas (grupo 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Campamentos no urbanos, no desglosables (09.8.0).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09.4.6.2</w:t>
      </w:r>
      <w:r w:rsidRPr="00D51574">
        <w:rPr>
          <w:rFonts w:ascii="Arial" w:hAnsi="Arial" w:cs="Arial"/>
          <w:i/>
          <w:color w:val="000000" w:themeColor="text1"/>
          <w:spacing w:val="-2"/>
          <w:szCs w:val="22"/>
          <w:lang w:val="es-ES_tradnl"/>
        </w:rPr>
        <w:tab/>
        <w:t>PARTICIPACIÓN EN EVENTOS DEPORTIVOS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prestados por pistas de patinaje, campos de golf, gimnasios, centros de </w:t>
      </w:r>
      <w:proofErr w:type="spellStart"/>
      <w:r w:rsidRPr="00D51574">
        <w:rPr>
          <w:rFonts w:ascii="Arial" w:eastAsiaTheme="minorEastAsia" w:hAnsi="Arial" w:cs="Arial"/>
          <w:color w:val="000000" w:themeColor="text1"/>
          <w:szCs w:val="22"/>
          <w:lang w:val="es-ES_tradnl"/>
        </w:rPr>
        <w:t>fitness</w:t>
      </w:r>
      <w:proofErr w:type="spellEnd"/>
      <w:r w:rsidRPr="00D51574">
        <w:rPr>
          <w:rFonts w:ascii="Arial" w:eastAsiaTheme="minorEastAsia" w:hAnsi="Arial" w:cs="Arial"/>
          <w:color w:val="000000" w:themeColor="text1"/>
          <w:szCs w:val="22"/>
          <w:lang w:val="es-ES_tradnl"/>
        </w:rPr>
        <w:t xml:space="preserve">, canchas de tenis, pádel y squash, boleras y campos de tiro.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Pistas de esquí, remontes y similares.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Transporte en teleférico y telesillas en estaciones de esquí y centros vacacionales.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Clases de aerobic, patinaje, esquí, natación y otras actividades deportivas que quedan fuera del ámbito de la educación, no realizadas en los centros educativos.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Cuotas de socios en clubes deportivos y gimnasios.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ayuda a la navegación (contratación de patrón de yate, tripulación,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Tasas de participación en competiciones deportivas.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Tasas por certificados de títulos deportivos.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Licencias y/o permisos de caza, pesca, recogida de setas, etc. para uso recreativo.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Cuotas de socios de clubs de pescadores y cazadores.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Excursiones en catamarán. Paseos en kayak. Circuito de karts.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Cuota de coto de caza.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Carné náutico, licencia de navegación y curso de patrón de embarcación, para uso recreativo.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federativos por competiciones y licencias deportivas, para deportistas no profesionales.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Alquiler de calzado específico para el deporte (botas de esquí, botas de fútbol, ​​zapatos de golf o de bolos, patines de hielo o de ruedas, zapatillas de clavos o de tacos, y otro tipo de calzado deportivo) (09.4.4.0).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Teleférico y el transporte en telesilla que no sea en estaciones de esquí ni en centros de vacaciones (07.3.6.1).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deportivas, realizadas en centros educativos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Licencias y/o permisos de caza, pesca, etc. para uso profesional.</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09.4.6.3</w:t>
      </w:r>
      <w:r w:rsidRPr="00D51574">
        <w:rPr>
          <w:rFonts w:ascii="Arial" w:hAnsi="Arial" w:cs="Arial"/>
          <w:i/>
          <w:color w:val="000000" w:themeColor="text1"/>
          <w:spacing w:val="-2"/>
          <w:szCs w:val="22"/>
          <w:lang w:val="es-ES_tradnl"/>
        </w:rPr>
        <w:tab/>
        <w:t xml:space="preserve">ASISTENCIA A EVENTOS DEPORTIVOS.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prestados por estadios deportivos, hipódromos, circuitos de velocidad, velódromos, etc., para la asistencia a un evento deportivo.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Abono de eventos deportivos (fútbol, baloncesto…).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pagadas a club o asociaciones deportivas por eventos deportivos.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09.4.7</w:t>
      </w:r>
      <w:r w:rsidRPr="00D51574">
        <w:rPr>
          <w:rFonts w:ascii="Arial" w:hAnsi="Arial" w:cs="Arial"/>
          <w:b/>
          <w:color w:val="000000" w:themeColor="text1"/>
          <w:spacing w:val="-2"/>
          <w:szCs w:val="22"/>
          <w:lang w:val="es-ES_tradnl"/>
        </w:rPr>
        <w:tab/>
        <w:t>JUEGOS DE AZAR</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09.4.7.0</w:t>
      </w:r>
      <w:r w:rsidRPr="00D51574">
        <w:rPr>
          <w:rFonts w:ascii="Arial" w:hAnsi="Arial" w:cs="Arial"/>
          <w:i/>
          <w:color w:val="000000" w:themeColor="text1"/>
          <w:spacing w:val="-2"/>
          <w:szCs w:val="22"/>
          <w:lang w:val="es-ES_tradnl"/>
        </w:rPr>
        <w:tab/>
        <w:t>JUEGOS DE AZAR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Loterías, lotería primitiva, bonoloto, quinielas de todo tipo, pagos a corredores de apuestas, gastos en bingos, casinos, máquinas tragaperras, entradas en casinos, sorteos de navidad, sorteos de fin de curso…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Juegos al azar en línea.</w:t>
      </w:r>
    </w:p>
    <w:p w:rsidR="00D51574" w:rsidRPr="00D51574" w:rsidRDefault="00D51574" w:rsidP="00D51574">
      <w:pPr>
        <w:ind w:left="212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color w:val="000000" w:themeColor="text1"/>
          <w:spacing w:val="-2"/>
          <w:szCs w:val="22"/>
          <w:lang w:val="es-ES_tradnl"/>
        </w:rPr>
        <w:t>:</w:t>
      </w:r>
    </w:p>
    <w:p w:rsidR="00D51574" w:rsidRPr="00D51574" w:rsidRDefault="00D51574" w:rsidP="00041247">
      <w:pPr>
        <w:numPr>
          <w:ilvl w:val="0"/>
          <w:numId w:val="23"/>
        </w:numPr>
        <w:ind w:left="2129"/>
        <w:contextualSpacing/>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Tómbolas de feria (09.4.6.1).</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spacing w:after="160" w:line="259" w:lineRule="auto"/>
        <w:rPr>
          <w:rFonts w:ascii="Arial" w:hAnsi="Arial" w:cs="Arial"/>
          <w:b/>
          <w:color w:val="000000" w:themeColor="text1"/>
          <w:spacing w:val="-2"/>
          <w:szCs w:val="22"/>
          <w:lang w:val="es-ES_tradnl"/>
        </w:rPr>
      </w:pPr>
      <w:r w:rsidRPr="00D51574">
        <w:rPr>
          <w:rFonts w:asciiTheme="minorHAnsi" w:eastAsiaTheme="minorEastAsia" w:hAnsiTheme="minorHAnsi" w:cstheme="minorBidi"/>
          <w:b/>
          <w:i/>
          <w:color w:val="000000" w:themeColor="text1"/>
          <w:szCs w:val="22"/>
        </w:rPr>
        <w:br w:type="page"/>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09.5</w:t>
      </w:r>
      <w:r w:rsidRPr="00D51574">
        <w:rPr>
          <w:rFonts w:ascii="Arial" w:hAnsi="Arial" w:cs="Arial"/>
          <w:b/>
          <w:color w:val="000000" w:themeColor="text1"/>
          <w:spacing w:val="-2"/>
          <w:szCs w:val="22"/>
          <w:lang w:val="es-ES_tradnl"/>
        </w:rPr>
        <w:tab/>
        <w:t>BIENES CULTURALES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09.5.1</w:t>
      </w:r>
      <w:r w:rsidRPr="00D51574">
        <w:rPr>
          <w:rFonts w:ascii="Arial" w:hAnsi="Arial" w:cs="Arial"/>
          <w:b/>
          <w:color w:val="000000" w:themeColor="text1"/>
          <w:spacing w:val="-2"/>
          <w:szCs w:val="22"/>
          <w:lang w:val="es-ES_tradnl"/>
        </w:rPr>
        <w:tab/>
        <w:t>INSTRUMENTOS MUSICALES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09.5.1.0</w:t>
      </w:r>
      <w:r w:rsidRPr="00D51574">
        <w:rPr>
          <w:rFonts w:ascii="Arial" w:hAnsi="Arial" w:cs="Arial"/>
          <w:i/>
          <w:color w:val="000000" w:themeColor="text1"/>
          <w:spacing w:val="-2"/>
          <w:szCs w:val="22"/>
          <w:lang w:val="es-ES_tradnl"/>
        </w:rPr>
        <w:tab/>
        <w:t>INSTRUMENTOS MUSICALES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Instrumentos tradicionales.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Instrumentos de cuerda, viento y percusión: pianos verticales y de cola, órganos, violines, guitarras, tambores, trompetas, clarinetes, flautas, clavicordios, gaitas, cajones,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Instrumentos electrónicos.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Otros instrumentos de cuerda, viento o percusión.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Pequeños instrumentos musicales como: flauta dulce, armónicas, castañuelas.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Señuelos, silbatos y metrónomos.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Accesorios de instrumentos musicales.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Piezas de repuesto para instrumentos musicales.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instrumentos musicales para uso profesional por no constituir consumo final de los hogares.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Pequeños instrumentos musicales de juguete (09.2.1.2).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Amplificadores (08.1.4.0).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09.5.2</w:t>
      </w:r>
      <w:r w:rsidRPr="00D51574">
        <w:rPr>
          <w:rFonts w:ascii="Arial" w:hAnsi="Arial" w:cs="Arial"/>
          <w:b/>
          <w:color w:val="000000" w:themeColor="text1"/>
          <w:spacing w:val="-2"/>
          <w:szCs w:val="22"/>
          <w:lang w:val="es-ES_tradnl"/>
        </w:rPr>
        <w:tab/>
        <w:t>MEDIOS AUDIOVISUALES Y DESCARGA DE MÚSICA Y PELÍCULAS.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09.5.2.0</w:t>
      </w:r>
      <w:r w:rsidRPr="00D51574">
        <w:rPr>
          <w:rFonts w:ascii="Arial" w:hAnsi="Arial" w:cs="Arial"/>
          <w:i/>
          <w:color w:val="000000" w:themeColor="text1"/>
          <w:spacing w:val="-2"/>
          <w:szCs w:val="22"/>
          <w:lang w:val="es-ES_tradnl"/>
        </w:rPr>
        <w:tab/>
        <w:t xml:space="preserve">MEDIOS AUDIOVISUALES Y DESCARGA DE MÚSICA Y PELÍCULAS.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Soportes de registro de sonido, vídeo y/o datos grabados: CD, discos de vinilo, laser-disc, mini-disc, Blu-ray, vídeos, </w:t>
      </w:r>
      <w:proofErr w:type="spellStart"/>
      <w:r w:rsidRPr="00D51574">
        <w:rPr>
          <w:rFonts w:ascii="Arial" w:eastAsiaTheme="minorEastAsia" w:hAnsi="Arial" w:cs="Arial"/>
          <w:color w:val="000000" w:themeColor="text1"/>
          <w:szCs w:val="22"/>
        </w:rPr>
        <w:t>DVDs</w:t>
      </w:r>
      <w:proofErr w:type="spellEnd"/>
      <w:r w:rsidRPr="00D51574">
        <w:rPr>
          <w:rFonts w:ascii="Arial" w:eastAsiaTheme="minorEastAsia" w:hAnsi="Arial" w:cs="Arial"/>
          <w:color w:val="000000" w:themeColor="text1"/>
          <w:szCs w:val="22"/>
        </w:rPr>
        <w:t>, casetes y cintas de vídeo.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Descargas de música y de películas.</w:t>
      </w:r>
    </w:p>
    <w:p w:rsidR="00D51574" w:rsidRPr="00D51574" w:rsidRDefault="00D51574" w:rsidP="00D51574">
      <w:pPr>
        <w:keepNext/>
        <w:keepLines/>
        <w:tabs>
          <w:tab w:val="left" w:pos="1757"/>
        </w:tabs>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prestados por los sitios web que ofrecen </w:t>
      </w:r>
      <w:proofErr w:type="spellStart"/>
      <w:r w:rsidRPr="00D51574">
        <w:rPr>
          <w:rFonts w:ascii="Arial" w:eastAsiaTheme="minorEastAsia" w:hAnsi="Arial" w:cs="Arial"/>
          <w:color w:val="000000" w:themeColor="text1"/>
          <w:szCs w:val="22"/>
        </w:rPr>
        <w:t>streaming</w:t>
      </w:r>
      <w:proofErr w:type="spellEnd"/>
      <w:r w:rsidRPr="00D51574">
        <w:rPr>
          <w:rFonts w:ascii="Arial" w:eastAsiaTheme="minorEastAsia" w:hAnsi="Arial" w:cs="Arial"/>
          <w:color w:val="000000" w:themeColor="text1"/>
          <w:szCs w:val="22"/>
        </w:rPr>
        <w:t xml:space="preserve"> de películas (</w:t>
      </w:r>
      <w:proofErr w:type="spellStart"/>
      <w:r w:rsidRPr="00D51574">
        <w:rPr>
          <w:rFonts w:ascii="Arial" w:eastAsiaTheme="minorEastAsia" w:hAnsi="Arial" w:cs="Arial"/>
          <w:color w:val="000000" w:themeColor="text1"/>
          <w:szCs w:val="22"/>
        </w:rPr>
        <w:t>Netflix</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Filmin</w:t>
      </w:r>
      <w:proofErr w:type="spellEnd"/>
      <w:r w:rsidRPr="00D51574">
        <w:rPr>
          <w:rFonts w:ascii="Arial" w:eastAsiaTheme="minorEastAsia" w:hAnsi="Arial" w:cs="Arial"/>
          <w:color w:val="000000" w:themeColor="text1"/>
          <w:szCs w:val="22"/>
        </w:rPr>
        <w:t>...) (08.3.9.1).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Alquiler de </w:t>
      </w:r>
      <w:proofErr w:type="spellStart"/>
      <w:r w:rsidRPr="00D51574">
        <w:rPr>
          <w:rFonts w:ascii="Arial" w:eastAsiaTheme="minorEastAsia" w:hAnsi="Arial" w:cs="Arial"/>
          <w:color w:val="000000" w:themeColor="text1"/>
          <w:szCs w:val="22"/>
        </w:rPr>
        <w:t>DVDs</w:t>
      </w:r>
      <w:proofErr w:type="spellEnd"/>
      <w:r w:rsidRPr="00D51574">
        <w:rPr>
          <w:rFonts w:ascii="Arial" w:eastAsiaTheme="minorEastAsia" w:hAnsi="Arial" w:cs="Arial"/>
          <w:color w:val="000000" w:themeColor="text1"/>
          <w:szCs w:val="22"/>
        </w:rPr>
        <w:t xml:space="preserve"> y cintas de vídeo (08.3.9.2).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Disquetes y CD-ROM que contienen libros, diccionarios, enciclopedias, cursos de idiomas, presentaciones multimedia, etc. pregrabado en forma de software. (09.7.1).</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Cintas pregrabadas y </w:t>
      </w:r>
      <w:proofErr w:type="spellStart"/>
      <w:r w:rsidRPr="00D51574">
        <w:rPr>
          <w:rFonts w:ascii="Arial" w:eastAsiaTheme="minorEastAsia" w:hAnsi="Arial" w:cs="Arial"/>
          <w:color w:val="000000" w:themeColor="text1"/>
          <w:szCs w:val="22"/>
        </w:rPr>
        <w:t>CDs</w:t>
      </w:r>
      <w:proofErr w:type="spellEnd"/>
      <w:r w:rsidRPr="00D51574">
        <w:rPr>
          <w:rFonts w:ascii="Arial" w:eastAsiaTheme="minorEastAsia" w:hAnsi="Arial" w:cs="Arial"/>
          <w:color w:val="000000" w:themeColor="text1"/>
          <w:szCs w:val="22"/>
        </w:rPr>
        <w:t xml:space="preserve"> de novelas, obras de teatro, poesía, etc. (09.7.1).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Arial" w:hAnsi="Arial" w:cs="Arial"/>
          <w:b/>
          <w:color w:val="000000" w:themeColor="text1"/>
          <w:spacing w:val="-2"/>
          <w:szCs w:val="22"/>
          <w:lang w:val="es-ES_tradnl"/>
        </w:rPr>
      </w:pPr>
      <w:r w:rsidRPr="00D51574">
        <w:rPr>
          <w:rFonts w:asciiTheme="minorHAnsi" w:eastAsiaTheme="minorEastAsia" w:hAnsiTheme="minorHAnsi" w:cs="Arial"/>
          <w:color w:val="000000" w:themeColor="text1"/>
          <w:szCs w:val="22"/>
        </w:rPr>
        <w:br w:type="page"/>
      </w: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09.6</w:t>
      </w:r>
      <w:r w:rsidRPr="00D51574">
        <w:rPr>
          <w:rFonts w:ascii="Arial" w:hAnsi="Arial" w:cs="Arial"/>
          <w:b/>
          <w:color w:val="000000" w:themeColor="text1"/>
          <w:spacing w:val="-2"/>
          <w:szCs w:val="22"/>
          <w:lang w:val="es-ES_tradnl"/>
        </w:rPr>
        <w:tab/>
        <w:t>SERVICIOS CULTURALES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09.6.1</w:t>
      </w:r>
      <w:r w:rsidRPr="00D51574">
        <w:rPr>
          <w:rFonts w:ascii="Arial" w:hAnsi="Arial" w:cs="Arial"/>
          <w:b/>
          <w:color w:val="000000" w:themeColor="text1"/>
          <w:spacing w:val="-2"/>
          <w:szCs w:val="22"/>
          <w:lang w:val="es-ES_tradnl"/>
        </w:rPr>
        <w:tab/>
        <w:t>CINES, TEATROS Y ESPECTÁCULOS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09.6.1.0</w:t>
      </w:r>
      <w:r w:rsidRPr="00D51574">
        <w:rPr>
          <w:rFonts w:ascii="Arial" w:hAnsi="Arial" w:cs="Arial"/>
          <w:i/>
          <w:color w:val="000000" w:themeColor="text1"/>
          <w:spacing w:val="-2"/>
          <w:szCs w:val="22"/>
          <w:lang w:val="es-ES_tradnl"/>
        </w:rPr>
        <w:tab/>
        <w:t>CINES, TEATROS Y ESPECTÁCULOS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i/>
          <w:color w:val="000000" w:themeColor="text1"/>
          <w:spacing w:val="-2"/>
          <w:szCs w:val="22"/>
          <w:lang w:val="es-ES_tradnl"/>
        </w:rPr>
        <w:t>Mensual</w:t>
      </w:r>
    </w:p>
    <w:p w:rsidR="00D51574" w:rsidRPr="00D51574" w:rsidRDefault="00D51574" w:rsidP="00D51574">
      <w:pPr>
        <w:keepNext/>
        <w:keepLines/>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Cines, teatros; óperas, conciertos, ballets, zarzuelas y otros espectáculos musicales.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Circos, espectáculos de luz y sonido, toros…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entradas a discotecas cuando incluyen espectáculo.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Bailes públicos.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músicos, payasos y actores para espectáculos privados.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Festivales de arte y música.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servicios culturales.</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entradas a discotecas cuando no incluyen espectáculo, pero sí consumición (11.1.1.4).</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09.6.2</w:t>
      </w:r>
      <w:r w:rsidRPr="00D51574">
        <w:rPr>
          <w:rFonts w:ascii="Arial" w:hAnsi="Arial" w:cs="Arial"/>
          <w:b/>
          <w:color w:val="000000" w:themeColor="text1"/>
          <w:spacing w:val="-2"/>
          <w:szCs w:val="22"/>
          <w:lang w:val="es-ES_tradnl"/>
        </w:rPr>
        <w:tab/>
        <w:t>MUSEOS, BIBLIOTECAS Y PARQUES ZOOLÓGICOS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09.6.2.0</w:t>
      </w:r>
      <w:r w:rsidRPr="00D51574">
        <w:rPr>
          <w:rFonts w:ascii="Arial" w:hAnsi="Arial" w:cs="Arial"/>
          <w:i/>
          <w:color w:val="000000" w:themeColor="text1"/>
          <w:spacing w:val="-2"/>
          <w:szCs w:val="22"/>
          <w:lang w:val="es-ES_tradnl"/>
        </w:rPr>
        <w:tab/>
        <w:t>MUSEOS, BIBLIOTECAS Y PARQUES ZOOLÓGICOS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a museos, exposiciones, galerías de arte y monumentos, palacios…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Entradas a parques nacionales, zoológicos, jardines botánicos, acuarios, reservas naturales…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Entradas a bibliotecas, hemerotecas, mediatecas…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tarjetas de lector en bibliotecas.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las visitas guiadas con la entrada incluida.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09.6.3</w:t>
      </w:r>
      <w:r w:rsidRPr="00D51574">
        <w:rPr>
          <w:rFonts w:ascii="Arial" w:hAnsi="Arial" w:cs="Arial"/>
          <w:b/>
          <w:color w:val="000000" w:themeColor="text1"/>
          <w:spacing w:val="-2"/>
          <w:szCs w:val="22"/>
          <w:lang w:val="es-ES_tradnl"/>
        </w:rPr>
        <w:tab/>
        <w:t>SERVICIOS FOTOGRÁFICOS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09.6.3.0</w:t>
      </w:r>
      <w:r w:rsidRPr="00D51574">
        <w:rPr>
          <w:rFonts w:ascii="Arial" w:hAnsi="Arial" w:cs="Arial"/>
          <w:i/>
          <w:color w:val="000000" w:themeColor="text1"/>
          <w:spacing w:val="-2"/>
          <w:szCs w:val="22"/>
          <w:lang w:val="es-ES_tradnl"/>
        </w:rPr>
        <w:tab/>
        <w:t xml:space="preserve">SERVICIOS FOTOGRÁFICOS </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w:t>
      </w:r>
      <w:proofErr w:type="gramStart"/>
      <w:r w:rsidRPr="00D51574">
        <w:rPr>
          <w:rFonts w:ascii="Arial" w:eastAsiaTheme="minorEastAsia" w:hAnsi="Arial" w:cs="Arial"/>
          <w:color w:val="000000" w:themeColor="text1"/>
          <w:szCs w:val="22"/>
        </w:rPr>
        <w:t xml:space="preserve">fotógrafos, </w:t>
      </w:r>
      <w:proofErr w:type="spellStart"/>
      <w:r w:rsidRPr="00D51574">
        <w:rPr>
          <w:rFonts w:ascii="Arial" w:eastAsiaTheme="minorEastAsia" w:hAnsi="Arial" w:cs="Arial"/>
          <w:color w:val="000000" w:themeColor="text1"/>
          <w:szCs w:val="22"/>
        </w:rPr>
        <w:t>fotorretratos</w:t>
      </w:r>
      <w:proofErr w:type="spellEnd"/>
      <w:r w:rsidRPr="00D51574">
        <w:rPr>
          <w:rFonts w:ascii="Arial" w:eastAsiaTheme="minorEastAsia" w:hAnsi="Arial" w:cs="Arial"/>
          <w:color w:val="000000" w:themeColor="text1"/>
          <w:szCs w:val="22"/>
        </w:rPr>
        <w:t>, reportajes de bodas, revelado</w:t>
      </w:r>
      <w:proofErr w:type="gramEnd"/>
      <w:r w:rsidRPr="00D51574">
        <w:rPr>
          <w:rFonts w:ascii="Arial" w:eastAsiaTheme="minorEastAsia" w:hAnsi="Arial" w:cs="Arial"/>
          <w:color w:val="000000" w:themeColor="text1"/>
          <w:szCs w:val="22"/>
        </w:rPr>
        <w:t xml:space="preserve"> de películas, procesamiento de impresiones, ampliación,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Internet de revelado fotográfico, álbumes digitales (tipo </w:t>
      </w:r>
      <w:proofErr w:type="spellStart"/>
      <w:r w:rsidRPr="00D51574">
        <w:rPr>
          <w:rFonts w:ascii="Arial" w:eastAsiaTheme="minorEastAsia" w:hAnsi="Arial" w:cs="Arial"/>
          <w:color w:val="000000" w:themeColor="text1"/>
          <w:szCs w:val="22"/>
          <w:lang w:val="es-ES_tradnl"/>
        </w:rPr>
        <w:t>Hofmann</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Lines/>
        <w:tabs>
          <w:tab w:val="left" w:pos="1757"/>
        </w:tab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para convertir VHS a DVD u otro soporte digital.</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Arial" w:hAnsi="Arial" w:cs="Arial"/>
          <w:b/>
          <w:color w:val="000000" w:themeColor="text1"/>
          <w:spacing w:val="-2"/>
          <w:szCs w:val="22"/>
          <w:lang w:val="es-ES_tradnl"/>
        </w:rPr>
      </w:pPr>
      <w:r w:rsidRPr="00D51574">
        <w:rPr>
          <w:rFonts w:asciiTheme="minorHAnsi" w:eastAsiaTheme="minorEastAsia" w:hAnsiTheme="minorHAnsi" w:cstheme="minorBidi"/>
          <w:b/>
          <w:i/>
          <w:color w:val="000000" w:themeColor="text1"/>
          <w:szCs w:val="22"/>
        </w:rPr>
        <w:br w:type="page"/>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09.6.9</w:t>
      </w:r>
      <w:r w:rsidRPr="00D51574">
        <w:rPr>
          <w:rFonts w:ascii="Arial" w:hAnsi="Arial" w:cs="Arial"/>
          <w:b/>
          <w:color w:val="000000" w:themeColor="text1"/>
          <w:spacing w:val="-2"/>
          <w:szCs w:val="22"/>
          <w:lang w:val="es-ES_tradnl"/>
        </w:rPr>
        <w:tab/>
        <w:t>OTROS SERVICIOS CULTURALES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09.6.9.0</w:t>
      </w:r>
      <w:r w:rsidRPr="00D51574">
        <w:rPr>
          <w:rFonts w:ascii="Arial" w:hAnsi="Arial" w:cs="Arial"/>
          <w:i/>
          <w:color w:val="000000" w:themeColor="text1"/>
          <w:spacing w:val="-2"/>
          <w:szCs w:val="22"/>
          <w:lang w:val="es-ES_tradnl"/>
        </w:rPr>
        <w:tab/>
        <w:t xml:space="preserve">OTROS SERVICIOS CULTURALES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alquiler y reparación de instrumentos musicales.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encuadernación de libros.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Clases de fotografía, música, danza y otras artes (presenciales u on-line).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locales para ensayos de grupos de música,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de música, danza y otras artes, realizadas en centros educativos (grupo 10).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09.7</w:t>
      </w:r>
      <w:r w:rsidRPr="00D51574">
        <w:rPr>
          <w:rFonts w:ascii="Arial" w:hAnsi="Arial" w:cs="Arial"/>
          <w:b/>
          <w:color w:val="000000" w:themeColor="text1"/>
          <w:spacing w:val="-2"/>
          <w:szCs w:val="22"/>
          <w:lang w:val="es-ES_tradnl"/>
        </w:rPr>
        <w:tab/>
        <w:t>LIBROS, PRENSA Y PAPELERÍA</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09.7.1</w:t>
      </w:r>
      <w:r w:rsidRPr="00D51574">
        <w:rPr>
          <w:rFonts w:ascii="Arial" w:hAnsi="Arial" w:cs="Arial"/>
          <w:b/>
          <w:color w:val="000000" w:themeColor="text1"/>
          <w:spacing w:val="-2"/>
          <w:szCs w:val="22"/>
          <w:lang w:val="es-ES_tradnl"/>
        </w:rPr>
        <w:tab/>
        <w:t>LIBROS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09.7.1.1</w:t>
      </w:r>
      <w:r w:rsidRPr="00D51574">
        <w:rPr>
          <w:rFonts w:ascii="Arial" w:hAnsi="Arial" w:cs="Arial"/>
          <w:i/>
          <w:color w:val="000000" w:themeColor="text1"/>
          <w:spacing w:val="-2"/>
          <w:szCs w:val="22"/>
          <w:lang w:val="es-ES_tradnl"/>
        </w:rPr>
        <w:tab/>
        <w:t>LIBROS EDUCATIVOS Y DE TEXTO</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de texto de cualquier nivel de enseñanza y de otras enseñanzas (incluyendo temario de oposiciones), en cualquier soporte: papel, digital, CD, memoria USB.</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Descargas de libros de texto y licencias para acceder a los libros de texto virtuales en las plataformas editoriales.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Partituras musicales.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Cuadernos de vacaciones (tipo Santillana).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Disquetes y CD-ROM que contienen libros, diccionarios, enciclopedias, cursos de idiomas, presentaciones multimedia, etc. pregrabado en forma de software.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Libros electrónicos y audiolibros educativos.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de referencia o de consulta: atlas, diccionarios, enciclopedias.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educativos en forma de e-</w:t>
      </w:r>
      <w:proofErr w:type="spellStart"/>
      <w:r w:rsidRPr="00D51574">
        <w:rPr>
          <w:rFonts w:ascii="Arial" w:eastAsiaTheme="minorEastAsia" w:hAnsi="Arial" w:cs="Arial"/>
          <w:color w:val="000000" w:themeColor="text1"/>
          <w:szCs w:val="22"/>
          <w:lang w:val="es-ES_tradnl"/>
        </w:rPr>
        <w:t>books</w:t>
      </w:r>
      <w:proofErr w:type="spellEnd"/>
      <w:r w:rsidRPr="00D51574">
        <w:rPr>
          <w:rFonts w:ascii="Arial" w:eastAsiaTheme="minorEastAsia" w:hAnsi="Arial" w:cs="Arial"/>
          <w:color w:val="000000" w:themeColor="text1"/>
          <w:szCs w:val="22"/>
          <w:lang w:val="es-ES_tradnl"/>
        </w:rPr>
        <w:t xml:space="preserve"> o audiolibros.</w:t>
      </w:r>
    </w:p>
    <w:p w:rsidR="00D51574" w:rsidRPr="00D51574" w:rsidRDefault="00D51574" w:rsidP="00D51574">
      <w:pPr>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Cuadernos caligráficos para ejercicios escolares, tipo Rubio (09.7.4.0).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encuadernación (09.6.9.0).</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09.7.1.9</w:t>
      </w:r>
      <w:r w:rsidRPr="00D51574">
        <w:rPr>
          <w:rFonts w:ascii="Arial" w:hAnsi="Arial" w:cs="Arial"/>
          <w:i/>
          <w:color w:val="000000" w:themeColor="text1"/>
          <w:spacing w:val="-2"/>
          <w:szCs w:val="22"/>
          <w:lang w:val="es-ES_tradnl"/>
        </w:rPr>
        <w:tab/>
        <w:t>OTROS LIBROS</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i/>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Novelas y libros de ficción y no ficción.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para niños.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Tebeos, cómics.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de recortes, libros para colorear, álbumes de cromos.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Biblias, misales,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de arte, historia,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Guías de viajes.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Las descargas de libros electrónicos (E-</w:t>
      </w:r>
      <w:proofErr w:type="spellStart"/>
      <w:r w:rsidRPr="00D51574">
        <w:rPr>
          <w:rFonts w:ascii="Arial" w:eastAsiaTheme="minorEastAsia" w:hAnsi="Arial" w:cs="Arial"/>
          <w:color w:val="000000" w:themeColor="text1"/>
          <w:szCs w:val="22"/>
        </w:rPr>
        <w:t>book</w:t>
      </w:r>
      <w:proofErr w:type="spellEnd"/>
      <w:r w:rsidRPr="00D51574">
        <w:rPr>
          <w:rFonts w:ascii="Arial" w:eastAsiaTheme="minorEastAsia" w:hAnsi="Arial" w:cs="Arial"/>
          <w:color w:val="000000" w:themeColor="text1"/>
          <w:szCs w:val="22"/>
        </w:rPr>
        <w:t xml:space="preserve">) de cualquier tipo (Amazon Kindle, </w:t>
      </w:r>
      <w:proofErr w:type="spellStart"/>
      <w:r w:rsidRPr="00D51574">
        <w:rPr>
          <w:rFonts w:ascii="Arial" w:eastAsiaTheme="minorEastAsia" w:hAnsi="Arial" w:cs="Arial"/>
          <w:color w:val="000000" w:themeColor="text1"/>
          <w:szCs w:val="22"/>
        </w:rPr>
        <w:t>Nubico</w:t>
      </w:r>
      <w:proofErr w:type="spellEnd"/>
      <w:r w:rsidRPr="00D51574">
        <w:rPr>
          <w:rFonts w:ascii="Arial" w:eastAsiaTheme="minorEastAsia" w:hAnsi="Arial" w:cs="Arial"/>
          <w:color w:val="000000" w:themeColor="text1"/>
          <w:szCs w:val="22"/>
        </w:rPr>
        <w:t xml:space="preserve"> o Casa del Libro), excepto las de libros de texto.</w:t>
      </w:r>
    </w:p>
    <w:p w:rsidR="00D51574" w:rsidRPr="00D51574" w:rsidRDefault="00D51574" w:rsidP="00D51574">
      <w:pPr>
        <w:keepLines/>
        <w:ind w:left="2129" w:hanging="360"/>
        <w:jc w:val="both"/>
        <w:rPr>
          <w:rFonts w:ascii="Arial" w:eastAsiaTheme="minorEastAsia" w:hAnsi="Arial" w:cs="Arial"/>
          <w:szCs w:val="22"/>
        </w:rPr>
      </w:pPr>
      <w:r w:rsidRPr="00D51574">
        <w:rPr>
          <w:rFonts w:ascii="Arial" w:eastAsiaTheme="minorEastAsia" w:hAnsi="Arial" w:cs="Arial"/>
          <w:szCs w:val="22"/>
        </w:rPr>
        <w:t>Suscripción a web de lectura de E-</w:t>
      </w:r>
      <w:proofErr w:type="spellStart"/>
      <w:r w:rsidRPr="00D51574">
        <w:rPr>
          <w:rFonts w:ascii="Arial" w:eastAsiaTheme="minorEastAsia" w:hAnsi="Arial" w:cs="Arial"/>
          <w:szCs w:val="22"/>
        </w:rPr>
        <w:t>book</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Nextory</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Nubico</w:t>
      </w:r>
      <w:proofErr w:type="spellEnd"/>
      <w:r w:rsidRPr="00D51574">
        <w:rPr>
          <w:rFonts w:ascii="Arial" w:eastAsiaTheme="minorEastAsia" w:hAnsi="Arial" w:cs="Arial"/>
          <w:szCs w:val="22"/>
        </w:rPr>
        <w:t xml:space="preserve">, </w:t>
      </w:r>
      <w:proofErr w:type="spellStart"/>
      <w:r w:rsidRPr="00D51574">
        <w:rPr>
          <w:rFonts w:ascii="Arial" w:eastAsiaTheme="minorEastAsia" w:hAnsi="Arial" w:cs="Arial"/>
          <w:szCs w:val="22"/>
        </w:rPr>
        <w:t>Kobo</w:t>
      </w:r>
      <w:proofErr w:type="spellEnd"/>
      <w:r w:rsidRPr="00D51574">
        <w:rPr>
          <w:rFonts w:ascii="Arial" w:eastAsiaTheme="minorEastAsia" w:hAnsi="Arial" w:cs="Arial"/>
          <w:szCs w:val="22"/>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Cintas pregrabadas y </w:t>
      </w:r>
      <w:proofErr w:type="spellStart"/>
      <w:r w:rsidRPr="00D51574">
        <w:rPr>
          <w:rFonts w:ascii="Arial" w:eastAsiaTheme="minorEastAsia" w:hAnsi="Arial" w:cs="Arial"/>
          <w:color w:val="000000" w:themeColor="text1"/>
          <w:szCs w:val="22"/>
        </w:rPr>
        <w:t>CDs</w:t>
      </w:r>
      <w:proofErr w:type="spellEnd"/>
      <w:r w:rsidRPr="00D51574">
        <w:rPr>
          <w:rFonts w:ascii="Arial" w:eastAsiaTheme="minorEastAsia" w:hAnsi="Arial" w:cs="Arial"/>
          <w:color w:val="000000" w:themeColor="text1"/>
          <w:szCs w:val="22"/>
        </w:rPr>
        <w:t xml:space="preserve"> de novelas, obras de teatro, poesía, etc.</w:t>
      </w:r>
    </w:p>
    <w:p w:rsidR="00D51574" w:rsidRPr="00D51574" w:rsidRDefault="00D51574" w:rsidP="00D51574">
      <w:pPr>
        <w:keepNext/>
        <w:keepLines/>
        <w:spacing w:after="120"/>
        <w:ind w:left="209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041247">
      <w:pPr>
        <w:keepLines/>
        <w:numPr>
          <w:ilvl w:val="0"/>
          <w:numId w:val="24"/>
        </w:numPr>
        <w:tabs>
          <w:tab w:val="left" w:pos="1757"/>
        </w:tabs>
        <w:ind w:left="2129"/>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Servicios de encuadernación (09.6.9.0).</w:t>
      </w:r>
    </w:p>
    <w:p w:rsidR="00D51574" w:rsidRPr="00D51574" w:rsidRDefault="00D51574" w:rsidP="00041247">
      <w:pPr>
        <w:keepLines/>
        <w:numPr>
          <w:ilvl w:val="0"/>
          <w:numId w:val="24"/>
        </w:numPr>
        <w:tabs>
          <w:tab w:val="left" w:pos="1757"/>
        </w:tabs>
        <w:ind w:left="2129"/>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Álbumes de sellos (09.2.1.2).</w:t>
      </w:r>
    </w:p>
    <w:p w:rsidR="00D51574" w:rsidRPr="00D51574" w:rsidRDefault="00D51574" w:rsidP="00D51574">
      <w:pPr>
        <w:keepLines/>
        <w:tabs>
          <w:tab w:val="left" w:pos="1757"/>
        </w:tabs>
        <w:ind w:left="2127"/>
        <w:jc w:val="both"/>
        <w:rPr>
          <w:rFonts w:asciiTheme="minorHAnsi" w:eastAsiaTheme="minorEastAsia" w:hAnsiTheme="minorHAnsi"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09.7.2</w:t>
      </w:r>
      <w:r w:rsidRPr="00D51574">
        <w:rPr>
          <w:rFonts w:ascii="Arial" w:hAnsi="Arial" w:cs="Arial"/>
          <w:b/>
          <w:color w:val="000000" w:themeColor="text1"/>
          <w:spacing w:val="-2"/>
          <w:szCs w:val="22"/>
          <w:lang w:val="es-ES_tradnl"/>
        </w:rPr>
        <w:tab/>
        <w:t>PRENSA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09.7.2.1</w:t>
      </w:r>
      <w:r w:rsidRPr="00D51574">
        <w:rPr>
          <w:rFonts w:ascii="Arial" w:hAnsi="Arial" w:cs="Arial"/>
          <w:i/>
          <w:color w:val="000000" w:themeColor="text1"/>
          <w:spacing w:val="-2"/>
          <w:szCs w:val="22"/>
          <w:lang w:val="es-ES_tradnl"/>
        </w:rPr>
        <w:tab/>
        <w:t>PERIÓDICOS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prensa diaria y periódicos.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Periódicos comprados en quioscos.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Suscripciones de periódicos tanto de entrega a domicilio o en kiosco, como de acceso por Internet.</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Incluye revistas y otros artículos si se pagan conjuntamente con el periódico y no se pueden desglosar.</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09.7.2.2</w:t>
      </w:r>
      <w:r w:rsidRPr="00D51574">
        <w:rPr>
          <w:rFonts w:ascii="Arial" w:hAnsi="Arial" w:cs="Arial"/>
          <w:i/>
          <w:color w:val="000000" w:themeColor="text1"/>
          <w:spacing w:val="-2"/>
          <w:szCs w:val="22"/>
          <w:lang w:val="es-ES_tradnl"/>
        </w:rPr>
        <w:tab/>
        <w:t xml:space="preserve">REVISTAS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Todo tipo de revistas y otras publicaciones periódicas.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Revistas de estilo de vida, infantiles, aficiones u ocio, de negocios, temas políticos, actualidad económica, TV,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Suscripciones para revistas tanto de entrega a domicilio o en kiosco, como de acceso por Internet.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Pasatiempos (crucigramas, sudokus, autodefinidos...).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27"/>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Suscripción a periódicos y revistas conjuntamente (09.7.2.1).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09.7.3</w:t>
      </w:r>
      <w:r w:rsidRPr="00D51574">
        <w:rPr>
          <w:rFonts w:ascii="Arial" w:hAnsi="Arial" w:cs="Arial"/>
          <w:b/>
          <w:color w:val="000000" w:themeColor="text1"/>
          <w:spacing w:val="-2"/>
          <w:szCs w:val="22"/>
          <w:lang w:val="es-ES_tradnl"/>
        </w:rPr>
        <w:tab/>
        <w:t>IMPRESOS DIVERSOS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09.7.3.0</w:t>
      </w:r>
      <w:r w:rsidRPr="00D51574">
        <w:rPr>
          <w:rFonts w:ascii="Arial" w:hAnsi="Arial" w:cs="Arial"/>
          <w:i/>
          <w:color w:val="000000" w:themeColor="text1"/>
          <w:spacing w:val="-2"/>
          <w:szCs w:val="22"/>
          <w:lang w:val="es-ES_tradnl"/>
        </w:rPr>
        <w:tab/>
        <w:t>IMPRESOS DIVERSOS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Catálogos de tiendas no gratuitos, catálogos de sellos, monedas, posters, tarjetas postales lisas o con imágenes, tarjetas de felicitación y de visita.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Mapas de carretera, mapamundi, planos, globos terráqueos.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Tarjetas de anuncio y para mensajes, estampas.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Calendarios.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Mapas GPS que se compran por separado.</w:t>
      </w:r>
    </w:p>
    <w:p w:rsidR="00D51574" w:rsidRPr="00D51574" w:rsidRDefault="00D51574" w:rsidP="00D51574">
      <w:pPr>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25"/>
        </w:numPr>
        <w:tabs>
          <w:tab w:val="left" w:pos="1757"/>
        </w:tabs>
        <w:ind w:left="2129"/>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 xml:space="preserve">Tarjetas postales </w:t>
      </w:r>
      <w:proofErr w:type="spellStart"/>
      <w:r w:rsidRPr="00D51574">
        <w:rPr>
          <w:rFonts w:asciiTheme="minorHAnsi" w:eastAsiaTheme="minorEastAsia" w:hAnsiTheme="minorHAnsi" w:cs="Arial"/>
          <w:color w:val="000000" w:themeColor="text1"/>
          <w:szCs w:val="22"/>
        </w:rPr>
        <w:t>prefranqueadas</w:t>
      </w:r>
      <w:proofErr w:type="spellEnd"/>
      <w:r w:rsidRPr="00D51574">
        <w:rPr>
          <w:rFonts w:asciiTheme="minorHAnsi" w:eastAsiaTheme="minorEastAsia" w:hAnsiTheme="minorHAnsi" w:cs="Arial"/>
          <w:color w:val="000000" w:themeColor="text1"/>
          <w:szCs w:val="22"/>
        </w:rPr>
        <w:t xml:space="preserve"> y aerogramas (</w:t>
      </w:r>
      <w:r w:rsidRPr="00D51574">
        <w:rPr>
          <w:rFonts w:ascii="Arial" w:eastAsiaTheme="minorEastAsia" w:hAnsi="Arial" w:cs="Arial"/>
          <w:color w:val="000000" w:themeColor="text1"/>
          <w:szCs w:val="22"/>
        </w:rPr>
        <w:t>07.4.1.1).</w:t>
      </w:r>
    </w:p>
    <w:p w:rsidR="00D51574" w:rsidRPr="00D51574" w:rsidRDefault="00D51574" w:rsidP="00041247">
      <w:pPr>
        <w:keepLines/>
        <w:numPr>
          <w:ilvl w:val="0"/>
          <w:numId w:val="25"/>
        </w:numPr>
        <w:tabs>
          <w:tab w:val="left" w:pos="1757"/>
        </w:tabs>
        <w:ind w:left="2129"/>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Álbumes de sellos, monedas, etc. (</w:t>
      </w:r>
      <w:r w:rsidRPr="00D51574">
        <w:rPr>
          <w:rFonts w:ascii="Arial" w:eastAsiaTheme="minorEastAsia" w:hAnsi="Arial" w:cs="Arial"/>
          <w:color w:val="000000" w:themeColor="text1"/>
          <w:szCs w:val="22"/>
        </w:rPr>
        <w:t>09.2.1.2).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09.7.4</w:t>
      </w:r>
      <w:r w:rsidRPr="00D51574">
        <w:rPr>
          <w:rFonts w:ascii="Arial" w:hAnsi="Arial" w:cs="Arial"/>
          <w:b/>
          <w:color w:val="000000" w:themeColor="text1"/>
          <w:spacing w:val="-2"/>
          <w:szCs w:val="22"/>
          <w:lang w:val="es-ES_tradnl"/>
        </w:rPr>
        <w:tab/>
        <w:t>ARTÍCULOS DE PAPELERÍA Y PINTURA</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09.7.4.0</w:t>
      </w:r>
      <w:r w:rsidRPr="00D51574">
        <w:rPr>
          <w:rFonts w:ascii="Arial" w:hAnsi="Arial" w:cs="Arial"/>
          <w:i/>
          <w:color w:val="000000" w:themeColor="text1"/>
          <w:spacing w:val="-2"/>
          <w:szCs w:val="22"/>
          <w:lang w:val="es-ES_tradnl"/>
        </w:rPr>
        <w:tab/>
        <w:t>ARTÍCULOS DE PAPELERÍA Y PINTURA.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Blocks, cuadernos para dibujar, pintar,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Folios, cuartillas, cartulinas, papel cebolla o celofán, papel para dibujar y otros trabajos manuales.</w:t>
      </w:r>
    </w:p>
    <w:p w:rsidR="00D51574" w:rsidRPr="00D51574" w:rsidDel="006505C5"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Cuadernos para ejercicios escolares o prácticas de caligrafía y operaciones (Cuadernos Rubio).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de registrar la contabilidad, libretas, agendas, diarios y sobres.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Álbumes de fotos.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Papel de regalo.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Pegatinas.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Bolígrafos, lápices, plumas estilográficas, tintas, rotuladores, gomas de borrar, sacapuntas,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Plantillas, papel carbón, cintas de máquinas de escribir, cojines de entintado, correctores líquidos,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Perforadores de papel, corta papeles, tijeras, pegamento de oficina y papeles adhesivos, papel celo.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Grapadoras y grapas, clips.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Materiales de dibujo y pintura como lienzos, cartón, pinturas, lápices, caballetes, pasteles y pinceles, óleos, carboncillos, telas para dibujar.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Reglas de cálculo, instrumentos de geometría, compás, ábacos, pizarras, tizas y cajas de lápices.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Archivadores y carpetas.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cartuchos de tóner y tinta, y sus recargas. (08.1.3.2).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Globos terráqueos. (09.7.3.0).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Calculadoras de bolsillo (08.1.3.2).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09.8</w:t>
      </w:r>
      <w:r w:rsidRPr="00D51574">
        <w:rPr>
          <w:rFonts w:ascii="Arial" w:eastAsiaTheme="minorEastAsia" w:hAnsi="Arial" w:cs="Arial"/>
          <w:b/>
          <w:color w:val="000000" w:themeColor="text1"/>
          <w:szCs w:val="22"/>
        </w:rPr>
        <w:tab/>
        <w:t>PAQUETES TURÍSTICOS</w:t>
      </w:r>
    </w:p>
    <w:p w:rsidR="00D51574" w:rsidRPr="00D51574" w:rsidRDefault="00D51574" w:rsidP="00D51574">
      <w:pPr>
        <w:keepLines/>
        <w:ind w:left="2126" w:hanging="2126"/>
        <w:jc w:val="both"/>
        <w:rPr>
          <w:rFonts w:ascii="Arial" w:hAnsi="Arial" w:cs="Arial"/>
          <w:b/>
          <w:color w:val="000000" w:themeColor="text1"/>
          <w:spacing w:val="-2"/>
          <w:szCs w:val="22"/>
          <w:lang w:val="es-ES_tradnl"/>
        </w:rPr>
      </w:pPr>
    </w:p>
    <w:p w:rsidR="00D51574" w:rsidRPr="00D51574" w:rsidRDefault="00D51574" w:rsidP="00D51574">
      <w:pPr>
        <w:keepLines/>
        <w:ind w:left="2126" w:hanging="2126"/>
        <w:jc w:val="both"/>
        <w:rPr>
          <w:rFonts w:ascii="Arial" w:hAnsi="Arial" w:cs="Arial"/>
          <w:b/>
          <w:color w:val="000000" w:themeColor="text1"/>
          <w:spacing w:val="-2"/>
          <w:szCs w:val="22"/>
          <w:lang w:val="es-ES_tradnl"/>
        </w:rPr>
      </w:pPr>
    </w:p>
    <w:p w:rsidR="00D51574" w:rsidRPr="00D51574" w:rsidRDefault="00D51574" w:rsidP="00D51574">
      <w:pPr>
        <w:keepLines/>
        <w:ind w:left="2126" w:hanging="2126"/>
        <w:jc w:val="both"/>
        <w:rPr>
          <w:rFonts w:ascii="Arial" w:hAnsi="Arial" w:cs="Arial"/>
          <w:color w:val="000000" w:themeColor="text1"/>
          <w:spacing w:val="-2"/>
          <w:szCs w:val="22"/>
          <w:lang w:val="es-ES_tradnl"/>
        </w:rPr>
      </w:pPr>
      <w:r w:rsidRPr="00D51574">
        <w:rPr>
          <w:rFonts w:ascii="Arial" w:hAnsi="Arial" w:cs="Arial"/>
          <w:b/>
          <w:color w:val="000000" w:themeColor="text1"/>
          <w:spacing w:val="-2"/>
          <w:szCs w:val="22"/>
          <w:lang w:val="es-ES_tradnl"/>
        </w:rPr>
        <w:t>09.8.0</w:t>
      </w:r>
      <w:r w:rsidRPr="00D51574">
        <w:rPr>
          <w:rFonts w:ascii="Arial" w:hAnsi="Arial" w:cs="Arial"/>
          <w:b/>
          <w:color w:val="000000" w:themeColor="text1"/>
          <w:spacing w:val="-2"/>
          <w:szCs w:val="22"/>
          <w:lang w:val="es-ES_tradnl"/>
        </w:rPr>
        <w:tab/>
        <w:t>PAQUETES TURÍSTICOS</w:t>
      </w:r>
    </w:p>
    <w:p w:rsidR="00D51574" w:rsidRPr="00D51574" w:rsidRDefault="00D51574" w:rsidP="00D51574">
      <w:pPr>
        <w:keepLines/>
        <w:ind w:left="2126" w:hanging="2126"/>
        <w:jc w:val="both"/>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gramStart"/>
      <w:r w:rsidRPr="00D51574">
        <w:rPr>
          <w:rFonts w:ascii="Arial" w:eastAsiaTheme="minorEastAsia" w:hAnsi="Arial" w:cs="Arial"/>
          <w:color w:val="000000" w:themeColor="text1"/>
          <w:szCs w:val="22"/>
          <w:lang w:val="es-ES_tradnl"/>
        </w:rPr>
        <w:t>Vacaciones todo incluido</w:t>
      </w:r>
      <w:proofErr w:type="gramEnd"/>
      <w:r w:rsidRPr="00D51574">
        <w:rPr>
          <w:rFonts w:ascii="Arial" w:eastAsiaTheme="minorEastAsia" w:hAnsi="Arial" w:cs="Arial"/>
          <w:color w:val="000000" w:themeColor="text1"/>
          <w:szCs w:val="22"/>
          <w:lang w:val="es-ES_tradnl"/>
        </w:rPr>
        <w:t xml:space="preserve">, cruceros o tours, que prevén viaje, comida, alojamiento, guías,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(no escolares) de medio o un día y paquetes vacacionales, no desglosables. P.ej.: paquete todo incluido para practicar esquí un fin de semana; pago por una excursión de un día a la sierra para practicar escalada que incluye transporte, monitor y material.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Peregrinaciones.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escolares no urbanos, excluyendo los campamentos de idiomas, cuando no se pueden desglosar los gastos de transporte, alojamiento y actividades.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escolares urbanos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no urbanos de idiomas o cursos de inmersión de idiomas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escolares y viajes organizados por el centro educativo en período lectivo (grupo 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escolares no urbanos si se pueden desglosar los gastos: el transporte iría al grupo 07, el alojamiento y manutención al 11.2.0.4 y las actividades al 09.4.6.</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tabs>
          <w:tab w:val="left" w:pos="993"/>
          <w:tab w:val="left" w:pos="1757"/>
        </w:tabs>
        <w:ind w:left="2127" w:hanging="1758"/>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09.8.0.1</w:t>
      </w:r>
      <w:r w:rsidRPr="00D51574">
        <w:rPr>
          <w:rFonts w:ascii="Arial" w:hAnsi="Arial" w:cs="Arial"/>
          <w:i/>
          <w:color w:val="000000" w:themeColor="text1"/>
          <w:spacing w:val="-2"/>
          <w:szCs w:val="22"/>
          <w:lang w:val="es-ES_tradnl"/>
        </w:rPr>
        <w:tab/>
        <w:t>PAQUETES TURÍSTICOS NACIONALES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Vacaciones en cualquier lugar de España.</w:t>
      </w:r>
    </w:p>
    <w:p w:rsidR="00D51574" w:rsidRPr="00D51574" w:rsidRDefault="00D51574" w:rsidP="00D51574">
      <w:pPr>
        <w:tabs>
          <w:tab w:val="num" w:pos="2115"/>
        </w:tabs>
        <w:spacing w:after="120"/>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09.8.0.2</w:t>
      </w:r>
      <w:r w:rsidRPr="00D51574">
        <w:rPr>
          <w:rFonts w:ascii="Arial" w:hAnsi="Arial" w:cs="Arial"/>
          <w:i/>
          <w:color w:val="000000" w:themeColor="text1"/>
          <w:spacing w:val="-2"/>
          <w:szCs w:val="22"/>
          <w:lang w:val="es-ES_tradnl"/>
        </w:rPr>
        <w:tab/>
        <w:t>PAQUETES TURÍSTICOS INTERNACIONALES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Vacaciones que tienen lugar en otros países distintos a España.</w:t>
      </w:r>
    </w:p>
    <w:p w:rsidR="00D51574" w:rsidRPr="00D51574" w:rsidRDefault="00D51574" w:rsidP="00D51574">
      <w:pPr>
        <w:keepLines/>
        <w:spacing w:after="24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vacaciones en los que se visitan dos o más países, siendo uno de ellos España.</w:t>
      </w:r>
    </w:p>
    <w:p w:rsidR="00D51574" w:rsidRPr="00D51574" w:rsidRDefault="00D51574" w:rsidP="00D51574">
      <w:pPr>
        <w:spacing w:after="160" w:line="259" w:lineRule="auto"/>
        <w:rPr>
          <w:rFonts w:ascii="Arial" w:eastAsiaTheme="minorEastAsia" w:hAnsi="Arial" w:cs="Arial"/>
          <w:b/>
          <w:color w:val="000000" w:themeColor="text1"/>
          <w:szCs w:val="22"/>
          <w:u w:val="single"/>
        </w:rPr>
      </w:pPr>
      <w:r w:rsidRPr="00D51574">
        <w:rPr>
          <w:rFonts w:ascii="Arial" w:eastAsiaTheme="minorEastAsia" w:hAnsi="Arial" w:cs="Arial"/>
          <w:b/>
          <w:color w:val="000000" w:themeColor="text1"/>
          <w:szCs w:val="22"/>
          <w:u w:val="single"/>
        </w:rPr>
        <w:br w:type="page"/>
      </w:r>
    </w:p>
    <w:p w:rsidR="00D51574" w:rsidRPr="00D51574" w:rsidRDefault="00512304" w:rsidP="00D51574">
      <w:pPr>
        <w:jc w:val="both"/>
        <w:rPr>
          <w:rFonts w:ascii="Arial" w:eastAsiaTheme="minorEastAsia" w:hAnsi="Arial" w:cs="Arial"/>
          <w:b/>
          <w:color w:val="000000" w:themeColor="text1"/>
          <w:szCs w:val="22"/>
        </w:rPr>
      </w:pPr>
      <w:r>
        <w:rPr>
          <w:rFonts w:ascii="Arial" w:eastAsiaTheme="minorEastAsia" w:hAnsi="Arial" w:cs="Arial"/>
          <w:b/>
          <w:color w:val="000000" w:themeColor="text1"/>
          <w:szCs w:val="22"/>
          <w:highlight w:val="yellow"/>
          <w:u w:val="single"/>
        </w:rPr>
        <w:t>GRUPO 10.</w:t>
      </w:r>
      <w:r>
        <w:rPr>
          <w:rFonts w:ascii="Arial" w:eastAsiaTheme="minorEastAsia" w:hAnsi="Arial" w:cs="Arial"/>
          <w:b/>
          <w:color w:val="000000" w:themeColor="text1"/>
          <w:szCs w:val="22"/>
          <w:highlight w:val="yellow"/>
          <w:u w:val="single"/>
        </w:rPr>
        <w:tab/>
        <w:t>SERVICIOS DE EDUCACI</w:t>
      </w:r>
      <w:r>
        <w:rPr>
          <w:rFonts w:ascii="Arial" w:eastAsiaTheme="minorEastAsia" w:hAnsi="Arial" w:cs="Arial"/>
          <w:b/>
          <w:color w:val="000000" w:themeColor="text1"/>
          <w:szCs w:val="22"/>
          <w:u w:val="single"/>
        </w:rPr>
        <w:t>ÓN</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jc w:val="both"/>
        <w:rPr>
          <w:rFonts w:ascii="Arial" w:hAnsi="Arial" w:cs="Arial"/>
          <w:color w:val="000000" w:themeColor="text1"/>
          <w:spacing w:val="-2"/>
          <w:szCs w:val="22"/>
        </w:rPr>
      </w:pPr>
      <w:r w:rsidRPr="00D51574">
        <w:rPr>
          <w:rFonts w:ascii="Arial" w:hAnsi="Arial" w:cs="Arial"/>
          <w:color w:val="000000" w:themeColor="text1"/>
          <w:spacing w:val="-2"/>
          <w:szCs w:val="22"/>
        </w:rPr>
        <w:t xml:space="preserve">Esta clasificación de bienes y servicios educativos se ha realizado de acuerdo con la Clasificación Nacional de Educación vigente, en concreto en concordancia con la Clasificación de Programas en Niveles Educativos </w:t>
      </w:r>
      <w:r w:rsidRPr="00D51574">
        <w:rPr>
          <w:rFonts w:ascii="Arial" w:hAnsi="Arial" w:cs="Arial"/>
          <w:b/>
          <w:color w:val="000000" w:themeColor="text1"/>
          <w:spacing w:val="-2"/>
          <w:szCs w:val="22"/>
        </w:rPr>
        <w:t>(CNED-P-2014)</w:t>
      </w:r>
      <w:r w:rsidRPr="00D51574">
        <w:rPr>
          <w:rFonts w:ascii="Arial" w:hAnsi="Arial" w:cs="Arial"/>
          <w:color w:val="000000" w:themeColor="text1"/>
          <w:spacing w:val="-2"/>
          <w:szCs w:val="22"/>
        </w:rPr>
        <w:t>.</w:t>
      </w:r>
    </w:p>
    <w:p w:rsidR="00D51574" w:rsidRPr="00D51574" w:rsidRDefault="00D51574" w:rsidP="00D51574">
      <w:pPr>
        <w:ind w:left="2127"/>
        <w:jc w:val="both"/>
        <w:rPr>
          <w:rFonts w:ascii="Arial" w:hAnsi="Arial" w:cs="Arial"/>
          <w:color w:val="000000" w:themeColor="text1"/>
          <w:spacing w:val="-2"/>
          <w:szCs w:val="22"/>
          <w:lang w:val="es-ES_tradnl"/>
        </w:rPr>
      </w:pPr>
    </w:p>
    <w:p w:rsidR="00D51574" w:rsidRPr="00D51574" w:rsidRDefault="00D51574" w:rsidP="00D51574">
      <w:pPr>
        <w:ind w:left="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En el caso de alumnos que están cursando enseñanzas regladas, si a su vez cursan </w:t>
      </w:r>
      <w:r w:rsidRPr="00D51574">
        <w:rPr>
          <w:rFonts w:ascii="Arial" w:hAnsi="Arial" w:cs="Arial"/>
          <w:b/>
          <w:color w:val="000000" w:themeColor="text1"/>
          <w:spacing w:val="-2"/>
          <w:szCs w:val="22"/>
          <w:u w:val="single"/>
          <w:lang w:val="es-ES_tradnl"/>
        </w:rPr>
        <w:t>enseñanzas no regladas</w:t>
      </w:r>
      <w:r w:rsidRPr="00D51574">
        <w:rPr>
          <w:rFonts w:ascii="Arial" w:hAnsi="Arial" w:cs="Arial"/>
          <w:b/>
          <w:color w:val="000000" w:themeColor="text1"/>
          <w:spacing w:val="-2"/>
          <w:szCs w:val="22"/>
          <w:lang w:val="es-ES_tradnl"/>
        </w:rPr>
        <w:t xml:space="preserve"> fuera </w:t>
      </w:r>
      <w:proofErr w:type="gramStart"/>
      <w:r w:rsidRPr="00D51574">
        <w:rPr>
          <w:rFonts w:ascii="Arial" w:hAnsi="Arial" w:cs="Arial"/>
          <w:b/>
          <w:color w:val="000000" w:themeColor="text1"/>
          <w:spacing w:val="-2"/>
          <w:szCs w:val="22"/>
          <w:lang w:val="es-ES_tradnl"/>
        </w:rPr>
        <w:t>del centro relacionadas</w:t>
      </w:r>
      <w:proofErr w:type="gramEnd"/>
      <w:r w:rsidRPr="00D51574">
        <w:rPr>
          <w:rFonts w:ascii="Arial" w:hAnsi="Arial" w:cs="Arial"/>
          <w:b/>
          <w:color w:val="000000" w:themeColor="text1"/>
          <w:spacing w:val="-2"/>
          <w:szCs w:val="22"/>
          <w:lang w:val="es-ES_tradnl"/>
        </w:rPr>
        <w:t xml:space="preserve"> con su educación formal, estas últimas van en códigos diferenciados a 5 dígitos.</w:t>
      </w:r>
    </w:p>
    <w:p w:rsidR="00D51574" w:rsidRPr="00D51574" w:rsidRDefault="00D51574" w:rsidP="00D51574">
      <w:pPr>
        <w:ind w:left="2127"/>
        <w:jc w:val="both"/>
        <w:rPr>
          <w:rFonts w:ascii="Arial" w:hAnsi="Arial" w:cs="Arial"/>
          <w:i/>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Las clases de </w:t>
      </w:r>
      <w:r w:rsidRPr="00D51574">
        <w:rPr>
          <w:rFonts w:ascii="Arial" w:hAnsi="Arial" w:cs="Arial"/>
          <w:b/>
          <w:color w:val="000000" w:themeColor="text1"/>
          <w:spacing w:val="-2"/>
          <w:szCs w:val="22"/>
          <w:lang w:val="es-ES_tradnl"/>
        </w:rPr>
        <w:t xml:space="preserve">idiomas </w:t>
      </w:r>
      <w:r w:rsidRPr="00D51574">
        <w:rPr>
          <w:rFonts w:ascii="Arial" w:hAnsi="Arial" w:cs="Arial"/>
          <w:color w:val="000000" w:themeColor="text1"/>
          <w:spacing w:val="-2"/>
          <w:szCs w:val="22"/>
          <w:lang w:val="es-ES_tradnl"/>
        </w:rPr>
        <w:t>se consideran de apoyo a la educación formal.</w:t>
      </w:r>
    </w:p>
    <w:p w:rsidR="00D51574" w:rsidRPr="00D51574" w:rsidRDefault="00D51574" w:rsidP="00D51574">
      <w:pPr>
        <w:ind w:left="2127"/>
        <w:jc w:val="both"/>
        <w:rPr>
          <w:rFonts w:ascii="Arial" w:hAnsi="Arial" w:cs="Arial"/>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rPr>
      </w:pPr>
      <w:r w:rsidRPr="00D51574">
        <w:rPr>
          <w:rFonts w:ascii="Arial" w:hAnsi="Arial" w:cs="Arial"/>
          <w:b/>
          <w:color w:val="000000" w:themeColor="text1"/>
          <w:spacing w:val="-2"/>
          <w:szCs w:val="22"/>
        </w:rPr>
        <w:t xml:space="preserve">Las </w:t>
      </w:r>
      <w:r w:rsidRPr="00D51574">
        <w:rPr>
          <w:rFonts w:ascii="Arial" w:hAnsi="Arial" w:cs="Arial"/>
          <w:b/>
          <w:color w:val="000000" w:themeColor="text1"/>
          <w:spacing w:val="-2"/>
          <w:szCs w:val="22"/>
          <w:u w:val="single"/>
        </w:rPr>
        <w:t>excursiones</w:t>
      </w:r>
      <w:r w:rsidRPr="00D51574">
        <w:rPr>
          <w:rFonts w:ascii="Arial" w:hAnsi="Arial" w:cs="Arial"/>
          <w:b/>
          <w:color w:val="000000" w:themeColor="text1"/>
          <w:spacing w:val="-2"/>
          <w:szCs w:val="22"/>
        </w:rPr>
        <w:t xml:space="preserve">, los </w:t>
      </w:r>
      <w:r w:rsidRPr="00D51574">
        <w:rPr>
          <w:rFonts w:ascii="Arial" w:hAnsi="Arial" w:cs="Arial"/>
          <w:b/>
          <w:color w:val="000000" w:themeColor="text1"/>
          <w:spacing w:val="-2"/>
          <w:szCs w:val="22"/>
          <w:u w:val="single"/>
        </w:rPr>
        <w:t>viajes en período lectivo</w:t>
      </w:r>
      <w:r w:rsidRPr="00D51574">
        <w:rPr>
          <w:rFonts w:ascii="Arial" w:hAnsi="Arial" w:cs="Arial"/>
          <w:b/>
          <w:color w:val="000000" w:themeColor="text1"/>
          <w:spacing w:val="-2"/>
          <w:szCs w:val="22"/>
        </w:rPr>
        <w:t xml:space="preserve"> organizados por el centro educativo y las </w:t>
      </w:r>
      <w:r w:rsidRPr="00D51574">
        <w:rPr>
          <w:rFonts w:ascii="Arial" w:hAnsi="Arial" w:cs="Arial"/>
          <w:b/>
          <w:color w:val="000000" w:themeColor="text1"/>
          <w:spacing w:val="-2"/>
          <w:szCs w:val="22"/>
          <w:u w:val="single"/>
        </w:rPr>
        <w:t>actividades extraescolares</w:t>
      </w:r>
      <w:r w:rsidRPr="00D51574">
        <w:rPr>
          <w:rFonts w:ascii="Arial" w:hAnsi="Arial" w:cs="Arial"/>
          <w:b/>
          <w:color w:val="000000" w:themeColor="text1"/>
          <w:spacing w:val="-2"/>
          <w:szCs w:val="22"/>
        </w:rPr>
        <w:t xml:space="preserve"> en el centro educativo,</w:t>
      </w:r>
      <w:r w:rsidRPr="00D51574">
        <w:rPr>
          <w:rFonts w:ascii="Arial" w:hAnsi="Arial" w:cs="Arial"/>
          <w:color w:val="000000" w:themeColor="text1"/>
          <w:spacing w:val="-2"/>
          <w:szCs w:val="22"/>
        </w:rPr>
        <w:t xml:space="preserve"> </w:t>
      </w:r>
      <w:r w:rsidRPr="00D51574">
        <w:rPr>
          <w:rFonts w:ascii="Arial" w:hAnsi="Arial" w:cs="Arial"/>
          <w:b/>
          <w:color w:val="000000" w:themeColor="text1"/>
          <w:spacing w:val="-2"/>
          <w:szCs w:val="22"/>
        </w:rPr>
        <w:t>independientemente de la materia de la que se trate, se van a considerar dentro de la enseñanza reglada en el nivel que corresponda</w:t>
      </w:r>
      <w:r w:rsidRPr="00D51574">
        <w:rPr>
          <w:rFonts w:ascii="Arial" w:hAnsi="Arial" w:cs="Arial"/>
          <w:color w:val="000000" w:themeColor="text1"/>
          <w:spacing w:val="-2"/>
          <w:szCs w:val="22"/>
        </w:rPr>
        <w:t>. Además, estas actividades extraescolares se refieren tanto a las gestionadas por el centro como a las gestionadas por la Asociación de Padres y Madres (AMPA).</w:t>
      </w:r>
    </w:p>
    <w:p w:rsidR="00D51574" w:rsidRPr="00D51574" w:rsidRDefault="00D51574" w:rsidP="00D51574">
      <w:pPr>
        <w:ind w:left="2127"/>
        <w:jc w:val="both"/>
        <w:rPr>
          <w:rFonts w:ascii="Arial" w:hAnsi="Arial" w:cs="Arial"/>
          <w:i/>
          <w:color w:val="000000" w:themeColor="text1"/>
          <w:spacing w:val="-2"/>
          <w:szCs w:val="22"/>
          <w:lang w:val="es-ES_tradnl"/>
        </w:rPr>
      </w:pPr>
      <w:r w:rsidRPr="00D51574">
        <w:rPr>
          <w:rFonts w:ascii="Arial" w:hAnsi="Arial" w:cs="Arial"/>
          <w:color w:val="000000" w:themeColor="text1"/>
          <w:spacing w:val="-2"/>
          <w:szCs w:val="22"/>
          <w:lang w:val="es-ES_tradnl"/>
        </w:rPr>
        <w:t xml:space="preserve">Las </w:t>
      </w:r>
      <w:r w:rsidRPr="00D51574">
        <w:rPr>
          <w:rFonts w:ascii="Arial" w:hAnsi="Arial" w:cs="Arial"/>
          <w:b/>
          <w:color w:val="000000" w:themeColor="text1"/>
          <w:spacing w:val="-2"/>
          <w:szCs w:val="22"/>
          <w:lang w:val="es-ES_tradnl"/>
        </w:rPr>
        <w:t>actividades extraescolares fuera del centro educativo</w:t>
      </w:r>
      <w:r w:rsidRPr="00D51574">
        <w:rPr>
          <w:rFonts w:ascii="Arial" w:hAnsi="Arial" w:cs="Arial"/>
          <w:color w:val="000000" w:themeColor="text1"/>
          <w:spacing w:val="-2"/>
          <w:szCs w:val="22"/>
          <w:lang w:val="es-ES_tradnl"/>
        </w:rPr>
        <w:t xml:space="preserve"> </w:t>
      </w:r>
      <w:r w:rsidRPr="00D51574">
        <w:rPr>
          <w:rFonts w:ascii="Arial" w:hAnsi="Arial" w:cs="Arial"/>
          <w:b/>
          <w:color w:val="000000" w:themeColor="text1"/>
          <w:spacing w:val="-2"/>
          <w:szCs w:val="22"/>
          <w:lang w:val="es-ES_tradnl"/>
        </w:rPr>
        <w:t>que quedan fuera del ámbito de la educación</w:t>
      </w:r>
      <w:r w:rsidRPr="00D51574">
        <w:rPr>
          <w:rFonts w:ascii="Arial" w:hAnsi="Arial" w:cs="Arial"/>
          <w:color w:val="000000" w:themeColor="text1"/>
          <w:spacing w:val="-2"/>
          <w:szCs w:val="22"/>
          <w:lang w:val="es-ES_tradnl"/>
        </w:rPr>
        <w:t xml:space="preserve"> (deportes, baile, música, cerámica, etc.) se consideran servicios recreativos y deportivos (09.4.6) y, por tanto, se excluyen de este grupo. </w:t>
      </w:r>
    </w:p>
    <w:p w:rsidR="00D51574" w:rsidRPr="00D51574" w:rsidRDefault="00D51574" w:rsidP="00D51574">
      <w:pPr>
        <w:ind w:left="2127"/>
        <w:jc w:val="both"/>
        <w:rPr>
          <w:rFonts w:ascii="Arial" w:hAnsi="Arial" w:cs="Arial"/>
          <w:color w:val="000000" w:themeColor="text1"/>
          <w:spacing w:val="-2"/>
          <w:szCs w:val="22"/>
        </w:rPr>
      </w:pPr>
    </w:p>
    <w:p w:rsidR="00D51574" w:rsidRPr="00D51574" w:rsidRDefault="00D51574" w:rsidP="00D51574">
      <w:pPr>
        <w:ind w:left="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Los </w:t>
      </w:r>
      <w:r w:rsidRPr="00D51574">
        <w:rPr>
          <w:rFonts w:ascii="Arial" w:hAnsi="Arial" w:cs="Arial"/>
          <w:b/>
          <w:color w:val="000000" w:themeColor="text1"/>
          <w:spacing w:val="-2"/>
          <w:szCs w:val="22"/>
          <w:u w:val="single"/>
          <w:lang w:val="es-ES_tradnl"/>
        </w:rPr>
        <w:t>campamentos</w:t>
      </w:r>
      <w:r w:rsidRPr="00D51574">
        <w:rPr>
          <w:rFonts w:ascii="Arial" w:hAnsi="Arial" w:cs="Arial"/>
          <w:b/>
          <w:color w:val="000000" w:themeColor="text1"/>
          <w:spacing w:val="-2"/>
          <w:szCs w:val="22"/>
          <w:lang w:val="es-ES_tradnl"/>
        </w:rPr>
        <w:t xml:space="preserve"> urbanos en centros educativos </w:t>
      </w:r>
      <w:r w:rsidRPr="00D51574">
        <w:rPr>
          <w:rFonts w:ascii="Arial" w:hAnsi="Arial" w:cs="Arial"/>
          <w:color w:val="000000" w:themeColor="text1"/>
          <w:spacing w:val="-2"/>
          <w:szCs w:val="22"/>
          <w:lang w:val="es-ES_tradnl"/>
        </w:rPr>
        <w:t>se van a considerar dentro de la enseñanza reglada.</w:t>
      </w:r>
      <w:r w:rsidRPr="00D51574">
        <w:rPr>
          <w:rFonts w:ascii="Arial" w:hAnsi="Arial" w:cs="Arial"/>
          <w:b/>
          <w:color w:val="000000" w:themeColor="text1"/>
          <w:spacing w:val="-2"/>
          <w:szCs w:val="22"/>
          <w:lang w:val="es-ES_tradnl"/>
        </w:rPr>
        <w:t xml:space="preserve"> Los realizados fuera del centro educativo </w:t>
      </w:r>
      <w:r w:rsidRPr="00D51574">
        <w:rPr>
          <w:rFonts w:ascii="Arial" w:hAnsi="Arial" w:cs="Arial"/>
          <w:color w:val="000000" w:themeColor="text1"/>
          <w:spacing w:val="-2"/>
          <w:szCs w:val="22"/>
          <w:lang w:val="es-ES_tradnl"/>
        </w:rPr>
        <w:t>(ludotecas, centros culturales, etc.), irán al código de enseñanza no reglada del nivel que corresponda.</w:t>
      </w: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b/>
          <w:color w:val="000000" w:themeColor="text1"/>
          <w:spacing w:val="-2"/>
          <w:szCs w:val="22"/>
          <w:lang w:val="es-ES_tradnl"/>
        </w:rPr>
        <w:t xml:space="preserve">Los campamentos de idiomas o los cursos de inmersión de idiomas </w:t>
      </w:r>
      <w:r w:rsidRPr="00D51574">
        <w:rPr>
          <w:rFonts w:ascii="Arial" w:hAnsi="Arial" w:cs="Arial"/>
          <w:color w:val="000000" w:themeColor="text1"/>
          <w:spacing w:val="-2"/>
          <w:szCs w:val="22"/>
          <w:lang w:val="es-ES_tradnl"/>
        </w:rPr>
        <w:t>irán al código de enseñanza no reglada en el nivel que corresponda, si el miembro del hogar está cursando enseñanzas regladas; si no las está cursando, se anotarán en el código 10.5.0.B Educación no formal.</w:t>
      </w:r>
    </w:p>
    <w:p w:rsidR="00D51574" w:rsidRPr="00D51574" w:rsidRDefault="00D51574" w:rsidP="00D51574">
      <w:pPr>
        <w:ind w:left="2127"/>
        <w:jc w:val="both"/>
        <w:rPr>
          <w:rFonts w:ascii="Arial" w:hAnsi="Arial" w:cs="Arial"/>
          <w:color w:val="000000" w:themeColor="text1"/>
          <w:spacing w:val="-2"/>
          <w:szCs w:val="22"/>
        </w:rPr>
      </w:pPr>
      <w:r w:rsidRPr="00D51574">
        <w:rPr>
          <w:rFonts w:ascii="Arial" w:hAnsi="Arial" w:cs="Arial"/>
          <w:color w:val="000000" w:themeColor="text1"/>
          <w:spacing w:val="-2"/>
          <w:szCs w:val="22"/>
        </w:rPr>
        <w:t>El resto de campamentos (de música, de ocio o deportivos) no se incluyen en este grupo. Se considerarán paquetes turísticos (09.8.0) si no se puede desglosar el gasto</w:t>
      </w:r>
      <w:r w:rsidRPr="00D51574">
        <w:rPr>
          <w:rFonts w:ascii="Arial" w:hAnsi="Arial"/>
          <w:color w:val="000000" w:themeColor="text1"/>
          <w:spacing w:val="-2"/>
          <w:szCs w:val="22"/>
        </w:rPr>
        <w:t>; en el caso de que se pueda desglosar: el transporte iría al grupo 07, el alojamiento y manutención al 11.2.0.4, y las actividades deportivas y recreativas al 09.4.6.</w:t>
      </w:r>
    </w:p>
    <w:p w:rsidR="00D51574" w:rsidRPr="00D51574" w:rsidRDefault="00D51574" w:rsidP="00D51574">
      <w:pPr>
        <w:ind w:left="2127"/>
        <w:jc w:val="both"/>
        <w:rPr>
          <w:rFonts w:ascii="Arial" w:hAnsi="Arial" w:cs="Arial"/>
          <w:color w:val="000000" w:themeColor="text1"/>
          <w:spacing w:val="-2"/>
          <w:szCs w:val="22"/>
          <w:lang w:val="es-ES_tradnl"/>
        </w:rPr>
      </w:pPr>
    </w:p>
    <w:p w:rsidR="00D51574" w:rsidRPr="00D51574" w:rsidRDefault="00D51574" w:rsidP="00D51574">
      <w:pPr>
        <w:ind w:left="2127"/>
        <w:jc w:val="both"/>
        <w:rPr>
          <w:rFonts w:ascii="Arial" w:hAnsi="Arial" w:cs="Arial"/>
          <w:i/>
          <w:color w:val="000000" w:themeColor="text1"/>
          <w:spacing w:val="-2"/>
          <w:szCs w:val="22"/>
          <w:lang w:val="es-ES_tradnl"/>
        </w:rPr>
      </w:pPr>
      <w:r w:rsidRPr="00D51574">
        <w:rPr>
          <w:rFonts w:ascii="Arial" w:hAnsi="Arial" w:cs="Arial"/>
          <w:color w:val="000000" w:themeColor="text1"/>
          <w:spacing w:val="-2"/>
          <w:szCs w:val="22"/>
          <w:lang w:val="es-ES_tradnl"/>
        </w:rPr>
        <w:t>Se incluyen aquí los servicios educativos exclusivamente. No se tiene en cuenta los gastos de material escolar como libros, manuales… (subgrupo 09.7.1), artículos de papelería (09.7.4.0) o servicios complementarios de la enseñanza, tales como los seguros escolares (12.1.1.1), transporte (subgrupo 07.3), servicios de alojamiento en residencias universitarias, colegios, etc. para cualquier nivel de enseñanza (11.2.0.4), servicios en comedores escolares y universitarios (11.1.2.1) y uniformes escolares (03.1.2.6).</w:t>
      </w:r>
    </w:p>
    <w:p w:rsidR="00D51574" w:rsidRPr="00D51574" w:rsidRDefault="00D51574" w:rsidP="00D51574">
      <w:pPr>
        <w:ind w:left="2127"/>
        <w:jc w:val="both"/>
        <w:rPr>
          <w:rFonts w:ascii="Arial" w:hAnsi="Arial" w:cs="Arial"/>
          <w:i/>
          <w:color w:val="000000" w:themeColor="text1"/>
          <w:spacing w:val="-2"/>
          <w:szCs w:val="22"/>
          <w:lang w:val="es-ES_tradnl"/>
        </w:rPr>
      </w:pPr>
    </w:p>
    <w:p w:rsidR="00D51574" w:rsidRPr="00D51574" w:rsidRDefault="00D51574" w:rsidP="00D51574">
      <w:pPr>
        <w:ind w:left="2127"/>
        <w:jc w:val="both"/>
        <w:rPr>
          <w:rFonts w:ascii="Arial" w:hAnsi="Arial" w:cs="Arial"/>
          <w:i/>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10.1</w:t>
      </w:r>
      <w:r w:rsidRPr="00D51574">
        <w:rPr>
          <w:rFonts w:ascii="Arial" w:hAnsi="Arial" w:cs="Arial"/>
          <w:b/>
          <w:color w:val="000000" w:themeColor="text1"/>
          <w:spacing w:val="-2"/>
          <w:szCs w:val="22"/>
          <w:lang w:val="es-ES_tradnl"/>
        </w:rPr>
        <w:tab/>
        <w:t xml:space="preserve">EDUCACIÓN INFANTIL Y PRIMARIA </w:t>
      </w:r>
    </w:p>
    <w:p w:rsidR="00D51574" w:rsidRPr="00D51574" w:rsidRDefault="00D51574" w:rsidP="00D51574">
      <w:pPr>
        <w:spacing w:after="240"/>
        <w:ind w:left="2126"/>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(NIVELES 0 Y 1 CNED-P-2014)</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 incluyen en este epígrafe, en los códigos correspondientes a </w:t>
      </w:r>
      <w:r w:rsidRPr="00D51574">
        <w:rPr>
          <w:rFonts w:ascii="Arial" w:eastAsiaTheme="minorEastAsia" w:hAnsi="Arial" w:cs="Arial"/>
          <w:color w:val="000000" w:themeColor="text1"/>
          <w:szCs w:val="22"/>
          <w:u w:val="single"/>
          <w:lang w:val="es-ES_tradnl"/>
        </w:rPr>
        <w:t>enseñanzas regladas</w:t>
      </w:r>
      <w:r w:rsidRPr="00D51574">
        <w:rPr>
          <w:rFonts w:ascii="Arial" w:eastAsiaTheme="minorEastAsia" w:hAnsi="Arial" w:cs="Arial"/>
          <w:color w:val="000000" w:themeColor="text1"/>
          <w:szCs w:val="22"/>
          <w:lang w:val="es-ES_tradnl"/>
        </w:rPr>
        <w:t xml:space="preserve">, los pagos a centros de Educación Infantil y Primaria, independientemente de que el servicio sea prestado por una Administración Pública o por una entidad privada y de que el centro esté autorizado o no por la Administración Educativa (por tanto, </w:t>
      </w:r>
      <w:r w:rsidRPr="00D51574">
        <w:rPr>
          <w:rFonts w:ascii="Arial" w:eastAsiaTheme="minorEastAsia" w:hAnsi="Arial" w:cs="Arial"/>
          <w:b/>
          <w:color w:val="000000" w:themeColor="text1"/>
          <w:szCs w:val="22"/>
          <w:lang w:val="es-ES_tradnl"/>
        </w:rPr>
        <w:t>incluye escuelas y centros infantiles</w:t>
      </w:r>
      <w:r w:rsidRPr="00D51574">
        <w:rPr>
          <w:rFonts w:ascii="Arial" w:eastAsiaTheme="minorEastAsia" w:hAnsi="Arial" w:cs="Arial"/>
          <w:color w:val="000000" w:themeColor="text1"/>
          <w:szCs w:val="22"/>
          <w:lang w:val="es-ES_tradnl"/>
        </w:rPr>
        <w:t>).</w:t>
      </w:r>
    </w:p>
    <w:p w:rsidR="00D51574" w:rsidRPr="00D51574" w:rsidRDefault="00D51574" w:rsidP="00D51574">
      <w:pPr>
        <w:spacing w:before="120"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 consideran los pagos realizados a dichos centros por los siguientes servicios:</w:t>
      </w:r>
    </w:p>
    <w:p w:rsidR="00D51574" w:rsidRPr="00D51574" w:rsidRDefault="00D51574" w:rsidP="00041247">
      <w:pPr>
        <w:keepLines/>
        <w:numPr>
          <w:ilvl w:val="3"/>
          <w:numId w:val="52"/>
        </w:numPr>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enseñanza y centros infantiles.</w:t>
      </w:r>
    </w:p>
    <w:p w:rsidR="00D51574" w:rsidRPr="00D51574" w:rsidRDefault="00D51574" w:rsidP="00041247">
      <w:pPr>
        <w:keepLines/>
        <w:numPr>
          <w:ilvl w:val="3"/>
          <w:numId w:val="52"/>
        </w:numPr>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educación especial para niños con necesidades especiales. </w:t>
      </w:r>
    </w:p>
    <w:p w:rsidR="00D51574" w:rsidRPr="00D51574" w:rsidRDefault="00D51574" w:rsidP="00041247">
      <w:pPr>
        <w:keepLines/>
        <w:numPr>
          <w:ilvl w:val="3"/>
          <w:numId w:val="52"/>
        </w:numPr>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Educación Básica de adultos. </w:t>
      </w:r>
    </w:p>
    <w:p w:rsidR="00D51574" w:rsidRPr="00D51574" w:rsidRDefault="00D51574" w:rsidP="00041247">
      <w:pPr>
        <w:keepLines/>
        <w:numPr>
          <w:ilvl w:val="0"/>
          <w:numId w:val="70"/>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de uno o varios días o viajes en período lectivo, organizados por el centro educativo (visitas a ciudades, museos, granjas escuela…).</w:t>
      </w:r>
    </w:p>
    <w:p w:rsidR="00D51574" w:rsidRPr="00D51574" w:rsidRDefault="00D51574" w:rsidP="00041247">
      <w:pPr>
        <w:keepLines/>
        <w:numPr>
          <w:ilvl w:val="0"/>
          <w:numId w:val="70"/>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urbanos (se duerme en el hogar) en el centro educativo.</w:t>
      </w:r>
    </w:p>
    <w:p w:rsidR="00D51574" w:rsidRPr="00D51574" w:rsidRDefault="00D51574" w:rsidP="00D51574">
      <w:pPr>
        <w:keepLines/>
        <w:ind w:left="2127"/>
        <w:jc w:val="both"/>
        <w:outlineLvl w:val="0"/>
        <w:rPr>
          <w:rFonts w:ascii="Arial" w:eastAsiaTheme="minorEastAsia" w:hAnsi="Arial" w:cs="Arial"/>
          <w:color w:val="000000" w:themeColor="text1"/>
          <w:szCs w:val="22"/>
        </w:rPr>
      </w:pPr>
    </w:p>
    <w:p w:rsidR="00D51574" w:rsidRPr="00D51574" w:rsidRDefault="00D51574" w:rsidP="00D51574">
      <w:pPr>
        <w:spacing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pagos pueden realizarse en concepto de:</w:t>
      </w:r>
    </w:p>
    <w:p w:rsidR="00D51574" w:rsidRPr="00D51574" w:rsidRDefault="00D51574" w:rsidP="00041247">
      <w:pPr>
        <w:keepLines/>
        <w:numPr>
          <w:ilvl w:val="0"/>
          <w:numId w:val="53"/>
        </w:numPr>
        <w:tabs>
          <w:tab w:val="left" w:pos="1758"/>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Matrícula, pagos por inscripción y cualquier otro pago que se realice de forma no periódica al centro, siempre que no exista la posibilidad de ser recuperados en una posterior devolución (así, los pagos por reserva de plaza o similares que posteriormente se deduzcan del recibo regular se anotarán junto con este recibo).</w:t>
      </w:r>
    </w:p>
    <w:p w:rsidR="00D51574" w:rsidRPr="00D51574" w:rsidRDefault="00D51574" w:rsidP="00041247">
      <w:pPr>
        <w:keepLines/>
        <w:numPr>
          <w:ilvl w:val="0"/>
          <w:numId w:val="53"/>
        </w:numPr>
        <w:tabs>
          <w:tab w:val="left" w:pos="1758"/>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Pagos regulares por los servicios especificados.</w:t>
      </w:r>
    </w:p>
    <w:p w:rsidR="00D51574" w:rsidRPr="00D51574" w:rsidRDefault="00D51574" w:rsidP="00D51574">
      <w:pPr>
        <w:tabs>
          <w:tab w:val="left" w:pos="1758"/>
        </w:tabs>
        <w:ind w:left="2127"/>
        <w:jc w:val="both"/>
        <w:outlineLvl w:val="0"/>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guarda de niños no prestados por centros educativos ni escuelas o centros infantiles, que se considera como un servicio de protección social (13.3.0.1).</w:t>
      </w:r>
    </w:p>
    <w:p w:rsidR="00D51574" w:rsidRPr="00D51574" w:rsidRDefault="00D51574" w:rsidP="00D51574">
      <w:pPr>
        <w:keepNext/>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realizadas por estudiantes de Educación Infantil o Primaria, no prestadas por el centro:</w:t>
      </w:r>
    </w:p>
    <w:p w:rsidR="00D51574" w:rsidRPr="00D51574" w:rsidRDefault="00D51574" w:rsidP="00041247">
      <w:pPr>
        <w:keepNext/>
        <w:keepLines/>
        <w:numPr>
          <w:ilvl w:val="0"/>
          <w:numId w:val="54"/>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de apoyo a la educación (idiomas, pedagogía, etc.) en academias o profesores particulares irían a enseñanzas no regladas (10.5.0).</w:t>
      </w:r>
    </w:p>
    <w:p w:rsidR="00D51574" w:rsidRPr="00D51574" w:rsidRDefault="00D51574" w:rsidP="00041247">
      <w:pPr>
        <w:keepNext/>
        <w:keepLines/>
        <w:numPr>
          <w:ilvl w:val="0"/>
          <w:numId w:val="54"/>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Las realizadas en otros centros reglados irían al nivel correspondiente. </w:t>
      </w:r>
    </w:p>
    <w:p w:rsidR="00D51574" w:rsidRPr="00D51574" w:rsidRDefault="00D51574" w:rsidP="00041247">
      <w:pPr>
        <w:keepNext/>
        <w:keepLines/>
        <w:numPr>
          <w:ilvl w:val="0"/>
          <w:numId w:val="54"/>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que quedan fuera del ámbito de la educación (deportes, baile, música, etc.) irían a servicios recreativos y deportivos (09.4.6).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de idiomas o cursos de inmersión de idiomas para estudiantes de Educación Infantil o Primaria, cuando se pueden desglosar los gastos: el transporte iría al grupo 07; el alojamiento y manutención al 11.2.0.4; y el curso iría a enseñanzas no regladas (10.5.0).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campamentos de música, de ocio o deportivos para niños, que se considerarán paquetes turísticos (09.8.0) si no se puede desglosar el gasto; si se pudiera desglosar: el transporte iría al grupo 07, el alojamiento y manutención al 11.2.0.4, y las actividades deportivas y recreativas al 09.4.6.</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Lines/>
        <w:ind w:left="2127" w:hanging="2127"/>
        <w:jc w:val="both"/>
        <w:rPr>
          <w:rFonts w:ascii="Arial" w:hAnsi="Arial" w:cs="Arial"/>
          <w:b/>
          <w:color w:val="000000" w:themeColor="text1"/>
          <w:spacing w:val="-2"/>
          <w:szCs w:val="22"/>
          <w:lang w:val="es-ES_tradnl" w:eastAsia="en-US"/>
        </w:rPr>
      </w:pPr>
      <w:r w:rsidRPr="00D51574">
        <w:rPr>
          <w:rFonts w:ascii="Arial" w:hAnsi="Arial" w:cs="Arial"/>
          <w:b/>
          <w:color w:val="000000" w:themeColor="text1"/>
          <w:spacing w:val="-2"/>
          <w:szCs w:val="22"/>
          <w:lang w:val="es-ES_tradnl" w:eastAsia="en-US"/>
        </w:rPr>
        <w:t>10.1.0</w:t>
      </w:r>
      <w:r w:rsidRPr="00D51574">
        <w:rPr>
          <w:rFonts w:ascii="Arial" w:hAnsi="Arial" w:cs="Arial"/>
          <w:color w:val="000000" w:themeColor="text1"/>
          <w:spacing w:val="-2"/>
          <w:szCs w:val="22"/>
          <w:lang w:val="es-ES_tradnl" w:eastAsia="en-US"/>
        </w:rPr>
        <w:tab/>
      </w:r>
      <w:r w:rsidRPr="00D51574">
        <w:rPr>
          <w:rFonts w:ascii="Arial" w:hAnsi="Arial" w:cs="Arial"/>
          <w:b/>
          <w:color w:val="000000" w:themeColor="text1"/>
          <w:spacing w:val="-2"/>
          <w:szCs w:val="22"/>
          <w:lang w:val="es-ES_tradnl" w:eastAsia="en-US"/>
        </w:rPr>
        <w:t>EDUCACIÓN INFANTIL (NIVEL 0 CNED-P-2014) Y EDUCACIÓN PRIMARIA (NIVEL 1 CNED-P-2014)</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10.1.0.1</w:t>
      </w:r>
      <w:r w:rsidRPr="00D51574">
        <w:rPr>
          <w:rFonts w:ascii="Arial" w:hAnsi="Arial" w:cs="Arial"/>
          <w:i/>
          <w:color w:val="000000" w:themeColor="text1"/>
          <w:spacing w:val="-2"/>
          <w:szCs w:val="22"/>
          <w:lang w:val="es-ES_tradnl"/>
        </w:rPr>
        <w:tab/>
        <w:t>PRIMER CICLO DE EDUCACIÓN INFANTIL (0-3 AÑOS)</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w:t>
      </w:r>
      <w:r w:rsidRPr="00D51574">
        <w:rPr>
          <w:rFonts w:ascii="Arial" w:hAnsi="Arial" w:cs="Arial"/>
          <w:i/>
          <w:spacing w:val="-2"/>
          <w:szCs w:val="22"/>
          <w:lang w:val="es-ES_tradnl"/>
        </w:rPr>
        <w:t xml:space="preserve">PARTE DEL </w:t>
      </w:r>
      <w:r w:rsidRPr="00D51574">
        <w:rPr>
          <w:rFonts w:ascii="Arial" w:hAnsi="Arial" w:cs="Arial"/>
          <w:i/>
          <w:color w:val="000000" w:themeColor="text1"/>
          <w:spacing w:val="-2"/>
          <w:szCs w:val="22"/>
          <w:lang w:val="es-ES_tradnl"/>
        </w:rPr>
        <w:t>NIVEL 0: GRUPO 01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Último recibo               </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10.1 se especifican los servicios y los conceptos que se incluyen y excluyen en este código, relativos a las enseñanzas regladas para niños normalmente entre 0 y 3 años.</w:t>
      </w:r>
    </w:p>
    <w:p w:rsidR="00D51574" w:rsidRPr="00D51574" w:rsidRDefault="00D51574" w:rsidP="00D51574">
      <w:pPr>
        <w:ind w:left="2126"/>
        <w:jc w:val="both"/>
        <w:rPr>
          <w:rFonts w:ascii="Arial" w:eastAsiaTheme="minorEastAsia" w:hAnsi="Arial" w:cs="Arial"/>
          <w:color w:val="000000" w:themeColor="text1"/>
          <w:szCs w:val="22"/>
        </w:rPr>
      </w:pPr>
    </w:p>
    <w:p w:rsidR="00D51574" w:rsidRPr="00D51574" w:rsidRDefault="00D51574" w:rsidP="00D51574">
      <w:pPr>
        <w:tabs>
          <w:tab w:val="left" w:pos="1758"/>
        </w:tabs>
        <w:ind w:left="2127"/>
        <w:contextualSpacing/>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10.1.0.2</w:t>
      </w:r>
      <w:r w:rsidRPr="00D51574">
        <w:rPr>
          <w:rFonts w:ascii="Arial" w:hAnsi="Arial" w:cs="Arial"/>
          <w:i/>
          <w:color w:val="000000" w:themeColor="text1"/>
          <w:spacing w:val="-2"/>
          <w:szCs w:val="22"/>
          <w:lang w:val="es-ES_tradnl"/>
        </w:rPr>
        <w:tab/>
        <w:t>SEGUNDO CICLO DE EDUCACIÓN INFANTIL (3-6 AÑOS)</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w:t>
      </w:r>
      <w:r w:rsidRPr="00D51574">
        <w:rPr>
          <w:rFonts w:ascii="Arial" w:hAnsi="Arial" w:cs="Arial"/>
          <w:i/>
          <w:spacing w:val="-2"/>
          <w:szCs w:val="22"/>
          <w:lang w:val="es-ES_tradnl"/>
        </w:rPr>
        <w:t xml:space="preserve">PARTE DEL </w:t>
      </w:r>
      <w:r w:rsidRPr="00D51574">
        <w:rPr>
          <w:rFonts w:ascii="Arial" w:hAnsi="Arial" w:cs="Arial"/>
          <w:i/>
          <w:color w:val="000000" w:themeColor="text1"/>
          <w:spacing w:val="-2"/>
          <w:szCs w:val="22"/>
          <w:lang w:val="es-ES_tradnl"/>
        </w:rPr>
        <w:t>NIVEL 0: GRUPO 02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10.1 se especifican los servicios y los conceptos que se incluyen y excluyen en este código, relativos a las enseñanzas regladas para niños normalmente entre 3 y 6 años.</w:t>
      </w:r>
    </w:p>
    <w:p w:rsidR="00D51574" w:rsidRPr="00D51574" w:rsidRDefault="00D51574" w:rsidP="00D51574">
      <w:pPr>
        <w:ind w:left="2126"/>
        <w:jc w:val="both"/>
        <w:rPr>
          <w:rFonts w:ascii="Arial" w:eastAsiaTheme="minorEastAsia" w:hAnsi="Arial" w:cs="Arial"/>
          <w:color w:val="000000" w:themeColor="text1"/>
          <w:szCs w:val="22"/>
        </w:rPr>
      </w:pPr>
    </w:p>
    <w:p w:rsidR="00D51574" w:rsidRPr="00D51574" w:rsidRDefault="00D51574" w:rsidP="00D51574">
      <w:pPr>
        <w:ind w:left="2126"/>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10.1.0.3</w:t>
      </w:r>
      <w:r w:rsidRPr="00D51574">
        <w:rPr>
          <w:rFonts w:ascii="Arial" w:hAnsi="Arial" w:cs="Arial"/>
          <w:i/>
          <w:color w:val="000000" w:themeColor="text1"/>
          <w:spacing w:val="-2"/>
          <w:szCs w:val="22"/>
          <w:lang w:val="es-ES_tradnl"/>
        </w:rPr>
        <w:tab/>
        <w:t xml:space="preserve"> EDUCACIÓN PRIMARIA</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(NIVEL 1: GRUPOS 11, 12 Y 13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spacing w:after="120"/>
        <w:ind w:left="2126"/>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En el epígrafe 10.1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Primaria para niños normalmente entre 6 y 11 años.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Especial para niños normalmente de 6 a 11 años.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Básica de adultos.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Enseñanzas elementales de Música y Danza.</w:t>
      </w:r>
      <w:r w:rsidRPr="00D51574">
        <w:rPr>
          <w:rFonts w:ascii="Arial" w:eastAsiaTheme="minorEastAsia" w:hAnsi="Arial" w:cs="Arial"/>
          <w:szCs w:val="22"/>
          <w:lang w:val="es-ES_tradnl"/>
        </w:rPr>
        <w:tab/>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10.2                             EDUCACIÓN SECUNDARIA (NIVELES 2 Y 3 CNED-P-2014)</w:t>
      </w:r>
    </w:p>
    <w:p w:rsidR="00D51574" w:rsidRPr="00D51574" w:rsidRDefault="00D51574" w:rsidP="00D51574">
      <w:pPr>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widowControl w:val="0"/>
        <w:suppressAutoHyphens/>
        <w:spacing w:after="120"/>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incluyen en este epígrafe, en los códigos correspondientes a </w:t>
      </w:r>
      <w:r w:rsidRPr="00D51574">
        <w:rPr>
          <w:rFonts w:ascii="Arial" w:eastAsiaTheme="minorEastAsia" w:hAnsi="Arial" w:cs="Arial"/>
          <w:color w:val="000000" w:themeColor="text1"/>
          <w:szCs w:val="22"/>
          <w:u w:val="single"/>
        </w:rPr>
        <w:t>enseñanzas regladas</w:t>
      </w:r>
      <w:r w:rsidRPr="00D51574">
        <w:rPr>
          <w:rFonts w:ascii="Arial" w:eastAsiaTheme="minorEastAsia" w:hAnsi="Arial" w:cs="Arial"/>
          <w:color w:val="000000" w:themeColor="text1"/>
          <w:szCs w:val="22"/>
        </w:rPr>
        <w:t>, los pagos realizados a centros de Educación Secundaria por los siguientes servicios:</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enseñanza.</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educación para adolescentes con necesidades educativas especiales. </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Educación Secundaria para adultos. </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Actividades extraescolares prestadas por el centro educativo, tanto en concepto de apoyo a la educación (matemáticas, idiomas, métodos de estudio, pedagogía, etc.) como las relativas a deportes, baile, música, etc. siempre que estén organizadas por el centro.</w:t>
      </w:r>
    </w:p>
    <w:p w:rsidR="00D51574" w:rsidRPr="00D51574" w:rsidRDefault="00D51574" w:rsidP="00041247">
      <w:pPr>
        <w:keepLines/>
        <w:numPr>
          <w:ilvl w:val="0"/>
          <w:numId w:val="71"/>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de uno o varios días o viajes en período lectivo, organizados por el centro educativo (visitas a ciudades, museos, granjas escuela…).</w:t>
      </w:r>
    </w:p>
    <w:p w:rsidR="00D51574" w:rsidRPr="00D51574" w:rsidRDefault="00D51574" w:rsidP="00041247">
      <w:pPr>
        <w:keepLines/>
        <w:numPr>
          <w:ilvl w:val="0"/>
          <w:numId w:val="71"/>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urbanos (se duerme en el hogar) en un centro educativo.</w:t>
      </w:r>
    </w:p>
    <w:p w:rsidR="00D51574" w:rsidRPr="00D51574" w:rsidRDefault="00D51574" w:rsidP="00D51574">
      <w:pPr>
        <w:widowControl w:val="0"/>
        <w:suppressAutoHyphens/>
        <w:ind w:left="2126"/>
        <w:jc w:val="both"/>
        <w:outlineLvl w:val="0"/>
        <w:rPr>
          <w:rFonts w:ascii="Arial" w:eastAsiaTheme="minorEastAsia" w:hAnsi="Arial" w:cs="Arial"/>
          <w:color w:val="000000" w:themeColor="text1"/>
          <w:szCs w:val="22"/>
        </w:rPr>
      </w:pPr>
    </w:p>
    <w:p w:rsidR="00D51574" w:rsidRPr="00D51574" w:rsidRDefault="00D51574" w:rsidP="00D51574">
      <w:pPr>
        <w:keepLines/>
        <w:widowControl w:val="0"/>
        <w:tabs>
          <w:tab w:val="left" w:pos="1758"/>
        </w:tabs>
        <w:suppressAutoHyphens/>
        <w:jc w:val="both"/>
        <w:outlineLvl w:val="0"/>
        <w:rPr>
          <w:rFonts w:ascii="Arial" w:eastAsiaTheme="minorEastAsia" w:hAnsi="Arial" w:cs="Arial"/>
          <w:color w:val="000000" w:themeColor="text1"/>
          <w:szCs w:val="22"/>
        </w:rPr>
      </w:pPr>
    </w:p>
    <w:p w:rsidR="00D51574" w:rsidRPr="00D51574" w:rsidRDefault="00D51574" w:rsidP="00D51574">
      <w:pPr>
        <w:keepLines/>
        <w:widowControl w:val="0"/>
        <w:suppressAutoHyphens/>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las enseñanzas cursadas a distancia.</w:t>
      </w:r>
    </w:p>
    <w:p w:rsidR="00D51574" w:rsidRPr="00D51574" w:rsidRDefault="00D51574" w:rsidP="00D51574">
      <w:pPr>
        <w:widowControl w:val="0"/>
        <w:suppressAutoHyphens/>
        <w:ind w:left="2126"/>
        <w:jc w:val="both"/>
        <w:outlineLvl w:val="0"/>
        <w:rPr>
          <w:rFonts w:ascii="Arial" w:eastAsiaTheme="minorEastAsia" w:hAnsi="Arial" w:cs="Arial"/>
          <w:color w:val="000000" w:themeColor="text1"/>
          <w:szCs w:val="22"/>
        </w:rPr>
      </w:pPr>
    </w:p>
    <w:p w:rsidR="00D51574" w:rsidRPr="00D51574" w:rsidRDefault="00D51574" w:rsidP="00D51574">
      <w:pPr>
        <w:widowControl w:val="0"/>
        <w:suppressAutoHyphens/>
        <w:spacing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pagos pueden realizarse en concepto de:</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Matrícula, pagos por inscripción y cualquier otro pago que se realice de forma no periódica al centro, siempre que no exista la posibilidad de ser recuperados en una posterior devolución (así, los pagos por reserva de plaza o similares que posteriormente se deduzcan del recibo regular se anotarán junto con este recibo).</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Pagos regulares por los servicios especificados.</w:t>
      </w:r>
    </w:p>
    <w:p w:rsidR="00D51574" w:rsidRPr="00D51574" w:rsidRDefault="00D51574" w:rsidP="00D51574">
      <w:pPr>
        <w:keepLines/>
        <w:widowControl w:val="0"/>
        <w:tabs>
          <w:tab w:val="left" w:pos="1758"/>
        </w:tabs>
        <w:suppressAutoHyphens/>
        <w:ind w:left="2268"/>
        <w:jc w:val="both"/>
        <w:outlineLvl w:val="0"/>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realizadas por estudiantes de Secundaria, no prestadas por el centro educativo y que quedan fuera del ámbito de la educación (deportes, baile, música, etc.), que irían a servicios recreativos y deportivos (09.4.6).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de idiomas o cursos de inmersión de idiomas, para estudiantes de Secundaria, cuando se pueden desglosar los gastos: el transporte iría al grupo 07; el alojamiento y manutención al 11.2.0.4; y el curso iría a los códigos de enseñanza no reglada correspondiente.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campamentos de música, de ocio o deportivos, que se considerarán paquetes turísticos (09.8.0) si no se puede desglosar el gasto; si se pudiera desglosar: el transporte iría al grupo 07, el alojamiento y manutención al 11.2.0.4, y las actividades deportivas y recreativas al 09.4.6.</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Lines/>
        <w:ind w:left="2127" w:hanging="2127"/>
        <w:jc w:val="both"/>
        <w:rPr>
          <w:rFonts w:ascii="Arial" w:hAnsi="Arial" w:cs="Arial"/>
          <w:b/>
          <w:color w:val="000000" w:themeColor="text1"/>
          <w:spacing w:val="-2"/>
          <w:szCs w:val="22"/>
          <w:lang w:val="es-ES_tradnl" w:eastAsia="en-US"/>
        </w:rPr>
      </w:pPr>
      <w:r w:rsidRPr="00D51574">
        <w:rPr>
          <w:rFonts w:ascii="Arial" w:hAnsi="Arial" w:cs="Arial"/>
          <w:b/>
          <w:color w:val="000000" w:themeColor="text1"/>
          <w:spacing w:val="-2"/>
          <w:szCs w:val="22"/>
          <w:lang w:val="es-ES_tradnl" w:eastAsia="en-US"/>
        </w:rPr>
        <w:t>10.2.0</w:t>
      </w:r>
      <w:r w:rsidRPr="00D51574">
        <w:rPr>
          <w:rFonts w:ascii="Arial" w:hAnsi="Arial" w:cs="Arial"/>
          <w:color w:val="000000" w:themeColor="text1"/>
          <w:spacing w:val="-2"/>
          <w:szCs w:val="22"/>
          <w:lang w:val="es-ES_tradnl" w:eastAsia="en-US"/>
        </w:rPr>
        <w:tab/>
      </w:r>
      <w:r w:rsidRPr="00D51574">
        <w:rPr>
          <w:rFonts w:ascii="Arial" w:hAnsi="Arial" w:cs="Arial"/>
          <w:b/>
          <w:color w:val="000000" w:themeColor="text1"/>
          <w:spacing w:val="-2"/>
          <w:szCs w:val="22"/>
          <w:lang w:val="es-ES_tradnl" w:eastAsia="en-US"/>
        </w:rPr>
        <w:t>EDUCACIÓN SECUNDARIA (NIVELES 2 Y 3 CNED-P-2014)</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10.2.0.1                      EDUCACIÓN SECUNDARIA OBLIGATORIA: CURSOS 1º, 2º Y 3º</w:t>
      </w:r>
    </w:p>
    <w:p w:rsidR="00D51574" w:rsidRPr="00D51574" w:rsidRDefault="00D51574" w:rsidP="00D51574">
      <w:pPr>
        <w:ind w:left="1758" w:firstLine="366"/>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(NIVEL 2: GRUPOS 21, 22 Y 23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10.2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Secundaria Obligatoria: cursos 1º, 2º y 3º.</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Especial, incluidos los programas de formación para la transición a la vida adulta.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Secundaria para adultos.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Certificados de Profesionalidad de Nivel 1 y similares.</w:t>
      </w: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bookmarkStart w:id="9" w:name="OLE_LINK2"/>
      <w:r w:rsidRPr="00D51574">
        <w:rPr>
          <w:rFonts w:ascii="Arial" w:hAnsi="Arial" w:cs="Arial"/>
          <w:i/>
          <w:color w:val="000000" w:themeColor="text1"/>
          <w:spacing w:val="-2"/>
          <w:szCs w:val="22"/>
          <w:lang w:val="es-ES_tradnl"/>
        </w:rPr>
        <w:t>10.2.0.2</w:t>
      </w:r>
      <w:r w:rsidRPr="00D51574">
        <w:rPr>
          <w:rFonts w:ascii="Arial" w:hAnsi="Arial" w:cs="Arial"/>
          <w:i/>
          <w:color w:val="000000" w:themeColor="text1"/>
          <w:spacing w:val="-2"/>
          <w:szCs w:val="22"/>
          <w:lang w:val="es-ES_tradnl"/>
        </w:rPr>
        <w:tab/>
        <w:t>EDUCACIÓN SECUNDARIA OBLIGATORIA: 4º CURSO</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(PARTE DEL NIVEL 3: GRUPO 31 CNED-P-2014) </w:t>
      </w:r>
      <w:bookmarkEnd w:id="9"/>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10.2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Educación Secundaria Obligatoria: 4º curso.</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10.2.0.3</w:t>
      </w:r>
      <w:r w:rsidRPr="00D51574">
        <w:rPr>
          <w:rFonts w:ascii="Arial" w:hAnsi="Arial" w:cs="Arial"/>
          <w:i/>
          <w:color w:val="000000" w:themeColor="text1"/>
          <w:spacing w:val="-2"/>
          <w:szCs w:val="22"/>
          <w:lang w:val="es-ES_tradnl"/>
        </w:rPr>
        <w:tab/>
        <w:t>BACHILLERATO</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(PARTE DEL NIVEL 3: GRUPO 32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10.2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Bachillerato (cursos 1º y 2º).</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la tasa de Evaluación de Bachillerato para Acceso a la Universidad (EBAU).</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10.2.0.4</w:t>
      </w:r>
      <w:r w:rsidRPr="00D51574">
        <w:rPr>
          <w:rFonts w:ascii="Arial" w:hAnsi="Arial" w:cs="Arial"/>
          <w:i/>
          <w:color w:val="000000" w:themeColor="text1"/>
          <w:spacing w:val="-2"/>
          <w:szCs w:val="22"/>
          <w:lang w:val="es-ES_tradnl"/>
        </w:rPr>
        <w:tab/>
        <w:t>FORMACIÓN PROFESIONAL DE GRADO MEDIO, FORMACIÓN PROFESIONAL BÁSICA Y OTRAS ENSEÑANZAS SECUNDARIAS PROFESIONALES</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(PARTE DEL NIVEL 3: GRUPOS 33 A 38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spacing w:after="120"/>
        <w:ind w:left="2126"/>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En el epígrafe 10.2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Ciclos Formativos de Grado Medio de Formación Profesional.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Ciclos Formativos de Artes Plásticas y Diseño.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Deportivas de Grado Medio.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Profesionales de Música y Danza y similares.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Enseñanzas de la Escuela Oficial de Idiomas (nivel básico, intermedio y avanzado). Tasas de exámenes para certificados oficiales de idiomas (TOEIC, </w:t>
      </w:r>
      <w:proofErr w:type="spellStart"/>
      <w:r w:rsidRPr="00D51574">
        <w:rPr>
          <w:rFonts w:ascii="Arial" w:eastAsiaTheme="minorEastAsia" w:hAnsi="Arial" w:cs="Arial"/>
          <w:color w:val="000000" w:themeColor="text1"/>
          <w:szCs w:val="22"/>
        </w:rPr>
        <w:t>First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Advanced</w:t>
      </w:r>
      <w:proofErr w:type="spellEnd"/>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Programas de Cualificación Profesional Inicial (PCPI)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Certificados de Profesionalidad de Nivel 2 y similares.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Formación Profesional Básica.</w:t>
      </w:r>
      <w:r w:rsidRPr="00D51574">
        <w:rPr>
          <w:rFonts w:ascii="Arial" w:eastAsiaTheme="minorEastAsia" w:hAnsi="Arial" w:cs="Arial"/>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elementales de Música y Danza (10.1.0.3).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Academias, distintas de la Escuela Oficial de Idiomas, para preparar los certificados oficiales de idiomas: si la persona está estudiando algún tipo de enseñanza reglada iría al código de enseñanza no reglada del nivel correspondiente; si la persona no está estudiando, iría al 10.5.0.B.</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10.3                       </w:t>
      </w:r>
      <w:r w:rsidRPr="00D51574">
        <w:rPr>
          <w:rFonts w:ascii="Arial" w:hAnsi="Arial" w:cs="Arial"/>
          <w:b/>
          <w:color w:val="000000" w:themeColor="text1"/>
          <w:spacing w:val="-2"/>
          <w:szCs w:val="22"/>
          <w:lang w:val="es-ES_tradnl"/>
        </w:rPr>
        <w:tab/>
        <w:t>EDUCACIÓN POSTSECUNDARIA NO SUPERIOR</w:t>
      </w:r>
    </w:p>
    <w:p w:rsidR="00D51574" w:rsidRPr="00D51574" w:rsidRDefault="00D51574" w:rsidP="00D51574">
      <w:pPr>
        <w:ind w:left="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(NIVEL 4 CNED-P-2014)</w:t>
      </w:r>
    </w:p>
    <w:p w:rsidR="00D51574" w:rsidRPr="00D51574" w:rsidRDefault="00D51574" w:rsidP="00D51574">
      <w:pPr>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widowControl w:val="0"/>
        <w:suppressAutoHyphens/>
        <w:spacing w:after="120"/>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incluyen en este epígrafe, en los códigos correspondientes a </w:t>
      </w:r>
      <w:r w:rsidRPr="00D51574">
        <w:rPr>
          <w:rFonts w:ascii="Arial" w:eastAsiaTheme="minorEastAsia" w:hAnsi="Arial" w:cs="Arial"/>
          <w:color w:val="000000" w:themeColor="text1"/>
          <w:szCs w:val="22"/>
          <w:u w:val="single"/>
        </w:rPr>
        <w:t>enseñanzas regladas</w:t>
      </w:r>
      <w:r w:rsidRPr="00D51574">
        <w:rPr>
          <w:rFonts w:ascii="Arial" w:eastAsiaTheme="minorEastAsia" w:hAnsi="Arial" w:cs="Arial"/>
          <w:color w:val="000000" w:themeColor="text1"/>
          <w:szCs w:val="22"/>
        </w:rPr>
        <w:t>, los pagos realizados a centros de Postsecundaria por los siguientes servicios:</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enseñanza.</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educación para adolescentes con necesidades educativas especiales. </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Educación Postsecundaria para adultos. </w:t>
      </w:r>
    </w:p>
    <w:p w:rsidR="00D51574" w:rsidRPr="00D51574" w:rsidRDefault="00D51574" w:rsidP="00041247">
      <w:pPr>
        <w:widowControl w:val="0"/>
        <w:numPr>
          <w:ilvl w:val="3"/>
          <w:numId w:val="55"/>
        </w:numPr>
        <w:suppressAutoHyphens/>
        <w:ind w:left="2625" w:hanging="35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Actividades extraescolares prestadas por el centro educativo, tanto en concepto de apoyo a la educación (matemáticas, idiomas, métodos de estudio, pedagogía, etc.) como las relativas a deportes, baile, música, etc. siempre que estén organizadas por el centro.</w:t>
      </w:r>
    </w:p>
    <w:p w:rsidR="00D51574" w:rsidRPr="00D51574" w:rsidRDefault="00D51574" w:rsidP="00041247">
      <w:pPr>
        <w:keepLines/>
        <w:numPr>
          <w:ilvl w:val="0"/>
          <w:numId w:val="71"/>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Excursiones de uno o varios días o viajes en período lectivo, organizados por el centro educativo (visitas a ciudades, museos, granjas escuela…).</w:t>
      </w:r>
    </w:p>
    <w:p w:rsidR="00D51574" w:rsidRPr="00D51574" w:rsidRDefault="00D51574" w:rsidP="00041247">
      <w:pPr>
        <w:keepLines/>
        <w:numPr>
          <w:ilvl w:val="0"/>
          <w:numId w:val="71"/>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urbanos (se duerme en el hogar) en un centro educativo.</w:t>
      </w:r>
    </w:p>
    <w:p w:rsidR="00D51574" w:rsidRPr="00D51574" w:rsidRDefault="00D51574" w:rsidP="00D51574">
      <w:pPr>
        <w:widowControl w:val="0"/>
        <w:suppressAutoHyphens/>
        <w:ind w:left="2126"/>
        <w:jc w:val="both"/>
        <w:outlineLvl w:val="0"/>
        <w:rPr>
          <w:rFonts w:ascii="Arial" w:eastAsiaTheme="minorEastAsia" w:hAnsi="Arial" w:cs="Arial"/>
          <w:color w:val="000000" w:themeColor="text1"/>
          <w:szCs w:val="22"/>
        </w:rPr>
      </w:pPr>
    </w:p>
    <w:p w:rsidR="00D51574" w:rsidRPr="00D51574" w:rsidRDefault="00D51574" w:rsidP="00D51574">
      <w:pPr>
        <w:keepLines/>
        <w:widowControl w:val="0"/>
        <w:tabs>
          <w:tab w:val="left" w:pos="1758"/>
        </w:tabs>
        <w:suppressAutoHyphens/>
        <w:jc w:val="both"/>
        <w:outlineLvl w:val="0"/>
        <w:rPr>
          <w:rFonts w:ascii="Arial" w:eastAsiaTheme="minorEastAsia" w:hAnsi="Arial" w:cs="Arial"/>
          <w:color w:val="000000" w:themeColor="text1"/>
          <w:szCs w:val="22"/>
        </w:rPr>
      </w:pPr>
    </w:p>
    <w:p w:rsidR="00D51574" w:rsidRPr="00D51574" w:rsidRDefault="00D51574" w:rsidP="00D51574">
      <w:pPr>
        <w:keepLines/>
        <w:widowControl w:val="0"/>
        <w:suppressAutoHyphens/>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Incluye</w:t>
      </w:r>
      <w:r w:rsidRPr="00D51574">
        <w:rPr>
          <w:rFonts w:ascii="Arial" w:eastAsiaTheme="minorEastAsia" w:hAnsi="Arial" w:cs="Arial"/>
          <w:color w:val="000000" w:themeColor="text1"/>
          <w:szCs w:val="22"/>
        </w:rPr>
        <w:t xml:space="preserve"> las enseñanzas cursadas a distancia.</w:t>
      </w:r>
    </w:p>
    <w:p w:rsidR="00D51574" w:rsidRPr="00D51574" w:rsidRDefault="00D51574" w:rsidP="00D51574">
      <w:pPr>
        <w:widowControl w:val="0"/>
        <w:suppressAutoHyphens/>
        <w:ind w:left="2126"/>
        <w:jc w:val="both"/>
        <w:outlineLvl w:val="0"/>
        <w:rPr>
          <w:rFonts w:ascii="Arial" w:eastAsiaTheme="minorEastAsia" w:hAnsi="Arial" w:cs="Arial"/>
          <w:color w:val="000000" w:themeColor="text1"/>
          <w:szCs w:val="22"/>
        </w:rPr>
      </w:pPr>
    </w:p>
    <w:p w:rsidR="00D51574" w:rsidRPr="00D51574" w:rsidRDefault="00D51574" w:rsidP="00D51574">
      <w:pPr>
        <w:widowControl w:val="0"/>
        <w:suppressAutoHyphens/>
        <w:spacing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pagos pueden realizarse en concepto de:</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Matrícula, pagos por inscripción y cualquier otro pago que se realice de forma no periódica al centro, siempre que no exista la posibilidad de ser recuperados en una posterior devolución (así, los pagos por reserva de plaza o similares que posteriormente se deduzcan del recibo regular se anotarán junto con este recibo).</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Pagos regulares por los servicios especificados.</w:t>
      </w:r>
    </w:p>
    <w:p w:rsidR="00D51574" w:rsidRPr="00D51574" w:rsidRDefault="00D51574" w:rsidP="00D51574">
      <w:pPr>
        <w:keepLines/>
        <w:widowControl w:val="0"/>
        <w:tabs>
          <w:tab w:val="left" w:pos="1758"/>
        </w:tabs>
        <w:suppressAutoHyphens/>
        <w:ind w:left="2268"/>
        <w:jc w:val="both"/>
        <w:outlineLvl w:val="0"/>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realizadas por estudiantes de Postsecundaria, no prestadas por el centro educativo y que quedan fuera del ámbito de la educación (deportes, baile, música, etc.), que irían a servicios recreativos y deportivos (09.4.6).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de idiomas o cursos de inmersión de idiomas, para estudiantes de Postsecundaria, cuando se pueden desglosar los gastos: el transporte iría al grupo 07; el alojamiento y manutención al 11.2.0.4; y el curso iría a los códigos de enseñanza no reglada correspondiente.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campamentos de música, de ocio o deportivos, que se considerarán paquetes turísticos (09.8.0) si no se puede desglosar el gasto; si se pudiera desglosar: el transporte iría al grupo 07, el alojamiento y manutención al 11.2.0.4, y las actividades deportivas y recreativas al 09.4.6.</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 xml:space="preserve">10.3.0                       </w:t>
      </w:r>
      <w:r w:rsidRPr="00D51574">
        <w:rPr>
          <w:rFonts w:ascii="Arial" w:hAnsi="Arial" w:cs="Arial"/>
          <w:b/>
          <w:color w:val="000000" w:themeColor="text1"/>
          <w:spacing w:val="-2"/>
          <w:szCs w:val="22"/>
          <w:lang w:val="es-ES_tradnl"/>
        </w:rPr>
        <w:tab/>
        <w:t>EDUCACIÓN POSTSECUNDARIA NO SUPERIOR</w:t>
      </w:r>
    </w:p>
    <w:p w:rsidR="00D51574" w:rsidRPr="00D51574" w:rsidRDefault="00D51574" w:rsidP="00D51574">
      <w:pPr>
        <w:ind w:left="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(NIVEL 4 CNED-P-2014)</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10.3.0.0</w:t>
      </w:r>
      <w:r w:rsidRPr="00D51574">
        <w:rPr>
          <w:rFonts w:ascii="Arial" w:hAnsi="Arial" w:cs="Arial"/>
          <w:i/>
          <w:color w:val="000000" w:themeColor="text1"/>
          <w:spacing w:val="-2"/>
          <w:szCs w:val="22"/>
          <w:lang w:val="es-ES_tradnl"/>
        </w:rPr>
        <w:tab/>
        <w:t>EDUCACIÓN POSTSECUNDARIA NO SUPERIOR</w:t>
      </w:r>
    </w:p>
    <w:p w:rsidR="00D51574" w:rsidRPr="00D51574" w:rsidRDefault="00D51574" w:rsidP="00D51574">
      <w:pPr>
        <w:ind w:left="2127"/>
        <w:jc w:val="both"/>
        <w:outlineLvl w:val="0"/>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(NIVEL 4 CNED-P-2014)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En el epígrafe 10.3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Certificados de Profesionalidad de Nivel 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Títulos propios que conceden las universidades, que requieren el título de Bachiller y tienen una duración de al menos un semestre, pero menos de 2 años.</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10.4</w:t>
      </w:r>
      <w:r w:rsidRPr="00D51574">
        <w:rPr>
          <w:rFonts w:ascii="Arial" w:hAnsi="Arial" w:cs="Arial"/>
          <w:b/>
          <w:i/>
          <w:color w:val="000000" w:themeColor="text1"/>
          <w:spacing w:val="-2"/>
          <w:szCs w:val="22"/>
          <w:lang w:val="es-ES_tradnl"/>
        </w:rPr>
        <w:tab/>
      </w:r>
      <w:r w:rsidRPr="00D51574">
        <w:rPr>
          <w:rFonts w:ascii="Arial" w:hAnsi="Arial" w:cs="Arial"/>
          <w:b/>
          <w:color w:val="000000" w:themeColor="text1"/>
          <w:spacing w:val="-2"/>
          <w:szCs w:val="22"/>
          <w:lang w:val="es-ES_tradnl"/>
        </w:rPr>
        <w:t>EDUCACIÓN SUPERIOR</w:t>
      </w:r>
    </w:p>
    <w:p w:rsidR="00D51574" w:rsidRPr="00D51574" w:rsidRDefault="00D51574" w:rsidP="00D51574">
      <w:pPr>
        <w:keepNext/>
        <w:keepLines/>
        <w:ind w:left="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(NIVELES 5, 6, 7 y 8 CNED-P-2014)</w:t>
      </w:r>
    </w:p>
    <w:p w:rsidR="00D51574" w:rsidRPr="00D51574" w:rsidRDefault="00D51574" w:rsidP="00D51574">
      <w:pPr>
        <w:keepNext/>
        <w:keepLines/>
        <w:ind w:left="2127"/>
        <w:jc w:val="both"/>
        <w:rPr>
          <w:rFonts w:ascii="Arial" w:hAnsi="Arial" w:cs="Arial"/>
          <w:b/>
          <w:color w:val="000000" w:themeColor="text1"/>
          <w:spacing w:val="-2"/>
          <w:szCs w:val="22"/>
          <w:lang w:val="es-ES_tradnl"/>
        </w:rPr>
      </w:pPr>
    </w:p>
    <w:p w:rsidR="00D51574" w:rsidRPr="00D51574" w:rsidRDefault="00D51574" w:rsidP="00D51574">
      <w:pPr>
        <w:widowControl w:val="0"/>
        <w:suppressAutoHyphens/>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 incluyen en este epígrafe, en los códigos correspondientes a </w:t>
      </w:r>
      <w:r w:rsidRPr="00D51574">
        <w:rPr>
          <w:rFonts w:ascii="Arial" w:eastAsiaTheme="minorEastAsia" w:hAnsi="Arial" w:cs="Arial"/>
          <w:color w:val="000000" w:themeColor="text1"/>
          <w:szCs w:val="22"/>
          <w:u w:val="single"/>
        </w:rPr>
        <w:t>enseñanzas regladas,</w:t>
      </w:r>
      <w:r w:rsidRPr="00D51574">
        <w:rPr>
          <w:rFonts w:ascii="Arial" w:eastAsiaTheme="minorEastAsia" w:hAnsi="Arial" w:cs="Arial"/>
          <w:color w:val="000000" w:themeColor="text1"/>
          <w:szCs w:val="22"/>
        </w:rPr>
        <w:t xml:space="preserve"> los pagos realizados por servicios de enseñanza, incluidas las clases de apoyo y las enseñanzas cursadas a distancia, prestados por centros de Educación Superior.</w:t>
      </w:r>
    </w:p>
    <w:p w:rsidR="00D51574" w:rsidRPr="00D51574" w:rsidRDefault="00D51574" w:rsidP="00D51574">
      <w:pPr>
        <w:widowControl w:val="0"/>
        <w:suppressAutoHyphens/>
        <w:jc w:val="both"/>
        <w:outlineLvl w:val="0"/>
        <w:rPr>
          <w:rFonts w:ascii="Arial" w:eastAsiaTheme="minorEastAsia" w:hAnsi="Arial" w:cs="Arial"/>
          <w:color w:val="000000" w:themeColor="text1"/>
          <w:szCs w:val="22"/>
          <w:lang w:val="es-ES_tradnl"/>
        </w:rPr>
      </w:pPr>
    </w:p>
    <w:p w:rsidR="00D51574" w:rsidRPr="00D51574" w:rsidRDefault="00D51574" w:rsidP="00D51574">
      <w:pPr>
        <w:widowControl w:val="0"/>
        <w:suppressAutoHyphens/>
        <w:spacing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pagos pueden realizarse en concepto de:</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Matrícula, pagos por inscripción y cualquier otro pago que se realice de forma no periódica al centro, siempre que no exista la posibilidad de ser recuperados en una posterior devolución (así, los pagos por reserva de plaza o similares que posteriormente se deduzcan del recibo regular se anotarán junto con este recibo).</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Pagos regulares por los servicios especificados.</w:t>
      </w:r>
    </w:p>
    <w:p w:rsidR="00D51574" w:rsidRPr="00D51574" w:rsidRDefault="00D51574" w:rsidP="00D51574">
      <w:pPr>
        <w:keepLines/>
        <w:widowControl w:val="0"/>
        <w:tabs>
          <w:tab w:val="left" w:pos="1758"/>
        </w:tabs>
        <w:suppressAutoHyphens/>
        <w:ind w:left="2268"/>
        <w:jc w:val="both"/>
        <w:outlineLvl w:val="0"/>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actividades que quedan fuera del ámbito de la educación (deporte, etc.) realizadas por estudiantes de Educación Superior (incluso si se practican en el centro educativo, por ejemplo, en la universidad), que irían a servicios recreativos y deportivos (09.4.6).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Campamentos de idiomas o cursos de inmersión de idiomas, para estudiantes de Educación Superior, cuando se pueden desglosar los gastos: el transporte iría al grupo 07; el alojamiento y manutención al 11.2.0.4; y el curso a los códigos de enseñanza no reglada correspondiente. </w:t>
      </w: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keepLines/>
        <w:tabs>
          <w:tab w:val="left" w:pos="1758"/>
        </w:tabs>
        <w:ind w:left="2127"/>
        <w:jc w:val="both"/>
        <w:outlineLvl w:val="0"/>
        <w:rPr>
          <w:rFonts w:ascii="Arial" w:eastAsiaTheme="minorEastAsia" w:hAnsi="Arial" w:cs="Arial"/>
          <w:color w:val="000000" w:themeColor="text1"/>
          <w:szCs w:val="22"/>
        </w:rPr>
      </w:pPr>
    </w:p>
    <w:p w:rsidR="00D51574" w:rsidRPr="00D51574" w:rsidRDefault="00D51574" w:rsidP="00D51574">
      <w:pPr>
        <w:ind w:left="2127" w:hanging="2127"/>
        <w:jc w:val="both"/>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10.4.0</w:t>
      </w:r>
      <w:r w:rsidRPr="00D51574">
        <w:rPr>
          <w:rFonts w:ascii="Arial" w:eastAsiaTheme="minorEastAsia" w:hAnsi="Arial" w:cs="Arial"/>
          <w:b/>
          <w:color w:val="000000" w:themeColor="text1"/>
          <w:szCs w:val="22"/>
        </w:rPr>
        <w:tab/>
        <w:t>EDUCACIÓN SUPERIOR</w:t>
      </w:r>
    </w:p>
    <w:p w:rsidR="00D51574" w:rsidRPr="00D51574" w:rsidRDefault="00D51574" w:rsidP="00D51574">
      <w:pPr>
        <w:ind w:left="2127"/>
        <w:jc w:val="both"/>
        <w:rPr>
          <w:rFonts w:ascii="Arial" w:eastAsiaTheme="minorEastAsia" w:hAnsi="Arial" w:cs="Arial"/>
          <w:b/>
          <w:color w:val="000000" w:themeColor="text1"/>
          <w:szCs w:val="22"/>
        </w:rPr>
      </w:pPr>
      <w:r w:rsidRPr="00D51574">
        <w:rPr>
          <w:rFonts w:ascii="Arial" w:eastAsiaTheme="minorEastAsia" w:hAnsi="Arial" w:cs="Arial"/>
          <w:b/>
          <w:color w:val="000000" w:themeColor="text1"/>
          <w:szCs w:val="22"/>
        </w:rPr>
        <w:t>(NIVELES 5, 6, 7 Y 8 CNED-P-2014)</w:t>
      </w:r>
    </w:p>
    <w:p w:rsidR="00D51574" w:rsidRPr="00D51574" w:rsidRDefault="00D51574" w:rsidP="00D51574">
      <w:pPr>
        <w:ind w:left="2127"/>
        <w:jc w:val="both"/>
        <w:rPr>
          <w:rFonts w:ascii="Arial" w:eastAsiaTheme="minorEastAsia" w:hAnsi="Arial" w:cs="Arial"/>
          <w:b/>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10.4.0.1</w:t>
      </w:r>
      <w:r w:rsidRPr="00D51574">
        <w:rPr>
          <w:rFonts w:ascii="Arial" w:hAnsi="Arial" w:cs="Arial"/>
          <w:i/>
          <w:color w:val="000000" w:themeColor="text1"/>
          <w:spacing w:val="-2"/>
          <w:szCs w:val="22"/>
          <w:lang w:val="es-ES_tradnl"/>
        </w:rPr>
        <w:tab/>
        <w:t>FORMACIÓN PROFESIONAL DE GRADO SUPERIOR Y OTRAS ENSEÑANZAS EQUIVALENTES</w:t>
      </w:r>
    </w:p>
    <w:p w:rsidR="00D51574" w:rsidRPr="00D51574" w:rsidRDefault="00D51574" w:rsidP="00D51574">
      <w:pPr>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(NIVEL 5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10.4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Ciclos Formativos de Grado Superior de Formación Profesional.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Ciclos Formativos de Grado Superior de Artes Plásticas y Diseño.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Deportivas de Grado Superior.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Curso de especialización profesional para Técnicos Superiores.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Títulos propios que conceden las universidades, que requieren el título de Bachiller y tienen una duración igual o superior a 2 años o 120 créditos ECTS.</w:t>
      </w: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10.4.0.2</w:t>
      </w:r>
      <w:r w:rsidRPr="00D51574">
        <w:rPr>
          <w:rFonts w:ascii="Arial" w:hAnsi="Arial" w:cs="Arial"/>
          <w:i/>
          <w:color w:val="000000" w:themeColor="text1"/>
          <w:spacing w:val="-2"/>
          <w:szCs w:val="22"/>
          <w:lang w:val="es-ES_tradnl"/>
        </w:rPr>
        <w:tab/>
        <w:t>GRADOS UNIVERSITARIOS DE 240 CRÉDITOS ECTS Y EQUIVALENTES</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(NIVEL 6 CNED-P-2014)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10.4 se especifican los servicios y los conceptos que se incluyen y excluyen en este código, relativos a las enseñanzas regladas siguientes: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Grados universitarios de 240 créditos ECTS y equivalentes.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Doble grado universitario (ambos de 240 créditos).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Curso puente o créditos de Diplomatura a Grado universitario de 240 créditos ECTS.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Grado en Ingeniería, cualquier especialidad.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Diplomaturas universitarias, Ingenierías y Arquitecturas Técnicas.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Estudios Superiores de Artes Plásticas, Diseño, Música y Danza.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de Conservación y Restauración de Bienes Culturales.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de Arte Dramático.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eclesiásticas equivalentes a Grado.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Grado en Teología.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Piloto de transporte de líneas aéreas tanto de avión como de helicóptero (estudios de aviación civil).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Títulos propios universitarios de 6 meses o más y menos de 1 año (30 créditos ECTS o más y menos de 60), para los que se precisa una titulación universitaria.</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1758"/>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10.4.0.3</w:t>
      </w:r>
      <w:r w:rsidRPr="00D51574">
        <w:rPr>
          <w:rFonts w:ascii="Arial" w:hAnsi="Arial" w:cs="Arial"/>
          <w:i/>
          <w:color w:val="000000" w:themeColor="text1"/>
          <w:spacing w:val="-2"/>
          <w:szCs w:val="22"/>
          <w:lang w:val="es-ES_tradnl"/>
        </w:rPr>
        <w:tab/>
        <w:t xml:space="preserve">GRADOS UNIVERSITARIOS DE MÁS DE 240 CRÉDITOS ECTS, MÁSTERES, </w:t>
      </w:r>
      <w:r w:rsidRPr="00D51574">
        <w:rPr>
          <w:rFonts w:ascii="Arial" w:hAnsi="Arial" w:cs="Arial"/>
          <w:i/>
          <w:color w:val="000000" w:themeColor="text1"/>
          <w:spacing w:val="-2"/>
          <w:szCs w:val="22"/>
          <w:lang w:val="es-ES_tradnl"/>
        </w:rPr>
        <w:tab/>
        <w:t xml:space="preserve">ESPECIALIDADES EN CIENCIAS DE LA SALUD, DOCTORADOS Y </w:t>
      </w:r>
      <w:r w:rsidRPr="00D51574">
        <w:rPr>
          <w:rFonts w:ascii="Arial" w:hAnsi="Arial" w:cs="Arial"/>
          <w:i/>
          <w:color w:val="000000" w:themeColor="text1"/>
          <w:spacing w:val="-2"/>
          <w:szCs w:val="22"/>
          <w:lang w:val="es-ES_tradnl"/>
        </w:rPr>
        <w:tab/>
        <w:t>EQUIVALENTES</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(NIVELES 7 Y 8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spacing w:after="120"/>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 el epígrafe 10.4 se especifican los servicios y los conceptos que se incluyen y excluyen en este código, relativos a las enseñanzas regladas siguientes:</w:t>
      </w:r>
    </w:p>
    <w:p w:rsidR="00D51574" w:rsidRPr="00D51574" w:rsidRDefault="00D51574" w:rsidP="00D51574">
      <w:pPr>
        <w:tabs>
          <w:tab w:val="left" w:pos="1758"/>
        </w:tabs>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Nivel 7 CNED-P-2014: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Grados universitarios de más de 240 créditos ECTS y equivalentes.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Grado o Licenciatura en Medicina, Farmacia, Veterinaria y Odontología.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Licenciaturas universitarias, Arquitecturas, Ingenierías Superiores.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Doble grado universitario (al menos uno de más de 240 créditos).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Antiguas enseñanzas universitarias de solo segundo ciclo equivalentes a Licenciaturas.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Másteres oficiales universitarios: especialización profesional o académica, especialidad en investigación o asociado a un Doctorado.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Piloto, Oficial de Máquinas y Oficial Radioelectrónico de la Marina Mercante.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 de Altos Estudios de la Defensa Nacional.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eclesiásticas equivalentes a Máster.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Máster en enseñanzas artísticas.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Títulos propios universitarios de Máster cuyo acceso requiera ser titulado universitario y de 60 o más créditos ECTS.</w:t>
      </w:r>
    </w:p>
    <w:p w:rsidR="00D51574" w:rsidRPr="00D51574" w:rsidRDefault="00D51574" w:rsidP="00D51574">
      <w:pPr>
        <w:tabs>
          <w:tab w:val="left" w:pos="1758"/>
        </w:tabs>
        <w:spacing w:before="120"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Nivel 8 CNED-P-2014: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Doctorados.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Enseñanzas eclesiásticas equivalentes a Doctorado.</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10.5</w:t>
      </w:r>
      <w:r w:rsidRPr="00D51574">
        <w:rPr>
          <w:rFonts w:ascii="Arial" w:hAnsi="Arial" w:cs="Arial"/>
          <w:b/>
          <w:i/>
          <w:color w:val="000000" w:themeColor="text1"/>
          <w:spacing w:val="-2"/>
          <w:szCs w:val="22"/>
          <w:lang w:val="es-ES_tradnl"/>
        </w:rPr>
        <w:tab/>
      </w:r>
      <w:r w:rsidRPr="00D51574">
        <w:rPr>
          <w:rFonts w:ascii="Arial" w:hAnsi="Arial" w:cs="Arial"/>
          <w:b/>
          <w:color w:val="000000" w:themeColor="text1"/>
          <w:spacing w:val="-2"/>
          <w:szCs w:val="22"/>
          <w:lang w:val="es-ES_tradnl"/>
        </w:rPr>
        <w:t>ENSEÑANZAS NO REGLADAS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Lines/>
        <w:spacing w:after="120"/>
        <w:ind w:left="2098" w:firstLine="26"/>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 incluyen en este epígrafe, en los códigos correspondientes a </w:t>
      </w:r>
      <w:r w:rsidRPr="00D51574">
        <w:rPr>
          <w:rFonts w:ascii="Arial" w:eastAsiaTheme="minorEastAsia" w:hAnsi="Arial" w:cs="Arial"/>
          <w:color w:val="000000" w:themeColor="text1"/>
          <w:szCs w:val="22"/>
          <w:u w:val="single"/>
          <w:lang w:val="es-ES_tradnl"/>
        </w:rPr>
        <w:t>enseñanzas no regladas</w:t>
      </w:r>
      <w:r w:rsidRPr="00D51574">
        <w:rPr>
          <w:rFonts w:ascii="Arial" w:eastAsiaTheme="minorEastAsia" w:hAnsi="Arial" w:cs="Arial"/>
          <w:color w:val="000000" w:themeColor="text1"/>
          <w:szCs w:val="22"/>
          <w:lang w:val="es-ES_tradnl"/>
        </w:rPr>
        <w:t>:</w:t>
      </w:r>
    </w:p>
    <w:p w:rsidR="00D51574" w:rsidRPr="00D51574" w:rsidRDefault="00D51574" w:rsidP="00041247">
      <w:pPr>
        <w:keepLines/>
        <w:numPr>
          <w:ilvl w:val="0"/>
          <w:numId w:val="72"/>
        </w:numPr>
        <w:ind w:left="2625" w:hanging="357"/>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Los pagos a academias, profesores particulares, pedagogos, etc. en concepto de apoyo a la educación para estudiantes.</w:t>
      </w:r>
    </w:p>
    <w:p w:rsidR="00D51574" w:rsidRPr="00D51574" w:rsidRDefault="00D51574" w:rsidP="00041247">
      <w:pPr>
        <w:keepLines/>
        <w:numPr>
          <w:ilvl w:val="0"/>
          <w:numId w:val="72"/>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Campamentos urbanos (se duerme en el hogar) fuera de un centro educativo (ludotecas, centros culturales, etc.).</w:t>
      </w:r>
    </w:p>
    <w:p w:rsidR="00D51574" w:rsidRPr="00D51574" w:rsidRDefault="00D51574" w:rsidP="00041247">
      <w:pPr>
        <w:keepLines/>
        <w:numPr>
          <w:ilvl w:val="0"/>
          <w:numId w:val="72"/>
        </w:numPr>
        <w:ind w:left="2625" w:hanging="357"/>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Campamentos de idiomas y cursos de inmersión de idiomas, para estudiantes que llevan incorporado la enseñanza, el alojamiento y/o el transporte en un único paquete. Si se pueden desglosar los gastos, en este epígrafe se anotaría únicamente lo correspondiente a la enseñanza de idiomas.</w:t>
      </w:r>
    </w:p>
    <w:p w:rsidR="00D51574" w:rsidRPr="00D51574" w:rsidRDefault="00D51574" w:rsidP="00041247">
      <w:pPr>
        <w:keepLines/>
        <w:numPr>
          <w:ilvl w:val="0"/>
          <w:numId w:val="72"/>
        </w:numPr>
        <w:ind w:left="2625" w:hanging="357"/>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 xml:space="preserve">Cursos educativos de corta duración de desarrollo cultural o algunos tipos de formación profesional, generalmente para adultos que no requieren de conocimientos previos. </w:t>
      </w:r>
    </w:p>
    <w:p w:rsidR="00D51574" w:rsidRPr="00D51574" w:rsidRDefault="00D51574" w:rsidP="00041247">
      <w:pPr>
        <w:keepLines/>
        <w:numPr>
          <w:ilvl w:val="0"/>
          <w:numId w:val="72"/>
        </w:numPr>
        <w:ind w:left="2625" w:hanging="357"/>
        <w:jc w:val="both"/>
        <w:rPr>
          <w:rFonts w:ascii="Arial" w:eastAsiaTheme="minorEastAsia" w:hAnsi="Arial" w:cs="Arial"/>
          <w:i/>
          <w:color w:val="000000" w:themeColor="text1"/>
          <w:szCs w:val="22"/>
          <w:lang w:val="es-ES_tradnl"/>
        </w:rPr>
      </w:pPr>
      <w:r w:rsidRPr="00D51574">
        <w:rPr>
          <w:rFonts w:ascii="Arial" w:eastAsiaTheme="minorEastAsia" w:hAnsi="Arial" w:cs="Arial"/>
          <w:color w:val="000000" w:themeColor="text1"/>
          <w:szCs w:val="22"/>
          <w:lang w:val="es-ES_tradnl"/>
        </w:rPr>
        <w:t>Cuotas a las asociaciones de padres y madres de alumnos (AMPAS).</w:t>
      </w:r>
    </w:p>
    <w:p w:rsidR="00D51574" w:rsidRPr="00D51574" w:rsidRDefault="00D51574" w:rsidP="00D51574">
      <w:pPr>
        <w:keepLines/>
        <w:ind w:left="2625"/>
        <w:jc w:val="both"/>
        <w:rPr>
          <w:rFonts w:ascii="Arial" w:eastAsiaTheme="minorEastAsia" w:hAnsi="Arial" w:cs="Arial"/>
          <w:i/>
          <w:color w:val="000000" w:themeColor="text1"/>
          <w:szCs w:val="22"/>
          <w:lang w:val="es-ES_tradnl"/>
        </w:rPr>
      </w:pPr>
    </w:p>
    <w:p w:rsidR="00D51574" w:rsidRPr="00D51574" w:rsidRDefault="00D51574" w:rsidP="00D51574">
      <w:pPr>
        <w:keepLines/>
        <w:ind w:left="2268"/>
        <w:jc w:val="both"/>
        <w:rPr>
          <w:rFonts w:ascii="Arial" w:eastAsiaTheme="minorEastAsia" w:hAnsi="Arial" w:cs="Arial"/>
          <w:color w:val="000000" w:themeColor="text1"/>
          <w:szCs w:val="22"/>
          <w:lang w:val="es-ES_tradnl"/>
        </w:rPr>
      </w:pPr>
    </w:p>
    <w:p w:rsidR="00D51574" w:rsidRPr="00D51574" w:rsidRDefault="00D51574" w:rsidP="00D51574">
      <w:pPr>
        <w:widowControl w:val="0"/>
        <w:suppressAutoHyphens/>
        <w:spacing w:after="120"/>
        <w:ind w:left="2126"/>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Los pagos pueden realizarse en concepto de:</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Matrícula, pagos por inscripción y cualquier otro pago que se realice de forma no periódica al centro, siempre que no exista la posibilidad de ser recuperados en una posterior devolución (así, los pagos por reserva de plaza o similares que posteriormente se deduzcan del recibo regular se anotarán junto con este recibo).</w:t>
      </w:r>
    </w:p>
    <w:p w:rsidR="00D51574" w:rsidRPr="00D51574" w:rsidRDefault="00D51574" w:rsidP="00041247">
      <w:pPr>
        <w:widowControl w:val="0"/>
        <w:numPr>
          <w:ilvl w:val="0"/>
          <w:numId w:val="56"/>
        </w:numPr>
        <w:tabs>
          <w:tab w:val="left" w:pos="1758"/>
        </w:tabs>
        <w:suppressAutoHyphen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Pagos regulares por los servicios especificados.</w:t>
      </w:r>
    </w:p>
    <w:p w:rsidR="00D51574" w:rsidRPr="00D51574" w:rsidRDefault="00D51574" w:rsidP="00D51574">
      <w:pPr>
        <w:keepLines/>
        <w:ind w:left="2268"/>
        <w:jc w:val="both"/>
        <w:rPr>
          <w:rFonts w:ascii="Arial" w:eastAsiaTheme="minorEastAsia" w:hAnsi="Arial" w:cs="Arial"/>
          <w:i/>
          <w:color w:val="000000" w:themeColor="text1"/>
          <w:szCs w:val="22"/>
          <w:lang w:val="es-ES_tradnl"/>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Cursos de conducir (07.2.4.4).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actividades que quedan fuera del ámbito de la educación (deporte, etc.) realizadas por estudiantes (incluso si se practican en el centro educativo), que irían a servicios recreativos y deportivos (09.4.6).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Campamentos de idiomas o cursos de inmersión de idiomas, para estudiantes, cuando se pueden desglosar los gastos: el transporte iría al grupo 07; el alojamiento y manutención al 11.2.0.4; y el curso a los códigos de enseñanza no reglada correspondiente.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Cursos de idiomas en soportes (09.7.1.1).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1741"/>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10.5.0</w:t>
      </w:r>
      <w:r w:rsidRPr="00D51574">
        <w:rPr>
          <w:rFonts w:ascii="Arial" w:hAnsi="Arial" w:cs="Arial"/>
          <w:b/>
          <w:i/>
          <w:color w:val="000000" w:themeColor="text1"/>
          <w:spacing w:val="-2"/>
          <w:szCs w:val="22"/>
          <w:lang w:val="es-ES_tradnl"/>
        </w:rPr>
        <w:tab/>
      </w:r>
      <w:r w:rsidRPr="00D51574">
        <w:rPr>
          <w:rFonts w:ascii="Arial" w:hAnsi="Arial" w:cs="Arial"/>
          <w:b/>
          <w:color w:val="000000" w:themeColor="text1"/>
          <w:spacing w:val="-2"/>
          <w:szCs w:val="22"/>
          <w:lang w:val="es-ES_tradnl"/>
        </w:rPr>
        <w:t>ENSEÑANZAS NO REGLADAS</w:t>
      </w:r>
    </w:p>
    <w:p w:rsidR="00D51574" w:rsidRPr="00D51574" w:rsidRDefault="00D51574" w:rsidP="00D51574">
      <w:pPr>
        <w:keepNext/>
        <w:keepLines/>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10.5.0.1</w:t>
      </w:r>
      <w:r w:rsidRPr="00D51574">
        <w:rPr>
          <w:rFonts w:ascii="Arial" w:hAnsi="Arial" w:cs="Arial"/>
          <w:i/>
          <w:color w:val="000000" w:themeColor="text1"/>
          <w:spacing w:val="-2"/>
          <w:szCs w:val="22"/>
          <w:lang w:val="es-ES_tradnl"/>
        </w:rPr>
        <w:tab/>
        <w:t>ENSEÑANZAS NO REGLADAS RELACIONADAS CON EL PRIMER CICLO DE EDUCACIÓN INFANTIL (0-3 AÑOS)</w:t>
      </w:r>
    </w:p>
    <w:p w:rsidR="00D51574" w:rsidRPr="00D51574" w:rsidRDefault="00D51574" w:rsidP="00D51574">
      <w:pPr>
        <w:keepNext/>
        <w:keepLines/>
        <w:ind w:left="2127" w:hanging="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para niños normalmente entre 0 y 3 años.</w:t>
      </w:r>
    </w:p>
    <w:p w:rsidR="00D51574" w:rsidRPr="00D51574" w:rsidRDefault="00D51574" w:rsidP="00D51574">
      <w:pPr>
        <w:keepNext/>
        <w:keepLines/>
        <w:jc w:val="both"/>
        <w:rPr>
          <w:rFonts w:ascii="Arial" w:hAnsi="Arial" w:cs="Arial"/>
          <w:color w:val="000000" w:themeColor="text1"/>
          <w:spacing w:val="-2"/>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10.5.0.2</w:t>
      </w:r>
      <w:r w:rsidRPr="00D51574">
        <w:rPr>
          <w:rFonts w:ascii="Arial" w:hAnsi="Arial" w:cs="Arial"/>
          <w:i/>
          <w:color w:val="000000" w:themeColor="text1"/>
          <w:spacing w:val="-2"/>
          <w:szCs w:val="22"/>
          <w:lang w:val="es-ES_tradnl"/>
        </w:rPr>
        <w:tab/>
        <w:t>ENSEÑANZAS NO REGLADAS RELACIONADAS CON EL SEGUNDO CICLO DE EDUCACIÓN INFANTIL (3-6 AÑOS)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para niños normalmente entre 3 y 6 años.</w:t>
      </w:r>
    </w:p>
    <w:p w:rsidR="00D51574" w:rsidRPr="00D51574" w:rsidRDefault="00D51574" w:rsidP="00D51574">
      <w:pPr>
        <w:tabs>
          <w:tab w:val="left" w:pos="1758"/>
        </w:tabs>
        <w:ind w:left="2127"/>
        <w:contextualSpacing/>
        <w:jc w:val="both"/>
        <w:outlineLvl w:val="0"/>
        <w:rPr>
          <w:rFonts w:ascii="Arial" w:eastAsiaTheme="minorEastAsia" w:hAnsi="Arial" w:cs="Arial"/>
          <w:color w:val="000000" w:themeColor="text1"/>
          <w:szCs w:val="22"/>
        </w:rPr>
      </w:pPr>
    </w:p>
    <w:p w:rsidR="00D51574" w:rsidRPr="00D51574" w:rsidRDefault="00D51574" w:rsidP="00D51574">
      <w:pPr>
        <w:tabs>
          <w:tab w:val="left" w:pos="1758"/>
        </w:tabs>
        <w:ind w:left="2127"/>
        <w:contextualSpacing/>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10.5.0.3</w:t>
      </w:r>
      <w:r w:rsidRPr="00D51574">
        <w:rPr>
          <w:rFonts w:ascii="Arial" w:hAnsi="Arial" w:cs="Arial"/>
          <w:i/>
          <w:color w:val="000000" w:themeColor="text1"/>
          <w:spacing w:val="-2"/>
          <w:szCs w:val="22"/>
          <w:lang w:val="es-ES_tradnl"/>
        </w:rPr>
        <w:tab/>
        <w:t>ENSEÑANZAS NO REGLADAS RELACIONADAS CON LA EDUCACIÓN PRIMARIA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10.1.0.3.</w:t>
      </w:r>
    </w:p>
    <w:p w:rsidR="00D51574" w:rsidRPr="00D51574" w:rsidRDefault="00D51574" w:rsidP="00D51574">
      <w:pPr>
        <w:keepLines/>
        <w:ind w:left="2127"/>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10.5.0.4</w:t>
      </w:r>
      <w:r w:rsidRPr="00D51574">
        <w:rPr>
          <w:rFonts w:ascii="Arial" w:hAnsi="Arial" w:cs="Arial"/>
          <w:i/>
          <w:color w:val="000000" w:themeColor="text1"/>
          <w:spacing w:val="-2"/>
          <w:szCs w:val="22"/>
          <w:lang w:val="es-ES_tradnl"/>
        </w:rPr>
        <w:tab/>
        <w:t>ENSEÑANZAS NO REGLADAS RELACIONADAS CON LA EDUCACIÓN SECUNDARIA OBLIGATORIA: CURSOS 1º, 2º Y 3º.</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10.2.0.1.</w:t>
      </w:r>
    </w:p>
    <w:p w:rsidR="00D51574" w:rsidRPr="00D51574" w:rsidRDefault="00D51574" w:rsidP="00D51574">
      <w:pPr>
        <w:keepLines/>
        <w:tabs>
          <w:tab w:val="left" w:pos="1757"/>
        </w:tabs>
        <w:ind w:left="2127"/>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10.5.0.5</w:t>
      </w:r>
      <w:r w:rsidRPr="00D51574">
        <w:rPr>
          <w:rFonts w:ascii="Arial" w:hAnsi="Arial" w:cs="Arial"/>
          <w:i/>
          <w:color w:val="000000" w:themeColor="text1"/>
          <w:spacing w:val="-2"/>
          <w:szCs w:val="22"/>
          <w:lang w:val="es-ES_tradnl"/>
        </w:rPr>
        <w:tab/>
        <w:t>ENSEÑANZAS NO REGLADAS RELACIONADAS CON LA EDUCACIÓN SECUNDARIA OBLIGATORIA: 4º CURSO.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10.2.0.2.</w:t>
      </w:r>
    </w:p>
    <w:p w:rsidR="00D51574" w:rsidRPr="00D51574" w:rsidRDefault="00D51574" w:rsidP="00D51574">
      <w:pPr>
        <w:ind w:left="2126"/>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10.5.0.6</w:t>
      </w:r>
      <w:r w:rsidRPr="00D51574">
        <w:rPr>
          <w:rFonts w:ascii="Arial" w:hAnsi="Arial" w:cs="Arial"/>
          <w:i/>
          <w:color w:val="000000" w:themeColor="text1"/>
          <w:spacing w:val="-2"/>
          <w:szCs w:val="22"/>
          <w:lang w:val="es-ES_tradnl"/>
        </w:rPr>
        <w:tab/>
        <w:t xml:space="preserve">ENSEÑANZAS NO REGLADAS RELACIONADAS CON BACHILLERATO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spacing w:after="120"/>
        <w:ind w:left="2126"/>
        <w:jc w:val="both"/>
        <w:rPr>
          <w:rFonts w:asciiTheme="minorHAnsi" w:eastAsiaTheme="minorEastAsia" w:hAnsiTheme="minorHAnsi" w:cstheme="minorBidi"/>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10.2.0.3.</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10.5.0.7</w:t>
      </w:r>
      <w:r w:rsidRPr="00D51574">
        <w:rPr>
          <w:rFonts w:ascii="Arial" w:hAnsi="Arial" w:cs="Arial"/>
          <w:i/>
          <w:color w:val="000000" w:themeColor="text1"/>
          <w:spacing w:val="-2"/>
          <w:szCs w:val="22"/>
          <w:lang w:val="es-ES_tradnl"/>
        </w:rPr>
        <w:tab/>
        <w:t>ENSEÑANZAS NO REGLADAS RELACIONADAS CON FORMACIÓN PROFESIONAL DE GRADO MEDIO Y SIMILARES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10.2.0.4.</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10.5.0.8</w:t>
      </w:r>
      <w:r w:rsidRPr="00D51574">
        <w:rPr>
          <w:rFonts w:ascii="Arial" w:hAnsi="Arial" w:cs="Arial"/>
          <w:i/>
          <w:color w:val="000000" w:themeColor="text1"/>
          <w:spacing w:val="-2"/>
          <w:szCs w:val="22"/>
          <w:lang w:val="es-ES_tradnl"/>
        </w:rPr>
        <w:tab/>
        <w:t>ENSEÑANZAS NO REGLADAS RELACIONADAS CON FORMACIÓN PROFESIONAL DE GRADO SUPERIOR Y EQUIVALENTES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10.4.0.1.</w:t>
      </w:r>
    </w:p>
    <w:p w:rsidR="00D51574" w:rsidRPr="00D51574" w:rsidRDefault="00D51574" w:rsidP="00D51574">
      <w:pPr>
        <w:ind w:left="2126"/>
        <w:jc w:val="both"/>
        <w:rPr>
          <w:rFonts w:asciiTheme="minorHAnsi" w:eastAsiaTheme="minorEastAsia" w:hAnsiTheme="minorHAnsi" w:cstheme="minorBidi"/>
          <w:color w:val="000000" w:themeColor="text1"/>
          <w:szCs w:val="22"/>
        </w:rPr>
      </w:pPr>
    </w:p>
    <w:p w:rsidR="00D51574" w:rsidRPr="00D51574" w:rsidRDefault="00D51574" w:rsidP="00D51574">
      <w:pPr>
        <w:ind w:left="2126"/>
        <w:jc w:val="both"/>
        <w:rPr>
          <w:rFonts w:asciiTheme="minorHAnsi" w:eastAsiaTheme="minorEastAsia" w:hAnsiTheme="minorHAnsi" w:cstheme="minorBid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10.5.0.9</w:t>
      </w:r>
      <w:r w:rsidRPr="00D51574">
        <w:rPr>
          <w:rFonts w:ascii="Arial" w:hAnsi="Arial" w:cs="Arial"/>
          <w:i/>
          <w:color w:val="000000" w:themeColor="text1"/>
          <w:spacing w:val="-2"/>
          <w:szCs w:val="22"/>
          <w:lang w:val="es-ES_tradnl"/>
        </w:rPr>
        <w:tab/>
        <w:t>ENSEÑANZAS NO REGLADAS RELACIONADAS CON GRADOS UNIVERSITARIOS DE 240 CRÉDITOS ECTS Y EQUIVALENTES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10.4.0.2.</w:t>
      </w:r>
    </w:p>
    <w:p w:rsidR="00D51574" w:rsidRPr="00D51574" w:rsidRDefault="00D51574" w:rsidP="00D51574">
      <w:pPr>
        <w:keepLines/>
        <w:ind w:left="2098"/>
        <w:jc w:val="both"/>
        <w:rPr>
          <w:rFonts w:ascii="Arial" w:eastAsiaTheme="minorEastAsia" w:hAnsi="Arial" w:cs="Arial"/>
          <w:color w:val="000000" w:themeColor="text1"/>
          <w:szCs w:val="22"/>
        </w:rPr>
      </w:pPr>
    </w:p>
    <w:p w:rsidR="00D51574" w:rsidRPr="00D51574" w:rsidRDefault="00D51574" w:rsidP="00D51574">
      <w:pPr>
        <w:keepLines/>
        <w:ind w:left="2098"/>
        <w:jc w:val="both"/>
        <w:rPr>
          <w:rFonts w:ascii="Arial" w:eastAsiaTheme="minorEastAsia" w:hAnsi="Arial" w:cs="Arial"/>
          <w:i/>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10.5.0.A</w:t>
      </w:r>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ENSEÑANZAS NO REGLADAS RELACIONADAS CON GRADOS UNIVERSITARIOS DE MÁS DE 240 CRÉDITOS ECTS, MÁSTERES, ESPECIALIDADES EN CIENCIAS DE LA SALUD, DOCTORADOS Y EQUIVALENTES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 el epígrafe 10.5 se especifican los servicios y los conceptos que se incluyen y excluyen en este código, relativos a las enseñanzas no regladas del nivel educativo especificado en el código 10.4.0.3.</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rPr>
      </w:pPr>
      <w:r w:rsidRPr="00D51574">
        <w:rPr>
          <w:rFonts w:ascii="Arial" w:hAnsi="Arial" w:cs="Arial"/>
          <w:i/>
          <w:color w:val="000000" w:themeColor="text1"/>
          <w:spacing w:val="-2"/>
          <w:szCs w:val="22"/>
        </w:rPr>
        <w:t>10.5.0</w:t>
      </w:r>
      <w:proofErr w:type="gramStart"/>
      <w:r w:rsidRPr="00D51574">
        <w:rPr>
          <w:rFonts w:ascii="Arial" w:hAnsi="Arial" w:cs="Arial"/>
          <w:i/>
          <w:color w:val="000000" w:themeColor="text1"/>
          <w:spacing w:val="-2"/>
          <w:szCs w:val="22"/>
        </w:rPr>
        <w:t>.B</w:t>
      </w:r>
      <w:proofErr w:type="gramEnd"/>
      <w:r w:rsidRPr="00D51574">
        <w:rPr>
          <w:rFonts w:ascii="Arial" w:hAnsi="Arial" w:cs="Arial"/>
          <w:i/>
          <w:color w:val="000000"/>
          <w:spacing w:val="-2"/>
          <w:szCs w:val="22"/>
          <w:lang w:val="es-ES_tradnl"/>
        </w:rPr>
        <w:tab/>
      </w:r>
      <w:r w:rsidRPr="00D51574">
        <w:rPr>
          <w:rFonts w:ascii="Arial" w:hAnsi="Arial" w:cs="Arial"/>
          <w:i/>
          <w:color w:val="000000" w:themeColor="text1"/>
          <w:spacing w:val="-2"/>
          <w:szCs w:val="22"/>
        </w:rPr>
        <w:t>EDUCACIÓN NO FORMAL</w:t>
      </w:r>
    </w:p>
    <w:p w:rsidR="00D51574" w:rsidRPr="00D51574" w:rsidRDefault="00D51574" w:rsidP="00D51574">
      <w:pPr>
        <w:keepNext/>
        <w:keepLines/>
        <w:ind w:left="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(NIVEL 9 CNED-P-2014)</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Programas no formales de preparación para las pruebas de acceso y para la obtención de títulos oficiales del sistema educativo (título de ESO, Bachiller, acceso a ciclos de FP, acceso a la universidad para mayores de 25 años,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Programas no formales del sistema educativo: </w:t>
      </w:r>
    </w:p>
    <w:p w:rsidR="00D51574" w:rsidRPr="00D51574" w:rsidRDefault="00D51574" w:rsidP="00041247">
      <w:pPr>
        <w:keepLines/>
        <w:numPr>
          <w:ilvl w:val="1"/>
          <w:numId w:val="57"/>
        </w:numPr>
        <w:tabs>
          <w:tab w:val="left" w:pos="1757"/>
        </w:tabs>
        <w:ind w:left="2625" w:hanging="35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Enseñanzas no regladas de Música y Danza impartidas en escuelas reguladas por las Administraciones Educativas.</w:t>
      </w:r>
    </w:p>
    <w:p w:rsidR="00D51574" w:rsidRPr="00D51574" w:rsidRDefault="00D51574" w:rsidP="00041247">
      <w:pPr>
        <w:keepLines/>
        <w:numPr>
          <w:ilvl w:val="1"/>
          <w:numId w:val="57"/>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Aprendizaje de lenguas españolas para inmigrantes. </w:t>
      </w:r>
    </w:p>
    <w:p w:rsidR="00D51574" w:rsidRPr="00D51574" w:rsidRDefault="00D51574" w:rsidP="00041247">
      <w:pPr>
        <w:keepLines/>
        <w:numPr>
          <w:ilvl w:val="1"/>
          <w:numId w:val="57"/>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formación permanente de las universidades.</w:t>
      </w:r>
    </w:p>
    <w:p w:rsidR="00D51574" w:rsidRPr="00D51574" w:rsidRDefault="00D51574" w:rsidP="00041247">
      <w:pPr>
        <w:keepLines/>
        <w:numPr>
          <w:ilvl w:val="1"/>
          <w:numId w:val="57"/>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verano de las Universidades.</w:t>
      </w:r>
    </w:p>
    <w:p w:rsidR="00D51574" w:rsidRPr="00D51574" w:rsidRDefault="00D51574" w:rsidP="00041247">
      <w:pPr>
        <w:keepLines/>
        <w:numPr>
          <w:ilvl w:val="1"/>
          <w:numId w:val="57"/>
        </w:numPr>
        <w:tabs>
          <w:tab w:val="left" w:pos="1758"/>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Títulos propios y programas (primeros títulos y postgrados) de las universidades inferiores a 1 semestre o de menos de 30 créditos ECTS.</w:t>
      </w:r>
    </w:p>
    <w:p w:rsidR="00D51574" w:rsidRPr="00D51574" w:rsidRDefault="00D51574" w:rsidP="00041247">
      <w:pPr>
        <w:keepLines/>
        <w:numPr>
          <w:ilvl w:val="1"/>
          <w:numId w:val="57"/>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Universidad de mayores.</w:t>
      </w:r>
    </w:p>
    <w:p w:rsidR="00D51574" w:rsidRPr="00D51574" w:rsidRDefault="00D51574" w:rsidP="00041247">
      <w:pPr>
        <w:keepLines/>
        <w:numPr>
          <w:ilvl w:val="1"/>
          <w:numId w:val="57"/>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perfeccionamiento profesional de la Escuela Oficial de Idiomas.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Formación Profesional para el Empleo (FPE) no conducente a un certificado de profesionalidad, en caso de que el hogar realice algún pago por dicho concepto:</w:t>
      </w:r>
    </w:p>
    <w:p w:rsidR="00D51574" w:rsidRPr="00D51574" w:rsidRDefault="00D51574" w:rsidP="00041247">
      <w:pPr>
        <w:keepLines/>
        <w:numPr>
          <w:ilvl w:val="1"/>
          <w:numId w:val="58"/>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Acciones formativas en empresas, para ocupados y desempleados, no conducentes a un certificado de profesionalidad.</w:t>
      </w:r>
    </w:p>
    <w:p w:rsidR="00D51574" w:rsidRPr="00D51574" w:rsidRDefault="00D51574" w:rsidP="00041247">
      <w:pPr>
        <w:keepLines/>
        <w:numPr>
          <w:ilvl w:val="1"/>
          <w:numId w:val="58"/>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Programas públicos de empleo-formación no conducentes a un certificado de profesionalidad.</w:t>
      </w:r>
    </w:p>
    <w:p w:rsidR="00D51574" w:rsidRPr="00D51574" w:rsidRDefault="00D51574" w:rsidP="00041247">
      <w:pPr>
        <w:keepLines/>
        <w:numPr>
          <w:ilvl w:val="1"/>
          <w:numId w:val="58"/>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Módulo formativo (solo parte de un certificado de profesionalidad).</w:t>
      </w:r>
    </w:p>
    <w:p w:rsidR="00D51574" w:rsidRPr="00D51574" w:rsidRDefault="00D51574" w:rsidP="00041247">
      <w:pPr>
        <w:keepLines/>
        <w:numPr>
          <w:ilvl w:val="1"/>
          <w:numId w:val="43"/>
        </w:numPr>
        <w:tabs>
          <w:tab w:val="left" w:pos="1757"/>
        </w:tabs>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Otros programas orientados a mejorar la formación personal y profesional, en caso de que el hogar realice algún pago por dicho concepto:</w:t>
      </w:r>
    </w:p>
    <w:p w:rsidR="00D51574" w:rsidRPr="00D51574" w:rsidRDefault="00D51574" w:rsidP="00041247">
      <w:pPr>
        <w:keepLines/>
        <w:numPr>
          <w:ilvl w:val="0"/>
          <w:numId w:val="59"/>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Programa formativo exclusivo para el personal de una empresa.</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Programas impartidos en academias o con profesores particulares no conducentes a títulos oficiales cuando el alumno no está cursando enseñanzas regladas (de idiomas, informática, contabilidad, etc.).</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inmersión de idiomas cuando el alumno no está cursando enseñanzas regladas. Si se pueden desglosar los gastos de transporte, manutención y enseñanza, se anota en este código únicamente lo correspondiente al curso de idiomas; si no se puede desglosar, se anota aquí todo el gasto.</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Programas de preparación de cualquier oposición (incluye tasa de inscripción en pruebas selectivas u oposiciones).</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educación a distancia que no forman parte del sistema reglado.</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postgrado no universitarios.</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Cursos que requieren </w:t>
      </w:r>
      <w:proofErr w:type="gramStart"/>
      <w:r w:rsidRPr="00D51574">
        <w:rPr>
          <w:rFonts w:ascii="Arial" w:eastAsiaTheme="minorEastAsia" w:hAnsi="Arial" w:cs="Arial"/>
          <w:color w:val="000000" w:themeColor="text1"/>
          <w:szCs w:val="22"/>
        </w:rPr>
        <w:t>una titulación educativa organizados</w:t>
      </w:r>
      <w:proofErr w:type="gramEnd"/>
      <w:r w:rsidRPr="00D51574">
        <w:rPr>
          <w:rFonts w:ascii="Arial" w:eastAsiaTheme="minorEastAsia" w:hAnsi="Arial" w:cs="Arial"/>
          <w:color w:val="000000" w:themeColor="text1"/>
          <w:szCs w:val="22"/>
        </w:rPr>
        <w:t xml:space="preserve"> fuera del sistema educativo.</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Programas de preparación para las pruebas de acceso a la Universidad para mayores de 45 años.</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Cursos de formación en técnicas personales para la búsqueda de empleo (redacción CV, etc.).</w:t>
      </w:r>
    </w:p>
    <w:p w:rsidR="00D51574" w:rsidRPr="00D51574" w:rsidRDefault="00D51574" w:rsidP="00041247">
      <w:pPr>
        <w:keepLines/>
        <w:numPr>
          <w:ilvl w:val="1"/>
          <w:numId w:val="60"/>
        </w:numPr>
        <w:tabs>
          <w:tab w:val="left" w:pos="1757"/>
        </w:tabs>
        <w:ind w:left="2625" w:hanging="35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Otros títulos o licencias oficiales no incluidas en los códigos 10.1 a 10.4 (educación formal).</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clases particulares en academias o con profesores particulares de apoyo a estudiantes que cursan enseñanzas regladas, que irían a enseñanzas no regladas relacionadas con el nivel que corresponda.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Programas de actividades recreativas, deportivas o turísticas que no constituyen una formación organizada, seguida o progresiva, tales como clases de deporte, de ajedrez, manualidades… impartidas en academias o por profesores particulares (09.4.6).</w:t>
      </w:r>
    </w:p>
    <w:p w:rsidR="00D51574" w:rsidRPr="00D51574" w:rsidRDefault="00D51574" w:rsidP="00D51574">
      <w:pPr>
        <w:keepLines/>
        <w:ind w:left="2126" w:hanging="357"/>
        <w:jc w:val="both"/>
        <w:rPr>
          <w:rFonts w:ascii="Arial" w:hAnsi="Arial" w:cs="Arial"/>
          <w:color w:val="000000" w:themeColor="text1"/>
          <w:szCs w:val="22"/>
          <w:lang w:val="es-ES_tradnl"/>
        </w:rPr>
      </w:pPr>
      <w:r w:rsidRPr="00D51574">
        <w:rPr>
          <w:rFonts w:ascii="Arial" w:eastAsiaTheme="minorEastAsia" w:hAnsi="Arial" w:cs="Arial"/>
          <w:color w:val="000000" w:themeColor="text1"/>
          <w:szCs w:val="22"/>
          <w:lang w:val="es-ES_tradnl"/>
        </w:rPr>
        <w:t>Actividades extraescolares para niños no prestados por el centro y que quedan fuera del ámbito de la educación (deportes, baile, música, etc.), que irían a servicios recreativos y deportivos (09.4.6).</w:t>
      </w:r>
    </w:p>
    <w:p w:rsidR="00D51574" w:rsidRPr="00D51574" w:rsidRDefault="00D51574" w:rsidP="00D51574">
      <w:pPr>
        <w:keepLines/>
        <w:ind w:left="2126"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Cursos de inmersión de idiomas para estudiantes que cursan enseñanzas regladas, que irían a enseñanzas no regladas relacionadas con el nivel que corresponda.</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spacing w:after="160" w:line="259" w:lineRule="auto"/>
        <w:rPr>
          <w:rFonts w:ascii="Arial" w:hAnsi="Arial" w:cs="Arial"/>
          <w:b/>
          <w:color w:val="000000" w:themeColor="text1"/>
          <w:spacing w:val="-2"/>
          <w:szCs w:val="22"/>
          <w:u w:val="single"/>
        </w:rPr>
      </w:pPr>
      <w:r w:rsidRPr="00D51574">
        <w:rPr>
          <w:rFonts w:asciiTheme="minorHAnsi" w:eastAsiaTheme="minorEastAsia" w:hAnsiTheme="minorHAnsi" w:cs="Arial"/>
          <w:i/>
          <w:color w:val="000000" w:themeColor="text1"/>
          <w:szCs w:val="22"/>
        </w:rPr>
        <w:br w:type="page"/>
      </w:r>
    </w:p>
    <w:p w:rsidR="00D51574" w:rsidRPr="00D51574" w:rsidRDefault="00D51574" w:rsidP="00D51574">
      <w:pPr>
        <w:jc w:val="both"/>
        <w:rPr>
          <w:rFonts w:ascii="Arial" w:hAnsi="Arial" w:cs="Arial"/>
          <w:b/>
          <w:color w:val="000000" w:themeColor="text1"/>
          <w:spacing w:val="-2"/>
          <w:szCs w:val="22"/>
          <w:u w:val="single"/>
        </w:rPr>
      </w:pPr>
      <w:r w:rsidRPr="00D51574">
        <w:rPr>
          <w:rFonts w:ascii="Arial" w:hAnsi="Arial" w:cs="Arial"/>
          <w:b/>
          <w:color w:val="000000" w:themeColor="text1"/>
          <w:spacing w:val="-2"/>
          <w:szCs w:val="22"/>
          <w:u w:val="single"/>
        </w:rPr>
        <w:t>GRUPO 11.</w:t>
      </w:r>
      <w:r w:rsidRPr="00D51574">
        <w:rPr>
          <w:rFonts w:ascii="Arial" w:hAnsi="Arial"/>
          <w:b/>
          <w:i/>
          <w:spacing w:val="-2"/>
          <w:sz w:val="28"/>
          <w:u w:val="single"/>
          <w:lang w:val="es-ES_tradnl"/>
        </w:rPr>
        <w:tab/>
      </w:r>
      <w:r w:rsidR="00512304">
        <w:rPr>
          <w:rFonts w:ascii="Arial" w:hAnsi="Arial" w:cs="Arial"/>
          <w:b/>
          <w:color w:val="000000" w:themeColor="text1"/>
          <w:spacing w:val="-2"/>
          <w:szCs w:val="22"/>
          <w:u w:val="single"/>
        </w:rPr>
        <w:t>RESTAURANTES Y SERVICIOS DE ALOJAMIENTO</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11.1</w:t>
      </w:r>
      <w:r w:rsidRPr="00D51574">
        <w:rPr>
          <w:rFonts w:ascii="Arial" w:hAnsi="Arial" w:cs="Arial"/>
          <w:b/>
          <w:color w:val="000000" w:themeColor="text1"/>
          <w:spacing w:val="-2"/>
          <w:szCs w:val="22"/>
          <w:lang w:val="es-ES_tradnl"/>
        </w:rPr>
        <w:tab/>
        <w:t>RESTAURACIÓN</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11.1.1</w:t>
      </w:r>
      <w:r w:rsidRPr="00D51574">
        <w:rPr>
          <w:rFonts w:ascii="Arial" w:hAnsi="Arial" w:cs="Arial"/>
          <w:b/>
          <w:color w:val="000000" w:themeColor="text1"/>
          <w:spacing w:val="-2"/>
          <w:szCs w:val="22"/>
          <w:lang w:val="es-ES_tradnl"/>
        </w:rPr>
        <w:tab/>
        <w:t>RESTAURANTES, CAFETERÍAS Y SIMILARES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Lines/>
        <w:spacing w:after="120"/>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(comidas, snacks, bebidas y refrescos) proporcionados por los restaurantes, cafeterías, bufés, bares, salones de té, etc.</w:t>
      </w:r>
    </w:p>
    <w:p w:rsidR="00D51574" w:rsidRPr="00D51574" w:rsidRDefault="00D51574" w:rsidP="00D51574">
      <w:pPr>
        <w:spacing w:after="120"/>
        <w:ind w:left="2126"/>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los prestados:</w:t>
      </w:r>
    </w:p>
    <w:p w:rsidR="00D51574" w:rsidRPr="00D51574" w:rsidRDefault="00D51574" w:rsidP="00041247">
      <w:pPr>
        <w:numPr>
          <w:ilvl w:val="0"/>
          <w:numId w:val="62"/>
        </w:numPr>
        <w:tabs>
          <w:tab w:val="left" w:pos="993"/>
          <w:tab w:val="left" w:pos="1757"/>
        </w:tabs>
        <w:ind w:left="2625" w:hanging="35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En lugares que proporcionen servicios de entretenimiento recreativo, cultural o deportivo: teatros, cines, estadios deportivos, piscinas, complejos deportivos, museos, galerías de arte, discotecas, establecimientos de baile, etc., cuando se pagan por separado.</w:t>
      </w:r>
    </w:p>
    <w:p w:rsidR="00D51574" w:rsidRPr="00D51574" w:rsidRDefault="00D51574" w:rsidP="00041247">
      <w:pPr>
        <w:numPr>
          <w:ilvl w:val="0"/>
          <w:numId w:val="62"/>
        </w:numPr>
        <w:tabs>
          <w:tab w:val="left" w:pos="993"/>
          <w:tab w:val="left" w:pos="1757"/>
        </w:tabs>
        <w:spacing w:after="120"/>
        <w:ind w:left="2625" w:hanging="35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Dentro de transporte público (autobuses, trenes, barcos, aviones, etc.), cuando se pagan por separado.</w:t>
      </w:r>
    </w:p>
    <w:p w:rsidR="00D51574" w:rsidRPr="00D51574" w:rsidRDefault="00D51574" w:rsidP="00041247">
      <w:pPr>
        <w:numPr>
          <w:ilvl w:val="0"/>
          <w:numId w:val="28"/>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La venta de productos alimenticios y bebidas para el consumo inmediato en quioscos, vendedores ambulantes y similares, incluidos los productos alimenticios y bebidas que se venden listos para el consumo en máquinas automáticas.</w:t>
      </w:r>
    </w:p>
    <w:p w:rsidR="00D51574" w:rsidRPr="00D51574" w:rsidRDefault="00D51574" w:rsidP="00041247">
      <w:pPr>
        <w:numPr>
          <w:ilvl w:val="0"/>
          <w:numId w:val="29"/>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La venta de platos cocinados en restaurantes, para el consumo fuera de sus locales.</w:t>
      </w:r>
    </w:p>
    <w:p w:rsidR="00D51574" w:rsidRPr="00D51574" w:rsidRDefault="00D51574" w:rsidP="00041247">
      <w:pPr>
        <w:numPr>
          <w:ilvl w:val="0"/>
          <w:numId w:val="29"/>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La venta de platos cocinados por contratistas de catering ya sean recogidos por el cliente o entregados a domicilio.</w:t>
      </w:r>
    </w:p>
    <w:p w:rsidR="00D51574" w:rsidRPr="00D51574" w:rsidRDefault="00D51574" w:rsidP="00041247">
      <w:pPr>
        <w:numPr>
          <w:ilvl w:val="0"/>
          <w:numId w:val="29"/>
        </w:numPr>
        <w:tabs>
          <w:tab w:val="left" w:pos="993"/>
          <w:tab w:val="left" w:pos="1757"/>
        </w:tabs>
        <w:ind w:left="2129"/>
        <w:jc w:val="both"/>
        <w:rPr>
          <w:rFonts w:ascii="Arial" w:hAnsi="Arial" w:cs="Arial"/>
          <w:color w:val="000000" w:themeColor="text1"/>
          <w:spacing w:val="-2"/>
          <w:szCs w:val="22"/>
        </w:rPr>
      </w:pPr>
      <w:r w:rsidRPr="00D51574">
        <w:rPr>
          <w:rFonts w:ascii="Arial" w:hAnsi="Arial" w:cs="Arial"/>
          <w:color w:val="000000" w:themeColor="text1"/>
          <w:spacing w:val="-2"/>
          <w:szCs w:val="22"/>
        </w:rPr>
        <w:t xml:space="preserve">El tabaco que se consume con </w:t>
      </w:r>
      <w:proofErr w:type="spellStart"/>
      <w:r w:rsidRPr="00D51574">
        <w:rPr>
          <w:rFonts w:ascii="Arial" w:hAnsi="Arial" w:cs="Arial"/>
          <w:color w:val="000000" w:themeColor="text1"/>
          <w:spacing w:val="-2"/>
          <w:szCs w:val="22"/>
        </w:rPr>
        <w:t>shisha</w:t>
      </w:r>
      <w:proofErr w:type="spellEnd"/>
      <w:r w:rsidRPr="00D51574">
        <w:rPr>
          <w:rFonts w:ascii="Arial" w:hAnsi="Arial" w:cs="Arial"/>
          <w:color w:val="000000" w:themeColor="text1"/>
          <w:spacing w:val="-2"/>
          <w:szCs w:val="22"/>
        </w:rPr>
        <w:t xml:space="preserve"> o pipas de agua en restaurantes, cafeterías o salones de </w:t>
      </w:r>
      <w:proofErr w:type="spellStart"/>
      <w:r w:rsidRPr="00D51574">
        <w:rPr>
          <w:rFonts w:ascii="Arial" w:hAnsi="Arial" w:cs="Arial"/>
          <w:color w:val="000000" w:themeColor="text1"/>
          <w:spacing w:val="-2"/>
          <w:szCs w:val="22"/>
        </w:rPr>
        <w:t>shisha</w:t>
      </w:r>
      <w:proofErr w:type="spellEnd"/>
      <w:r w:rsidRPr="00D51574">
        <w:rPr>
          <w:rFonts w:ascii="Arial" w:hAnsi="Arial" w:cs="Arial"/>
          <w:color w:val="000000" w:themeColor="text1"/>
          <w:spacing w:val="-2"/>
          <w:szCs w:val="22"/>
        </w:rPr>
        <w:t xml:space="preserve">. </w:t>
      </w:r>
    </w:p>
    <w:p w:rsidR="00D51574" w:rsidRPr="00D51574" w:rsidRDefault="00D51574" w:rsidP="00041247">
      <w:pPr>
        <w:numPr>
          <w:ilvl w:val="0"/>
          <w:numId w:val="29"/>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Propinas.</w:t>
      </w: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alimentos y bebidas comprados en mercados y supermercados y consumidos en el mismo local (grupo 01).</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servicios de alimentación y bebidas que se presten en establecimientos recreativos, culturales, deportivos o de entretenimiento si no se facturan por separado (09.4.6, 09.6.1.0, 09.6.2.0, 09.6.9.0).</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servicios de alimentación y bebidas prestados en paquetes turísticos si no se facturan por separado (09.8.0).</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servicios de alimentación y bebidas prestados en medios de transporte, si no se pueden desglosar del precio del billete (07.3).</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servicios de alimentación y bebidas prestados por hoteles u otros establecimientos similares, si no se facturan por separado del alojamiento (11.2).</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Las compras de tabaco (02.3.0).</w:t>
      </w:r>
    </w:p>
    <w:p w:rsidR="00D51574" w:rsidRPr="00D51574" w:rsidRDefault="00D51574" w:rsidP="00041247">
      <w:pPr>
        <w:numPr>
          <w:ilvl w:val="0"/>
          <w:numId w:val="30"/>
        </w:numPr>
        <w:tabs>
          <w:tab w:val="left" w:pos="993"/>
          <w:tab w:val="left" w:pos="1757"/>
        </w:tabs>
        <w:ind w:left="2129"/>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Los costes de envío de los alimentos y bebidas si se facturan por separado (07.4.9.2).</w:t>
      </w: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11.1.1.1</w:t>
      </w:r>
      <w:r w:rsidRPr="00D51574">
        <w:rPr>
          <w:rFonts w:ascii="Arial" w:hAnsi="Arial" w:cs="Arial"/>
          <w:i/>
          <w:color w:val="000000" w:themeColor="text1"/>
          <w:spacing w:val="-2"/>
          <w:szCs w:val="22"/>
          <w:lang w:val="es-ES_tradnl"/>
        </w:rPr>
        <w:tab/>
        <w:t xml:space="preserve">MENÚ DEL DÍA EN BARES Y RESTAURANTES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Menú del día en restaurantes, cafés y bares. Incluye propinas.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Las comidas efectuadas en el lugar de trabajo (11.1.2.2), en centros de enseñanza (11.1.2.1), en comedores universitarios (11.1.2.1) y los banquetes de ceremonia y celebraciones fuera del hogar (11.1.1.5).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comidas y cenas en restaurantes (11.1.1.2), así como en cafés, bares y similares (11.1.1.3).</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Servicios de comida rápida y "para llevar" (p. ej.: menú </w:t>
      </w:r>
      <w:proofErr w:type="spellStart"/>
      <w:r w:rsidRPr="00D51574">
        <w:rPr>
          <w:rFonts w:ascii="Arial" w:eastAsiaTheme="minorEastAsia" w:hAnsi="Arial" w:cs="Arial"/>
          <w:color w:val="000000" w:themeColor="text1"/>
          <w:szCs w:val="22"/>
        </w:rPr>
        <w:t>BigMac</w:t>
      </w:r>
      <w:proofErr w:type="spellEnd"/>
      <w:r w:rsidRPr="00D51574">
        <w:rPr>
          <w:rFonts w:ascii="Arial" w:eastAsiaTheme="minorEastAsia" w:hAnsi="Arial" w:cs="Arial"/>
          <w:color w:val="000000" w:themeColor="text1"/>
          <w:szCs w:val="22"/>
        </w:rPr>
        <w:t>) (11.1.1.6).</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Menú del día en comedores sociales (13.3.0.9).</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tabs>
          <w:tab w:val="left" w:pos="1757"/>
        </w:tabs>
        <w:ind w:left="2127"/>
        <w:jc w:val="both"/>
        <w:rPr>
          <w:rFonts w:ascii="Arial" w:eastAsiaTheme="minorEastAsia" w:hAnsi="Arial" w:cs="Arial"/>
          <w:color w:val="000000" w:themeColor="text1"/>
          <w:szCs w:val="22"/>
          <w:u w:val="single"/>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11.1.1.2</w:t>
      </w:r>
      <w:r w:rsidRPr="00D51574">
        <w:rPr>
          <w:rFonts w:ascii="Arial" w:hAnsi="Arial" w:cs="Arial"/>
          <w:i/>
          <w:color w:val="000000" w:themeColor="text1"/>
          <w:spacing w:val="-2"/>
          <w:szCs w:val="22"/>
          <w:lang w:val="es-ES_tradnl"/>
        </w:rPr>
        <w:tab/>
        <w:t xml:space="preserve">COMIDAS Y CENAS EN RESTAURANTES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Comidas y cenas en restaurantes. Incluyen las propinas.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Cotillones con cena incluida en restaurantes.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restaurantes ubicados en hoteles, para comidas no incluidas en el precio del alojamiento.</w:t>
      </w:r>
    </w:p>
    <w:p w:rsidR="00D51574" w:rsidRPr="00D51574" w:rsidRDefault="00D51574" w:rsidP="00D51574">
      <w:pPr>
        <w:keepLines/>
        <w:ind w:left="2129"/>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Los menús del día en restaurantes (11.1.1.1), las comidas efectuadas en el lugar de trabajo (11.1.2.2), en centros de enseñanza (11.1.2.1), en comedores universitarios (11.1.2.1) y los banquetes de ceremonia y celebraciones fuera del hogar (11.1.1.5).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comidas y cenas en cafés, bares y similares (11.1.1.3).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comida rápida y "para llevar" (11.1.1.6).</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11.1.1.3</w:t>
      </w:r>
      <w:r w:rsidRPr="00D51574">
        <w:rPr>
          <w:rFonts w:ascii="Arial" w:hAnsi="Arial" w:cs="Arial"/>
          <w:i/>
          <w:color w:val="000000" w:themeColor="text1"/>
          <w:spacing w:val="-2"/>
          <w:szCs w:val="22"/>
          <w:lang w:val="es-ES_tradnl"/>
        </w:rPr>
        <w:tab/>
        <w:t>CONSUMICIONES EN BARES Y CAFETERÍAS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spacing w:after="120"/>
        <w:ind w:left="2126"/>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alimentación suministrados por:</w:t>
      </w:r>
    </w:p>
    <w:p w:rsidR="00D51574" w:rsidRPr="00D51574" w:rsidRDefault="00D51574" w:rsidP="00041247">
      <w:pPr>
        <w:numPr>
          <w:ilvl w:val="0"/>
          <w:numId w:val="31"/>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Cafés, bares, salones de té, etc.</w:t>
      </w:r>
    </w:p>
    <w:p w:rsidR="00D51574" w:rsidRPr="00D51574" w:rsidRDefault="00D51574" w:rsidP="00041247">
      <w:pPr>
        <w:numPr>
          <w:ilvl w:val="0"/>
          <w:numId w:val="31"/>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Cafeterías y similares situados en teatros, cines, estadios deportivos, piscinas, polideportivos, museos y galerías de arte.</w:t>
      </w:r>
    </w:p>
    <w:p w:rsidR="00D51574" w:rsidRPr="00D51574" w:rsidRDefault="00D51574" w:rsidP="00041247">
      <w:pPr>
        <w:numPr>
          <w:ilvl w:val="0"/>
          <w:numId w:val="31"/>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Bares y cafeterías ubicados en hoteles, para comidas no incluidas en el precio del alojamiento.</w:t>
      </w:r>
    </w:p>
    <w:p w:rsidR="00D51574" w:rsidRPr="00D51574" w:rsidRDefault="00D51574" w:rsidP="00041247">
      <w:pPr>
        <w:numPr>
          <w:ilvl w:val="0"/>
          <w:numId w:val="31"/>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Aquellos que sirven bebidas junto con espectáculos (cabarets, cafés teatro…).</w:t>
      </w:r>
    </w:p>
    <w:p w:rsidR="00D51574" w:rsidRPr="00D51574" w:rsidRDefault="00D51574" w:rsidP="00D51574">
      <w:pPr>
        <w:ind w:left="1769"/>
        <w:jc w:val="both"/>
        <w:rPr>
          <w:rFonts w:ascii="Arial" w:eastAsiaTheme="minorEastAsia" w:hAnsi="Arial" w:cs="Arial"/>
          <w:color w:val="000000" w:themeColor="text1"/>
          <w:szCs w:val="22"/>
        </w:rPr>
      </w:pPr>
    </w:p>
    <w:p w:rsidR="00D51574" w:rsidRPr="00D51574" w:rsidRDefault="00D51574" w:rsidP="00D51574">
      <w:pPr>
        <w:spacing w:after="120"/>
        <w:ind w:left="1769" w:firstLine="355"/>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Entre los que se distinguen:</w:t>
      </w:r>
    </w:p>
    <w:p w:rsidR="00D51574" w:rsidRPr="00D51574" w:rsidRDefault="00D51574" w:rsidP="00041247">
      <w:pPr>
        <w:numPr>
          <w:ilvl w:val="0"/>
          <w:numId w:val="32"/>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Café, infusiones y similares.</w:t>
      </w:r>
    </w:p>
    <w:p w:rsidR="00D51574" w:rsidRPr="00D51574" w:rsidRDefault="00D51574" w:rsidP="00041247">
      <w:pPr>
        <w:numPr>
          <w:ilvl w:val="0"/>
          <w:numId w:val="32"/>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Refrescos y otras bebidas no alcohólicas.</w:t>
      </w:r>
    </w:p>
    <w:p w:rsidR="00D51574" w:rsidRPr="00D51574" w:rsidRDefault="00D51574" w:rsidP="00041247">
      <w:pPr>
        <w:numPr>
          <w:ilvl w:val="0"/>
          <w:numId w:val="32"/>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Cerveza (con y sin alcohol) y vinos. </w:t>
      </w:r>
    </w:p>
    <w:p w:rsidR="00D51574" w:rsidRPr="00D51574" w:rsidRDefault="00D51574" w:rsidP="00041247">
      <w:pPr>
        <w:numPr>
          <w:ilvl w:val="0"/>
          <w:numId w:val="32"/>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Otras bebidas alcohólicas (incluye combinaciones).</w:t>
      </w:r>
    </w:p>
    <w:p w:rsidR="00D51574" w:rsidRPr="00D51574" w:rsidRDefault="00D51574" w:rsidP="00041247">
      <w:pPr>
        <w:numPr>
          <w:ilvl w:val="0"/>
          <w:numId w:val="32"/>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Desayunos, comidas y cenas en cafés y bares, platos combinados, tapas, pinchos, raciones, sándwiches, hamburguesas, perritos calientes, helados… </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34"/>
        </w:numPr>
        <w:tabs>
          <w:tab w:val="left" w:pos="1757"/>
        </w:tabs>
        <w:ind w:left="2129"/>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Las consumiciones en discotecas y pubs (11.1.1.4).</w:t>
      </w:r>
    </w:p>
    <w:p w:rsidR="00D51574" w:rsidRPr="00D51574" w:rsidRDefault="00D51574" w:rsidP="00041247">
      <w:pPr>
        <w:numPr>
          <w:ilvl w:val="0"/>
          <w:numId w:val="34"/>
        </w:numPr>
        <w:tabs>
          <w:tab w:val="left" w:pos="1757"/>
        </w:tabs>
        <w:ind w:left="2129"/>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Menú del día en bares y cafeterías (11.1.1.1).</w:t>
      </w:r>
    </w:p>
    <w:p w:rsidR="00D51574" w:rsidRPr="00D51574" w:rsidRDefault="00D51574" w:rsidP="00D51574">
      <w:pPr>
        <w:tabs>
          <w:tab w:val="left" w:pos="1757"/>
        </w:tabs>
        <w:ind w:left="2127"/>
        <w:jc w:val="both"/>
        <w:outlineLvl w:val="0"/>
        <w:rPr>
          <w:rFonts w:ascii="Arial" w:eastAsiaTheme="minorEastAsia" w:hAnsi="Arial" w:cs="Arial"/>
          <w:color w:val="000000" w:themeColor="text1"/>
          <w:szCs w:val="22"/>
        </w:rPr>
      </w:pPr>
    </w:p>
    <w:p w:rsidR="00D51574" w:rsidRPr="00D51574" w:rsidRDefault="00D51574" w:rsidP="00D51574">
      <w:pPr>
        <w:tabs>
          <w:tab w:val="left" w:pos="1757"/>
        </w:tabs>
        <w:ind w:left="2127"/>
        <w:jc w:val="both"/>
        <w:outlineLvl w:val="0"/>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11.1.1.4</w:t>
      </w:r>
      <w:r w:rsidRPr="00D51574">
        <w:rPr>
          <w:rFonts w:ascii="Arial" w:hAnsi="Arial" w:cs="Arial"/>
          <w:i/>
          <w:color w:val="000000" w:themeColor="text1"/>
          <w:spacing w:val="-2"/>
          <w:szCs w:val="22"/>
          <w:lang w:val="es-ES_tradnl"/>
        </w:rPr>
        <w:tab/>
        <w:t>CONSUMICIONES EN PUBS Y DISCOTECAS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Consumiciones en discotecas (y el precio de la entrada cuando no esté incluido el espectáculo, pero sí la consumición).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Cotillones en discotecas.</w:t>
      </w:r>
    </w:p>
    <w:p w:rsidR="00D51574" w:rsidRPr="00D51574" w:rsidRDefault="00D51574" w:rsidP="00D51574">
      <w:pPr>
        <w:ind w:left="2127"/>
        <w:jc w:val="both"/>
        <w:outlineLvl w:val="0"/>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consumiciones en bares y restaurantes (11.1.1.3).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entradas a discotecas cuando incluyen espectáculo (09.6.1.0).</w:t>
      </w:r>
    </w:p>
    <w:p w:rsidR="00D51574" w:rsidRPr="00D51574" w:rsidRDefault="00D51574" w:rsidP="00D51574">
      <w:pPr>
        <w:tabs>
          <w:tab w:val="left" w:pos="1757"/>
        </w:tabs>
        <w:ind w:left="2127"/>
        <w:jc w:val="both"/>
        <w:outlineLvl w:val="0"/>
        <w:rPr>
          <w:rFonts w:ascii="Arial" w:eastAsiaTheme="minorEastAsia" w:hAnsi="Arial" w:cs="Arial"/>
          <w:color w:val="000000" w:themeColor="text1"/>
          <w:szCs w:val="22"/>
        </w:rPr>
      </w:pPr>
    </w:p>
    <w:p w:rsidR="00D51574" w:rsidRPr="00D51574" w:rsidRDefault="00D51574" w:rsidP="00D51574">
      <w:pPr>
        <w:tabs>
          <w:tab w:val="left" w:pos="1757"/>
        </w:tabs>
        <w:ind w:left="2127"/>
        <w:jc w:val="both"/>
        <w:outlineLvl w:val="0"/>
        <w:rPr>
          <w:rFonts w:ascii="Arial" w:eastAsiaTheme="minorEastAsia" w:hAnsi="Arial" w:cs="Arial"/>
          <w:i/>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11.1.1.5</w:t>
      </w:r>
      <w:r w:rsidRPr="00D51574">
        <w:rPr>
          <w:rFonts w:ascii="Arial" w:hAnsi="Arial" w:cs="Arial"/>
          <w:i/>
          <w:color w:val="000000" w:themeColor="text1"/>
          <w:spacing w:val="-2"/>
          <w:szCs w:val="22"/>
          <w:lang w:val="es-ES_tradnl"/>
        </w:rPr>
        <w:tab/>
        <w:t xml:space="preserve">BANQUETES, CEREMONIAS Y OTRAS CELEBRACIONES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efectuados en restaurantes, bares y cafeterías, con motivo de bodas, comuniones, celebraciones profesionales, cumpleaños,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con camareros.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u w:val="single"/>
          <w:lang w:val="es-ES_tradnl"/>
        </w:rPr>
      </w:pPr>
      <w:r w:rsidRPr="00D51574">
        <w:rPr>
          <w:rFonts w:ascii="Arial" w:eastAsiaTheme="minorEastAsia" w:hAnsi="Arial" w:cs="Arial"/>
          <w:color w:val="000000" w:themeColor="text1"/>
          <w:szCs w:val="22"/>
          <w:u w:val="single"/>
          <w:lang w:val="es-ES_tradnl"/>
        </w:rPr>
        <w:t>Excluye:</w:t>
      </w:r>
    </w:p>
    <w:p w:rsidR="00D51574" w:rsidRPr="00D51574" w:rsidRDefault="00D51574" w:rsidP="00D51574">
      <w:pPr>
        <w:keepLines/>
        <w:ind w:left="2098" w:hanging="357"/>
        <w:jc w:val="both"/>
        <w:rPr>
          <w:rFonts w:ascii="Arial" w:eastAsiaTheme="minorEastAsia" w:hAnsi="Arial" w:cs="Arial"/>
          <w:color w:val="000000" w:themeColor="text1"/>
          <w:szCs w:val="22"/>
          <w:u w:val="single"/>
          <w:lang w:val="es-ES_tradnl"/>
        </w:rPr>
      </w:pPr>
    </w:p>
    <w:p w:rsidR="00D51574" w:rsidRPr="00D51574" w:rsidRDefault="00D51574" w:rsidP="00041247">
      <w:pPr>
        <w:keepLines/>
        <w:numPr>
          <w:ilvl w:val="0"/>
          <w:numId w:val="149"/>
        </w:numPr>
        <w:ind w:left="2129"/>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sin camareros (11.1.1.6).</w:t>
      </w: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11.1.1.6</w:t>
      </w:r>
      <w:r w:rsidRPr="00D51574">
        <w:rPr>
          <w:rFonts w:ascii="Arial" w:hAnsi="Arial" w:cs="Arial"/>
          <w:i/>
          <w:color w:val="000000" w:themeColor="text1"/>
          <w:spacing w:val="-2"/>
          <w:szCs w:val="22"/>
          <w:lang w:val="es-ES_tradnl"/>
        </w:rPr>
        <w:tab/>
        <w:t>SERVICIOS DE COMIDA RÁPIDA Y COMIDA PARA LLEVAR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Aperitivos y comidas en restaurantes o locales de comida rápida o </w:t>
      </w:r>
      <w:proofErr w:type="spellStart"/>
      <w:r w:rsidRPr="00D51574">
        <w:rPr>
          <w:rFonts w:ascii="Arial" w:eastAsiaTheme="minorEastAsia" w:hAnsi="Arial" w:cs="Arial"/>
          <w:color w:val="000000" w:themeColor="text1"/>
          <w:szCs w:val="22"/>
        </w:rPr>
        <w:t>fast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food</w:t>
      </w:r>
      <w:proofErr w:type="spellEnd"/>
      <w:r w:rsidRPr="00D51574">
        <w:rPr>
          <w:rFonts w:ascii="Arial" w:eastAsiaTheme="minorEastAsia" w:hAnsi="Arial" w:cs="Arial"/>
          <w:b/>
          <w:bCs/>
          <w:color w:val="000000" w:themeColor="text1"/>
          <w:szCs w:val="22"/>
        </w:rPr>
        <w:t>:</w:t>
      </w:r>
    </w:p>
    <w:p w:rsidR="00D51574" w:rsidRPr="00D51574" w:rsidRDefault="00D51574" w:rsidP="00041247">
      <w:pPr>
        <w:numPr>
          <w:ilvl w:val="0"/>
          <w:numId w:val="63"/>
        </w:numPr>
        <w:tabs>
          <w:tab w:val="left" w:pos="1757"/>
        </w:tabs>
        <w:ind w:left="2625" w:hanging="357"/>
        <w:jc w:val="both"/>
        <w:rPr>
          <w:rFonts w:ascii="Arial" w:eastAsiaTheme="minorEastAsia" w:hAnsi="Arial" w:cs="Arial"/>
          <w:color w:val="000000" w:themeColor="text1"/>
          <w:szCs w:val="22"/>
        </w:rPr>
      </w:pPr>
      <w:r w:rsidRPr="00D51574">
        <w:rPr>
          <w:rFonts w:asciiTheme="minorHAnsi" w:eastAsiaTheme="minorEastAsia" w:hAnsiTheme="minorHAnsi" w:cs="Arial"/>
          <w:color w:val="000000" w:themeColor="text1"/>
          <w:szCs w:val="22"/>
        </w:rPr>
        <w:t xml:space="preserve">Locales donde </w:t>
      </w:r>
      <w:r w:rsidRPr="00D51574">
        <w:rPr>
          <w:rFonts w:ascii="Arial" w:eastAsiaTheme="minorEastAsia" w:hAnsi="Arial" w:cs="Arial"/>
          <w:color w:val="000000" w:themeColor="text1"/>
          <w:szCs w:val="22"/>
        </w:rPr>
        <w:t>puede comprarse comida para llevar y también puede consumirse en el local, pero que no cuenta con la presencia de camareros ni servicio de mesa, aunque sí suele haber personal encargado de recoger y limpiar las mesas preparándolas para los nuevos comensales.</w:t>
      </w:r>
    </w:p>
    <w:p w:rsidR="00D51574" w:rsidRPr="00D51574" w:rsidRDefault="00D51574" w:rsidP="00041247">
      <w:pPr>
        <w:numPr>
          <w:ilvl w:val="0"/>
          <w:numId w:val="63"/>
        </w:numPr>
        <w:tabs>
          <w:tab w:val="left" w:pos="1757"/>
        </w:tabs>
        <w:ind w:left="2625" w:hanging="357"/>
        <w:jc w:val="both"/>
        <w:rPr>
          <w:rFonts w:asciiTheme="minorHAnsi" w:eastAsiaTheme="minorEastAsia" w:hAnsiTheme="minorHAnsi" w:cs="Arial"/>
          <w:color w:val="000000" w:themeColor="text1"/>
          <w:szCs w:val="22"/>
        </w:rPr>
      </w:pPr>
      <w:r w:rsidRPr="00D51574">
        <w:rPr>
          <w:rFonts w:asciiTheme="minorHAnsi" w:eastAsiaTheme="minorEastAsia" w:hAnsiTheme="minorHAnsi" w:cs="Arial"/>
          <w:color w:val="000000" w:themeColor="text1"/>
          <w:szCs w:val="22"/>
        </w:rPr>
        <w:t xml:space="preserve">Se trata de restaurantes como, McDonald's, </w:t>
      </w:r>
      <w:proofErr w:type="spellStart"/>
      <w:r w:rsidRPr="00D51574">
        <w:rPr>
          <w:rFonts w:asciiTheme="minorHAnsi" w:eastAsiaTheme="minorEastAsia" w:hAnsiTheme="minorHAnsi" w:cs="Arial"/>
          <w:color w:val="000000" w:themeColor="text1"/>
          <w:szCs w:val="22"/>
        </w:rPr>
        <w:t>Burguer</w:t>
      </w:r>
      <w:proofErr w:type="spellEnd"/>
      <w:r w:rsidRPr="00D51574">
        <w:rPr>
          <w:rFonts w:asciiTheme="minorHAnsi" w:eastAsiaTheme="minorEastAsia" w:hAnsiTheme="minorHAnsi" w:cs="Arial"/>
          <w:color w:val="000000" w:themeColor="text1"/>
          <w:szCs w:val="22"/>
        </w:rPr>
        <w:t xml:space="preserve"> King, Rodilla, 100 montaditos, mercado provenzal, </w:t>
      </w:r>
      <w:proofErr w:type="spellStart"/>
      <w:r w:rsidRPr="00D51574">
        <w:rPr>
          <w:rFonts w:asciiTheme="minorHAnsi" w:eastAsiaTheme="minorEastAsia" w:hAnsiTheme="minorHAnsi" w:cs="Arial"/>
          <w:color w:val="000000" w:themeColor="text1"/>
          <w:szCs w:val="22"/>
        </w:rPr>
        <w:t>McAuto</w:t>
      </w:r>
      <w:proofErr w:type="spellEnd"/>
      <w:r w:rsidRPr="00D51574">
        <w:rPr>
          <w:rFonts w:asciiTheme="minorHAnsi" w:eastAsiaTheme="minorEastAsia" w:hAnsiTheme="minorHAnsi" w:cs="Arial"/>
          <w:color w:val="000000" w:themeColor="text1"/>
          <w:szCs w:val="22"/>
        </w:rPr>
        <w:t>, Auto King… así como los bufés.</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Aperitivos y comidas en restaurantes o locales de comida para llevar o </w:t>
      </w:r>
      <w:proofErr w:type="spellStart"/>
      <w:r w:rsidRPr="00D51574">
        <w:rPr>
          <w:rFonts w:ascii="Arial" w:eastAsiaTheme="minorEastAsia" w:hAnsi="Arial" w:cs="Arial"/>
          <w:color w:val="000000" w:themeColor="text1"/>
          <w:szCs w:val="22"/>
        </w:rPr>
        <w:t>take-away</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Glovo</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Uber</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eats</w:t>
      </w:r>
      <w:proofErr w:type="spellEnd"/>
      <w:r w:rsidRPr="00D51574">
        <w:rPr>
          <w:rFonts w:ascii="Arial" w:eastAsiaTheme="minorEastAsia" w:hAnsi="Arial" w:cs="Arial"/>
          <w:color w:val="000000" w:themeColor="text1"/>
          <w:szCs w:val="22"/>
        </w:rPr>
        <w:t>,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Encargos de comida a domicilio en restaurantes, bares y cafeterías o los servicios de comida rápida (como Telepizza).</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 de </w:t>
      </w:r>
      <w:proofErr w:type="spellStart"/>
      <w:r w:rsidRPr="00D51574">
        <w:rPr>
          <w:rFonts w:ascii="Arial" w:eastAsiaTheme="minorEastAsia" w:hAnsi="Arial" w:cs="Arial"/>
          <w:color w:val="000000" w:themeColor="text1"/>
          <w:szCs w:val="22"/>
        </w:rPr>
        <w:t>táperes</w:t>
      </w:r>
      <w:proofErr w:type="spellEnd"/>
      <w:r w:rsidRPr="00D51574">
        <w:rPr>
          <w:rFonts w:ascii="Arial" w:eastAsiaTheme="minorEastAsia" w:hAnsi="Arial" w:cs="Arial"/>
          <w:color w:val="000000" w:themeColor="text1"/>
          <w:szCs w:val="22"/>
        </w:rPr>
        <w:t xml:space="preserve"> a domicilio (</w:t>
      </w:r>
      <w:proofErr w:type="spellStart"/>
      <w:r w:rsidRPr="00D51574">
        <w:rPr>
          <w:rFonts w:ascii="Arial" w:eastAsiaTheme="minorEastAsia" w:hAnsi="Arial" w:cs="Arial"/>
          <w:color w:val="000000" w:themeColor="text1"/>
          <w:szCs w:val="22"/>
        </w:rPr>
        <w:t>Wetaca</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MenuDiet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NoCocinoMás</w:t>
      </w:r>
      <w:proofErr w:type="spellEnd"/>
      <w:r w:rsidRPr="00D51574">
        <w:rPr>
          <w:rFonts w:ascii="Arial" w:eastAsiaTheme="minorEastAsia" w:hAnsi="Arial" w:cs="Arial"/>
          <w:color w:val="000000" w:themeColor="text1"/>
          <w:szCs w:val="22"/>
        </w:rPr>
        <w:t>,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Venta de productos alimenticios y bebidas para el consumo inmediato en quioscos, gasolineras, puestos de comida, furgonetas ambulantes (</w:t>
      </w:r>
      <w:proofErr w:type="spellStart"/>
      <w:r w:rsidRPr="00D51574">
        <w:rPr>
          <w:rFonts w:ascii="Arial" w:eastAsiaTheme="minorEastAsia" w:hAnsi="Arial" w:cs="Arial"/>
          <w:color w:val="000000" w:themeColor="text1"/>
          <w:szCs w:val="22"/>
        </w:rPr>
        <w:t>food</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truck</w:t>
      </w:r>
      <w:proofErr w:type="spellEnd"/>
      <w:r w:rsidRPr="00D51574">
        <w:rPr>
          <w:rFonts w:ascii="Arial" w:eastAsiaTheme="minorEastAsia" w:hAnsi="Arial" w:cs="Arial"/>
          <w:color w:val="000000" w:themeColor="text1"/>
          <w:szCs w:val="22"/>
        </w:rPr>
        <w:t>), churrerías ambulantes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Consumiciones realizadas en medios de transporte como: autobuses, trenes, barcos, aviones… cuando se pagan por separado.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Alimentos y bebidas preparados en locales de restauración y suministrados por máquinas automáticas expendedoras como servicio de entrega (sándwiches, cafés, helados, refrescos…).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para celebraciones sin servicio de camareros.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Comida en restaurantes franquicia pero que no entran en la definición de </w:t>
      </w:r>
      <w:proofErr w:type="spellStart"/>
      <w:r w:rsidRPr="00D51574">
        <w:rPr>
          <w:rFonts w:ascii="Arial" w:eastAsiaTheme="minorEastAsia" w:hAnsi="Arial" w:cs="Arial"/>
          <w:color w:val="000000" w:themeColor="text1"/>
          <w:szCs w:val="22"/>
        </w:rPr>
        <w:t>fast</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food</w:t>
      </w:r>
      <w:proofErr w:type="spellEnd"/>
      <w:r w:rsidRPr="00D51574">
        <w:rPr>
          <w:rFonts w:ascii="Arial" w:eastAsiaTheme="minorEastAsia" w:hAnsi="Arial" w:cs="Arial"/>
          <w:color w:val="000000" w:themeColor="text1"/>
          <w:szCs w:val="22"/>
        </w:rPr>
        <w:t xml:space="preserve"> (p. ej.: Hollywood Foster, Tony </w:t>
      </w:r>
      <w:proofErr w:type="spellStart"/>
      <w:r w:rsidRPr="00D51574">
        <w:rPr>
          <w:rFonts w:ascii="Arial" w:eastAsiaTheme="minorEastAsia" w:hAnsi="Arial" w:cs="Arial"/>
          <w:color w:val="000000" w:themeColor="text1"/>
          <w:szCs w:val="22"/>
        </w:rPr>
        <w:t>Roma´s</w:t>
      </w:r>
      <w:proofErr w:type="spellEnd"/>
      <w:r w:rsidRPr="00D51574">
        <w:rPr>
          <w:rFonts w:ascii="Arial" w:eastAsiaTheme="minorEastAsia" w:hAnsi="Arial" w:cs="Arial"/>
          <w:color w:val="000000" w:themeColor="text1"/>
          <w:szCs w:val="22"/>
        </w:rPr>
        <w:t xml:space="preserve">, </w:t>
      </w:r>
      <w:proofErr w:type="spellStart"/>
      <w:r w:rsidRPr="00D51574">
        <w:rPr>
          <w:rFonts w:ascii="Arial" w:eastAsiaTheme="minorEastAsia" w:hAnsi="Arial" w:cs="Arial"/>
          <w:color w:val="000000" w:themeColor="text1"/>
          <w:szCs w:val="22"/>
        </w:rPr>
        <w:t>Ginos</w:t>
      </w:r>
      <w:proofErr w:type="spellEnd"/>
      <w:r w:rsidRPr="00D51574">
        <w:rPr>
          <w:rFonts w:ascii="Arial" w:eastAsiaTheme="minorEastAsia" w:hAnsi="Arial" w:cs="Arial"/>
          <w:color w:val="000000" w:themeColor="text1"/>
          <w:szCs w:val="22"/>
        </w:rPr>
        <w:t>, Vips...) (11.1.1.2; si es menú del día iría al 11.1.1.1).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Los costes de envío de la comida para llevar si se facturan por separado (07.4.9.2).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para celebraciones con camareros (11.1.1.5).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alimentos y bebidas comprados en mercados y supermercados y consumidos en el mismo local (Grupo 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alimentación y bebidas que se presten en establecimientos recreativos, culturales, deportivos o de entretenimiento si no se facturan por separado (09.4.6, 09.6.1.0, 09.6.2.0, 09.6.9.0).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alimentación y bebidas prestados en paquetes turísticos si no se facturan por separado (09.8.0).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alimentación y bebidas prestados por hoteles u otros establecimientos similares, si no se facturan por separado del alojamiento (11.2).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servicios de alimentación y bebida prestados en el transporte público si no se saben desglosar del precio del billete (07.3).</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Las compras de tabaco (</w:t>
      </w:r>
      <w:r w:rsidRPr="00D51574">
        <w:rPr>
          <w:rFonts w:ascii="Arial" w:eastAsiaTheme="minorEastAsia" w:hAnsi="Arial" w:cs="Arial"/>
          <w:szCs w:val="22"/>
          <w:lang w:val="es-ES_tradnl"/>
        </w:rPr>
        <w:t>02.3.0).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jc w:val="both"/>
        <w:rPr>
          <w:rFonts w:ascii="Arial" w:eastAsiaTheme="minorEastAsia" w:hAnsi="Arial" w:cs="Arial"/>
          <w:color w:val="000000" w:themeColor="text1"/>
          <w:szCs w:val="22"/>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11.1.2</w:t>
      </w:r>
      <w:r w:rsidRPr="00D51574">
        <w:rPr>
          <w:rFonts w:ascii="Arial" w:hAnsi="Arial" w:cs="Arial"/>
          <w:b/>
          <w:color w:val="000000" w:themeColor="text1"/>
          <w:spacing w:val="-2"/>
          <w:szCs w:val="22"/>
          <w:lang w:val="es-ES_tradnl"/>
        </w:rPr>
        <w:tab/>
        <w:t>COMEDORES</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restauración de comedores de empresas, restaurantes de oficinas y comedores en las escuelas, universidades y otros centros de enseñanza.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Comedores militares.</w:t>
      </w:r>
    </w:p>
    <w:p w:rsidR="00D51574" w:rsidRPr="00D51574" w:rsidRDefault="00D51574" w:rsidP="00D51574">
      <w:pPr>
        <w:keepLines/>
        <w:ind w:left="2345"/>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041247">
      <w:pPr>
        <w:numPr>
          <w:ilvl w:val="0"/>
          <w:numId w:val="33"/>
        </w:numPr>
        <w:tabs>
          <w:tab w:val="left" w:pos="993"/>
          <w:tab w:val="left" w:pos="1757"/>
        </w:tabs>
        <w:ind w:left="2129"/>
        <w:jc w:val="both"/>
        <w:outlineLvl w:val="0"/>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Alimentos y bebidas proporcionados a los enfermos hospitalizados, aunque se facturen por separado (06.3).</w:t>
      </w:r>
    </w:p>
    <w:p w:rsidR="00D51574" w:rsidRPr="00D51574" w:rsidRDefault="00D51574" w:rsidP="00041247">
      <w:pPr>
        <w:numPr>
          <w:ilvl w:val="0"/>
          <w:numId w:val="33"/>
        </w:numPr>
        <w:tabs>
          <w:tab w:val="left" w:pos="993"/>
          <w:tab w:val="left" w:pos="1757"/>
        </w:tabs>
        <w:ind w:left="2129"/>
        <w:jc w:val="both"/>
        <w:outlineLvl w:val="0"/>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Alimentos y bebidas proporcionados por escuelas, universidades y otros establecimientos educativos si no se facturan por separado (grupo 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11.1.2.1</w:t>
      </w:r>
      <w:r w:rsidRPr="00D51574">
        <w:rPr>
          <w:rFonts w:ascii="Arial" w:hAnsi="Arial" w:cs="Arial"/>
          <w:i/>
          <w:color w:val="000000" w:themeColor="text1"/>
          <w:spacing w:val="-2"/>
          <w:szCs w:val="22"/>
          <w:lang w:val="es-ES_tradnl"/>
        </w:rPr>
        <w:tab/>
        <w:t>COMEDORES ESCOLARES Y UNIVERSITARIOS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 de comedor para alumnos y docentes</w:t>
      </w:r>
      <w:r w:rsidRPr="00D51574">
        <w:rPr>
          <w:rFonts w:ascii="Arial" w:eastAsiaTheme="minorEastAsia" w:hAnsi="Arial" w:cs="Arial"/>
          <w:b/>
          <w:color w:val="000000" w:themeColor="text1"/>
          <w:szCs w:val="22"/>
          <w:lang w:val="es-ES_tradnl"/>
        </w:rPr>
        <w:t xml:space="preserve"> </w:t>
      </w:r>
      <w:r w:rsidRPr="00D51574">
        <w:rPr>
          <w:rFonts w:ascii="Arial" w:eastAsiaTheme="minorEastAsia" w:hAnsi="Arial" w:cs="Arial"/>
          <w:color w:val="000000" w:themeColor="text1"/>
          <w:szCs w:val="22"/>
          <w:lang w:val="es-ES_tradnl"/>
        </w:rPr>
        <w:t>de escuelas, colegios, universidades y escuelas y centros infantiles. Se incluyen tanto los gastos en alimentación como en bebidas.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servicios de horario ampliado con desayuno o merienda (Primeros del cole, Tardes en el cole, etc.).</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041247">
      <w:pPr>
        <w:numPr>
          <w:ilvl w:val="0"/>
          <w:numId w:val="33"/>
        </w:numPr>
        <w:tabs>
          <w:tab w:val="left" w:pos="993"/>
          <w:tab w:val="left" w:pos="1757"/>
        </w:tabs>
        <w:ind w:left="2129"/>
        <w:jc w:val="both"/>
        <w:outlineLvl w:val="0"/>
        <w:rPr>
          <w:rFonts w:ascii="Arial" w:hAnsi="Arial" w:cs="Arial"/>
          <w:b/>
          <w:color w:val="000000" w:themeColor="text1"/>
          <w:spacing w:val="-2"/>
          <w:szCs w:val="22"/>
          <w:lang w:val="es-ES_tradnl"/>
        </w:rPr>
      </w:pPr>
      <w:r w:rsidRPr="00D51574">
        <w:rPr>
          <w:rFonts w:ascii="Arial" w:hAnsi="Arial" w:cs="Arial"/>
          <w:color w:val="000000" w:themeColor="text1"/>
          <w:spacing w:val="-2"/>
          <w:szCs w:val="22"/>
          <w:lang w:val="es-ES_tradnl"/>
        </w:rPr>
        <w:t>Alimentos y bebidas proporcionados por escuelas, universidades y otros establecimientos educativos si no se facturan por separado (grupo 10).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11.1.2.2</w:t>
      </w:r>
      <w:r w:rsidRPr="00D51574">
        <w:rPr>
          <w:rFonts w:ascii="Arial" w:hAnsi="Arial" w:cs="Arial"/>
          <w:i/>
          <w:color w:val="000000" w:themeColor="text1"/>
          <w:spacing w:val="-2"/>
          <w:szCs w:val="22"/>
          <w:lang w:val="es-ES_tradnl"/>
        </w:rPr>
        <w:tab/>
        <w:t>COMEDORES (EXCEPTO ESCOLARES Y UNIVERSITARIOS)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Servicio, bonificados o no, de comedor suministrado por empresas y oficinas públicas a sus empleados (si son bonificados se suministran a un precio significativamente inferior al de mercado, considerándose la diferencia entre el valor de mercado y el importe pagado como salario en especie).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Comedores militares.</w:t>
      </w:r>
    </w:p>
    <w:p w:rsidR="00D51574" w:rsidRPr="00D51574" w:rsidRDefault="00D51574" w:rsidP="00D51574">
      <w:pPr>
        <w:keepLines/>
        <w:ind w:left="2098"/>
        <w:jc w:val="both"/>
        <w:rPr>
          <w:rFonts w:ascii="Arial" w:eastAsiaTheme="minorEastAsia" w:hAnsi="Arial" w:cs="Arial"/>
          <w:b/>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Excluye</w:t>
      </w:r>
      <w:r w:rsidRPr="00D51574">
        <w:rPr>
          <w:rFonts w:ascii="Arial" w:eastAsiaTheme="minorEastAsia" w:hAnsi="Arial" w:cs="Arial"/>
          <w:color w:val="000000" w:themeColor="text1"/>
          <w:szCs w:val="22"/>
          <w:lang w:val="es-ES_tradnl"/>
        </w:rPr>
        <w:t>:</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Comidas que los docentes de centros de enseñanza realizan en los comedores escolares y universitarios (11.1.2.1).</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Alimentos y bebidas proporcionados a los enfermos hospitalizados, aunque se facturen por separado (</w:t>
      </w:r>
      <w:r w:rsidRPr="00D51574">
        <w:rPr>
          <w:rFonts w:ascii="Arial" w:eastAsiaTheme="minorEastAsia" w:hAnsi="Arial" w:cs="Arial"/>
          <w:szCs w:val="22"/>
          <w:lang w:val="es-ES_tradnl"/>
        </w:rPr>
        <w:t>06.3).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11.1.2.3</w:t>
      </w:r>
      <w:r w:rsidRPr="00D51574">
        <w:rPr>
          <w:rFonts w:ascii="Arial" w:hAnsi="Arial" w:cs="Arial"/>
          <w:i/>
          <w:color w:val="000000" w:themeColor="text1"/>
          <w:spacing w:val="-2"/>
          <w:szCs w:val="22"/>
          <w:lang w:val="es-ES_tradnl"/>
        </w:rPr>
        <w:tab/>
        <w:t xml:space="preserve">COMIDAS Y BEBIDAS EN OTROS HOGARES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en comidas en otras viviendas familiares distintas a la residencia del hogar seleccionado.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br/>
        <w:t xml:space="preserve">El </w:t>
      </w:r>
      <w:r w:rsidRPr="00D51574">
        <w:rPr>
          <w:rFonts w:ascii="Arial" w:eastAsiaTheme="minorEastAsia" w:hAnsi="Arial" w:cs="Arial"/>
          <w:color w:val="000000" w:themeColor="text1"/>
          <w:szCs w:val="22"/>
          <w:u w:val="single"/>
          <w:lang w:val="es-ES_tradnl"/>
        </w:rPr>
        <w:t>objetivo</w:t>
      </w:r>
      <w:r w:rsidRPr="00D51574">
        <w:rPr>
          <w:rFonts w:ascii="Arial" w:eastAsiaTheme="minorEastAsia" w:hAnsi="Arial" w:cs="Arial"/>
          <w:color w:val="000000" w:themeColor="text1"/>
          <w:szCs w:val="22"/>
          <w:lang w:val="es-ES_tradnl"/>
        </w:rPr>
        <w:t xml:space="preserve"> de este código es recoger el gasto en comidas compradas y realizadas por otro hogar, aunque se consuman en el hogar propio.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spacing w:after="120"/>
        <w:ind w:left="2126"/>
        <w:rPr>
          <w:rFonts w:ascii="Arial" w:eastAsiaTheme="minorEastAsia" w:hAnsi="Arial" w:cs="Arial"/>
          <w:color w:val="000000" w:themeColor="text1"/>
          <w:szCs w:val="22"/>
        </w:rPr>
      </w:pPr>
      <w:r w:rsidRPr="00D51574">
        <w:rPr>
          <w:rFonts w:ascii="Arial" w:eastAsiaTheme="minorEastAsia" w:hAnsi="Arial" w:cs="Arial"/>
          <w:color w:val="000000" w:themeColor="text1"/>
          <w:szCs w:val="22"/>
          <w:u w:val="single"/>
        </w:rPr>
        <w:t>Ejemplos</w:t>
      </w:r>
      <w:r w:rsidRPr="00D51574">
        <w:rPr>
          <w:rFonts w:ascii="Arial" w:eastAsiaTheme="minorEastAsia" w:hAnsi="Arial" w:cs="Arial"/>
          <w:color w:val="000000" w:themeColor="text1"/>
          <w:szCs w:val="22"/>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Una persona mayor paga una cantidad mensual a otra persona para que le traiga a su casa la comida ya preparada.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Una persona paga a un familiar por comer en su casa (en la del familiar).</w:t>
      </w:r>
      <w:r w:rsidRPr="00D51574">
        <w:rPr>
          <w:rFonts w:ascii="Arial" w:eastAsiaTheme="minorEastAsia" w:hAnsi="Arial" w:cs="Arial"/>
          <w:szCs w:val="22"/>
          <w:lang w:val="es-ES_tradnl"/>
        </w:rPr>
        <w:br/>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a personas no miembros del hogar para que le hagan la compra de alimentación (se anota cada producto en su código; si no se sabe desglosar se anota en el no desglosable correspondiente).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a escote entre todos los asistentes para comer o cenar en otro hogar (se anota cada producto en su código; si no se sabe desglosar se anota en el no desglosable del grupo 01 y/o 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Alimentos y/o bebidas que compra un miembro del hogar y se consumen en otros hogares (p. ej.: compra de una botella de vino o una tarta para llevarla a una cena de cumpleaños celebrada en otro hogar) (se anota en su código correspondiente).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11.2</w:t>
      </w:r>
      <w:r w:rsidRPr="00D51574">
        <w:rPr>
          <w:rFonts w:ascii="Arial" w:hAnsi="Arial" w:cs="Arial"/>
          <w:b/>
          <w:color w:val="000000" w:themeColor="text1"/>
          <w:spacing w:val="-2"/>
          <w:szCs w:val="22"/>
          <w:lang w:val="es-ES_tradnl"/>
        </w:rPr>
        <w:tab/>
        <w:t>SERVICIOS DE ALOJAMIENTO</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alojamiento en:</w:t>
      </w:r>
    </w:p>
    <w:p w:rsidR="00D51574" w:rsidRPr="00D51574" w:rsidRDefault="00D51574" w:rsidP="00041247">
      <w:pPr>
        <w:numPr>
          <w:ilvl w:val="0"/>
          <w:numId w:val="64"/>
        </w:numPr>
        <w:tabs>
          <w:tab w:val="left" w:pos="993"/>
          <w:tab w:val="left" w:pos="1757"/>
        </w:tabs>
        <w:ind w:left="2625" w:hanging="35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Hoteles, moteles, hostales, pensiones y establecimientos que ofrecen "cama y desayuno".</w:t>
      </w:r>
    </w:p>
    <w:p w:rsidR="00D51574" w:rsidRPr="00D51574" w:rsidRDefault="00D51574" w:rsidP="00041247">
      <w:pPr>
        <w:numPr>
          <w:ilvl w:val="0"/>
          <w:numId w:val="64"/>
        </w:numPr>
        <w:tabs>
          <w:tab w:val="left" w:pos="993"/>
          <w:tab w:val="left" w:pos="1757"/>
        </w:tabs>
        <w:ind w:left="2625" w:hanging="35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Casas rurales, campings (incluye alojamiento en tiendas de campaña, caravanas o bungalós), albergues, refugios de montaña, etc.</w:t>
      </w:r>
    </w:p>
    <w:p w:rsidR="00D51574" w:rsidRPr="00D51574" w:rsidRDefault="00D51574" w:rsidP="00041247">
      <w:pPr>
        <w:numPr>
          <w:ilvl w:val="0"/>
          <w:numId w:val="64"/>
        </w:numPr>
        <w:tabs>
          <w:tab w:val="left" w:pos="993"/>
          <w:tab w:val="left" w:pos="1757"/>
        </w:tabs>
        <w:ind w:left="2625" w:hanging="35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Balnearios.</w:t>
      </w:r>
    </w:p>
    <w:p w:rsidR="00D51574" w:rsidRPr="00D51574" w:rsidRDefault="00D51574" w:rsidP="00041247">
      <w:pPr>
        <w:numPr>
          <w:ilvl w:val="0"/>
          <w:numId w:val="64"/>
        </w:numPr>
        <w:tabs>
          <w:tab w:val="left" w:pos="993"/>
          <w:tab w:val="left" w:pos="1757"/>
        </w:tabs>
        <w:ind w:left="2625" w:hanging="357"/>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Transporte público (trenes, barcos, etc.) cuando se paga por separado.</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Servicios de alojamiento por motivos de estudios en internados, residencias de estudiantes, colegios mayores y menores, albergues de estudiantes, etc.</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Alquiler de otras viviendas distintas de la principal, amuebladas o sin amueblar, cuando el periodo de alquiler </w:t>
      </w:r>
      <w:r w:rsidRPr="00D51574">
        <w:rPr>
          <w:rFonts w:ascii="Arial" w:hAnsi="Arial" w:cs="Arial"/>
          <w:b/>
          <w:color w:val="000000" w:themeColor="text1"/>
          <w:spacing w:val="-2"/>
          <w:szCs w:val="22"/>
          <w:lang w:val="es-ES_tradnl"/>
        </w:rPr>
        <w:t>sea inferior a 3 meses y el alquiler tenga fines vacacionales</w:t>
      </w:r>
      <w:r w:rsidRPr="00D51574">
        <w:rPr>
          <w:rFonts w:ascii="Arial" w:hAnsi="Arial" w:cs="Arial"/>
          <w:color w:val="000000" w:themeColor="text1"/>
          <w:spacing w:val="-2"/>
          <w:szCs w:val="22"/>
          <w:lang w:val="es-ES_tradnl"/>
        </w:rPr>
        <w:t>: apartamentos y chalés en la playa o en la montaña, en ciudades, en centros vacacionales, de recreo, etc.</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Gastos en alquiler de cajas fuertes, tasa turística, propinas a porteros y botones, camas supletorias, cunas, etc.</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Tarifas de sitios web para publicar, buscar o alquilar alojamiento. </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Tarifas de agencias de viaje por alojamiento si se facturan por separado. </w:t>
      </w:r>
    </w:p>
    <w:p w:rsidR="00D51574" w:rsidRPr="00D51574" w:rsidRDefault="00D51574" w:rsidP="00041247">
      <w:pPr>
        <w:numPr>
          <w:ilvl w:val="0"/>
          <w:numId w:val="33"/>
        </w:numPr>
        <w:tabs>
          <w:tab w:val="left" w:pos="993"/>
          <w:tab w:val="left" w:pos="1757"/>
        </w:tabs>
        <w:ind w:left="2129"/>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Propinas. </w:t>
      </w: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b/>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r w:rsidRPr="00D51574">
        <w:rPr>
          <w:rFonts w:ascii="Arial" w:hAnsi="Arial" w:cs="Arial"/>
          <w:b/>
          <w:color w:val="000000" w:themeColor="text1"/>
          <w:spacing w:val="-2"/>
          <w:szCs w:val="22"/>
          <w:u w:val="single"/>
          <w:lang w:val="es-ES_tradnl"/>
        </w:rPr>
        <w:t>:</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pagos de los hogares que ocupan como residencia principal la habitación de un hotel, pensión, etc. (04.1.1.0).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viviendas por motivos de enseñanza (04.1.2.2).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(salvo el desayuno u otras comidas comprendidas en el precio de la habitación)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Llamadas telefónicas realizadas en los establecimientos hoteleros (08.3.1.0).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residencias de ancianos, personas dependientes, etc. (13.3.0.2).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Tratamientos de estética personal, como spas urbanos, talasoterapia, con fines no terapéuticos (13.1.3.2).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televisores (hospitales, etc.) (08.3.9.2).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Viajes combinados (09.8).</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11.2.0</w:t>
      </w:r>
      <w:r w:rsidRPr="00D51574">
        <w:rPr>
          <w:rFonts w:ascii="Arial" w:hAnsi="Arial" w:cs="Arial"/>
          <w:b/>
          <w:color w:val="000000" w:themeColor="text1"/>
          <w:spacing w:val="-2"/>
          <w:szCs w:val="22"/>
          <w:lang w:val="es-ES_tradnl"/>
        </w:rPr>
        <w:tab/>
        <w:t>SERVICIOS DE ALOJAMIENTO</w:t>
      </w:r>
    </w:p>
    <w:p w:rsidR="00D51574" w:rsidRPr="00D51574" w:rsidRDefault="00D51574" w:rsidP="00D51574">
      <w:pPr>
        <w:tabs>
          <w:tab w:val="left" w:pos="993"/>
          <w:tab w:val="left" w:pos="1757"/>
        </w:tabs>
        <w:ind w:left="2127" w:hanging="1758"/>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11.2.0.1</w:t>
      </w:r>
      <w:r w:rsidRPr="00D51574">
        <w:rPr>
          <w:rFonts w:ascii="Arial" w:hAnsi="Arial" w:cs="Arial"/>
          <w:i/>
          <w:color w:val="000000" w:themeColor="text1"/>
          <w:spacing w:val="-2"/>
          <w:szCs w:val="22"/>
          <w:lang w:val="es-ES_tradnl"/>
        </w:rPr>
        <w:tab/>
        <w:t>SERVICIOS DE ALOJAMIENTO EN HOTELES, MOTELES Y HOSTALES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alojamiento en:</w:t>
      </w:r>
    </w:p>
    <w:p w:rsidR="00D51574" w:rsidRPr="00D51574" w:rsidRDefault="00D51574" w:rsidP="00041247">
      <w:pPr>
        <w:keepLines/>
        <w:numPr>
          <w:ilvl w:val="0"/>
          <w:numId w:val="65"/>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Hoteles y moteles.</w:t>
      </w:r>
    </w:p>
    <w:p w:rsidR="00D51574" w:rsidRPr="00D51574" w:rsidRDefault="00D51574" w:rsidP="00041247">
      <w:pPr>
        <w:keepLines/>
        <w:numPr>
          <w:ilvl w:val="0"/>
          <w:numId w:val="65"/>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Hostales, pensiones y establecimientos análogos que ofrecen "cama y desayuno".</w:t>
      </w:r>
    </w:p>
    <w:p w:rsidR="00D51574" w:rsidRPr="00D51574" w:rsidRDefault="00D51574" w:rsidP="00041247">
      <w:pPr>
        <w:keepLines/>
        <w:numPr>
          <w:ilvl w:val="0"/>
          <w:numId w:val="65"/>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Paradores Nacionales.</w:t>
      </w:r>
    </w:p>
    <w:p w:rsidR="00D51574" w:rsidRPr="00D51574" w:rsidRDefault="00D51574" w:rsidP="00041247">
      <w:pPr>
        <w:keepLines/>
        <w:numPr>
          <w:ilvl w:val="0"/>
          <w:numId w:val="65"/>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Casas rurales siempre que dispongan de servicio de comedor (no solo desayunos).</w:t>
      </w:r>
    </w:p>
    <w:p w:rsidR="00D51574" w:rsidRPr="00D51574" w:rsidRDefault="00D51574" w:rsidP="00041247">
      <w:pPr>
        <w:keepLines/>
        <w:numPr>
          <w:ilvl w:val="0"/>
          <w:numId w:val="65"/>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Balnearios.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 alquiler de cajas fuertes, tasa turística, propinas a porteros y botones, camas supletorias, cunas, etc.</w:t>
      </w:r>
    </w:p>
    <w:p w:rsidR="00D51574" w:rsidRPr="00D51574" w:rsidRDefault="00D51574" w:rsidP="00D51574">
      <w:pPr>
        <w:tabs>
          <w:tab w:val="left" w:pos="993"/>
          <w:tab w:val="left" w:pos="1757"/>
        </w:tabs>
        <w:ind w:left="2127" w:hanging="1758"/>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pagos de los hogares que ocupan como residencia principal una habitación en un hotel, pensión, etc. (04.1.1.0).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alquiler de chalés, apartamentos, etc. cuando </w:t>
      </w:r>
      <w:r w:rsidRPr="00D51574">
        <w:rPr>
          <w:rFonts w:ascii="Arial" w:eastAsiaTheme="minorEastAsia" w:hAnsi="Arial" w:cs="Arial"/>
          <w:b/>
          <w:color w:val="000000" w:themeColor="text1"/>
          <w:szCs w:val="22"/>
          <w:lang w:val="es-ES_tradnl"/>
        </w:rPr>
        <w:t xml:space="preserve">el periodo de alquiler sea inferior a 3 meses y el alquiler </w:t>
      </w:r>
      <w:proofErr w:type="gramStart"/>
      <w:r w:rsidRPr="00D51574">
        <w:rPr>
          <w:rFonts w:ascii="Arial" w:eastAsiaTheme="minorEastAsia" w:hAnsi="Arial" w:cs="Arial"/>
          <w:b/>
          <w:color w:val="000000" w:themeColor="text1"/>
          <w:szCs w:val="22"/>
          <w:lang w:val="es-ES_tradnl"/>
        </w:rPr>
        <w:t>tenga</w:t>
      </w:r>
      <w:proofErr w:type="gramEnd"/>
      <w:r w:rsidRPr="00D51574">
        <w:rPr>
          <w:rFonts w:ascii="Arial" w:eastAsiaTheme="minorEastAsia" w:hAnsi="Arial" w:cs="Arial"/>
          <w:b/>
          <w:color w:val="000000" w:themeColor="text1"/>
          <w:szCs w:val="22"/>
          <w:lang w:val="es-ES_tradnl"/>
        </w:rPr>
        <w:t xml:space="preserve"> fines vacacionales</w:t>
      </w:r>
      <w:r w:rsidRPr="00D51574">
        <w:rPr>
          <w:rFonts w:ascii="Arial" w:eastAsiaTheme="minorEastAsia" w:hAnsi="Arial" w:cs="Arial"/>
          <w:color w:val="000000" w:themeColor="text1"/>
          <w:szCs w:val="22"/>
          <w:lang w:val="es-ES_tradnl"/>
        </w:rPr>
        <w:t xml:space="preserve"> (11.2.0.3).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albergues, campings, refugios de montaña, etc. (11.2.0.2).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por motivo de enseñanza (11.2.0.4).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(salvo el desayuno u otras comidas comprendidas en el precio de la habitación)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Llamadas telefónicas realizadas en los establecimientos hoteleros (08.3.1.0).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residencias de ancianos y personas dependientes (13.3.0.2).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Tratamientos de estética personal, como spas urbanos, talasoterapia con fines no terapéuticos (13.1.3.2).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11.2.0.2 </w:t>
      </w:r>
      <w:r w:rsidRPr="00D51574">
        <w:rPr>
          <w:rFonts w:ascii="Arial" w:hAnsi="Arial" w:cs="Arial"/>
          <w:i/>
          <w:color w:val="000000" w:themeColor="text1"/>
          <w:spacing w:val="-2"/>
          <w:szCs w:val="22"/>
          <w:lang w:val="es-ES_tradnl"/>
        </w:rPr>
        <w:tab/>
        <w:t>CAMPING, ALBERGUES Y SIMILARES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Next/>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alojamiento en:</w:t>
      </w:r>
    </w:p>
    <w:p w:rsidR="00D51574" w:rsidRPr="00D51574" w:rsidRDefault="00D51574" w:rsidP="00041247">
      <w:pPr>
        <w:keepNext/>
        <w:keepLines/>
        <w:numPr>
          <w:ilvl w:val="0"/>
          <w:numId w:val="66"/>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Campings (incluye alojamiento en tiendas de campaña, caravanas o bungalós).</w:t>
      </w:r>
    </w:p>
    <w:p w:rsidR="00D51574" w:rsidRPr="00D51574" w:rsidRDefault="00D51574" w:rsidP="00041247">
      <w:pPr>
        <w:keepNext/>
        <w:keepLines/>
        <w:numPr>
          <w:ilvl w:val="0"/>
          <w:numId w:val="66"/>
        </w:numPr>
        <w:ind w:left="2625" w:hanging="357"/>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Albergues, refugios de montaña,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derivados del alojamiento (propinas, tasa turística,</w:t>
      </w:r>
      <w:r w:rsidRPr="00D51574">
        <w:rPr>
          <w:rFonts w:ascii="Arial" w:eastAsiaTheme="minorEastAsia" w:hAnsi="Arial" w:cs="Arial"/>
          <w:b/>
          <w:color w:val="000000" w:themeColor="text1"/>
          <w:szCs w:val="22"/>
          <w:lang w:val="es-ES_tradnl"/>
        </w:rPr>
        <w:t xml:space="preserve"> </w:t>
      </w:r>
      <w:r w:rsidRPr="00D51574">
        <w:rPr>
          <w:rFonts w:ascii="Arial" w:eastAsiaTheme="minorEastAsia" w:hAnsi="Arial" w:cs="Arial"/>
          <w:color w:val="000000" w:themeColor="text1"/>
          <w:szCs w:val="22"/>
          <w:lang w:val="es-ES_tradnl"/>
        </w:rPr>
        <w:t>etc.).</w:t>
      </w:r>
    </w:p>
    <w:p w:rsidR="00D51574" w:rsidRPr="00D51574" w:rsidRDefault="00D51574" w:rsidP="00D51574">
      <w:pPr>
        <w:tabs>
          <w:tab w:val="left" w:pos="993"/>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hoteles, moteles, hostales y similares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por motivo de enseñanza (11.2.0.4).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alquiler de chalés, apartamentos, etc. cuando </w:t>
      </w:r>
      <w:r w:rsidRPr="00D51574">
        <w:rPr>
          <w:rFonts w:ascii="Arial" w:eastAsiaTheme="minorEastAsia" w:hAnsi="Arial" w:cs="Arial"/>
          <w:b/>
          <w:color w:val="000000" w:themeColor="text1"/>
          <w:szCs w:val="22"/>
          <w:lang w:val="es-ES_tradnl"/>
        </w:rPr>
        <w:t xml:space="preserve">el periodo de alquiler sea inferior a 3 meses y el alquiler </w:t>
      </w:r>
      <w:proofErr w:type="gramStart"/>
      <w:r w:rsidRPr="00D51574">
        <w:rPr>
          <w:rFonts w:ascii="Arial" w:eastAsiaTheme="minorEastAsia" w:hAnsi="Arial" w:cs="Arial"/>
          <w:b/>
          <w:color w:val="000000" w:themeColor="text1"/>
          <w:szCs w:val="22"/>
          <w:lang w:val="es-ES_tradnl"/>
        </w:rPr>
        <w:t>tenga</w:t>
      </w:r>
      <w:proofErr w:type="gramEnd"/>
      <w:r w:rsidRPr="00D51574">
        <w:rPr>
          <w:rFonts w:ascii="Arial" w:eastAsiaTheme="minorEastAsia" w:hAnsi="Arial" w:cs="Arial"/>
          <w:b/>
          <w:color w:val="000000" w:themeColor="text1"/>
          <w:szCs w:val="22"/>
          <w:lang w:val="es-ES_tradnl"/>
        </w:rPr>
        <w:t xml:space="preserve"> fines vacacionales</w:t>
      </w:r>
      <w:r w:rsidRPr="00D51574">
        <w:rPr>
          <w:rFonts w:ascii="Arial" w:eastAsiaTheme="minorEastAsia" w:hAnsi="Arial" w:cs="Arial"/>
          <w:color w:val="000000" w:themeColor="text1"/>
          <w:szCs w:val="22"/>
          <w:lang w:val="es-ES_tradnl"/>
        </w:rPr>
        <w:t xml:space="preserve"> (11.2.0.3).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Llamadas telefónicas realizadas en dichos establecimientos (08.3.1.0).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residencias de ancianos y personas dependientes (13.3.0.2).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11.2.0.3</w:t>
      </w:r>
      <w:r w:rsidRPr="00D51574">
        <w:rPr>
          <w:rFonts w:ascii="Arial" w:hAnsi="Arial" w:cs="Arial"/>
          <w:i/>
          <w:color w:val="000000" w:themeColor="text1"/>
          <w:spacing w:val="-2"/>
          <w:szCs w:val="22"/>
          <w:lang w:val="es-ES_tradnl"/>
        </w:rPr>
        <w:tab/>
        <w:t xml:space="preserve">SERVICIOS DE ALOJAMIENTO EN APARTAMENTOS VACACIONALES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realizados para el disfrute de otras viviendas distintas de la principal, amuebladas o sin amueblar, cuando el periodo de alquiler sea inferior a 3 meses y el alquiler tenga fines vacacionales. Incluye la tasa turística.</w:t>
      </w:r>
    </w:p>
    <w:p w:rsidR="00D51574" w:rsidRPr="00D51574" w:rsidRDefault="00D51574" w:rsidP="00D51574">
      <w:pPr>
        <w:keepNext/>
        <w:keepLines/>
        <w:ind w:left="2127"/>
        <w:jc w:val="both"/>
        <w:rPr>
          <w:rFonts w:ascii="Arial" w:hAnsi="Arial" w:cs="Arial"/>
          <w:b/>
          <w:i/>
          <w:color w:val="000000" w:themeColor="text1"/>
          <w:spacing w:val="-2"/>
          <w:szCs w:val="22"/>
          <w:lang w:val="es-ES_tradnl"/>
        </w:rPr>
      </w:pPr>
    </w:p>
    <w:p w:rsidR="00D51574" w:rsidRPr="00D51574" w:rsidRDefault="00D51574" w:rsidP="00D51574">
      <w:pPr>
        <w:spacing w:after="120"/>
        <w:ind w:left="2126"/>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Se </w:t>
      </w: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por tanto, en las condiciones descritas, los alquileres de: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Apartamentos y chalés en la playa o en la montaña, en ciudades (con el propósito de visitar la ciudad),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Apartamentos en centros vacacionales, de recreo, etc. que pueden llevar servicios independientes de restauración, spa, cuidado y entretenimiento de niños,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Casas rurales que solamente incluyan servicios de desayuno, pero no dispongan de servicio de comedor.</w:t>
      </w: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Casos que no cumplan las dos condiciones, p. ej.: un alquiler de duración de 2 meses y que no sea por motivos vacacionales, o que sí sea por motivos vacacionales, pero sea de 4 meses de duración (04.1.2.1).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hoteles, moteles, hostales, etc., aunque estén situados en centros de vacaciones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albergues, campings, refugios de montaña, etc. (11.2.0.2).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por motivo de enseñanza (11.2.0.4).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Llamadas telefónicas realizadas en dichos establecimientos (08.3.1.0).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residencias de ancianos y personas dependientes (13.3.0.2).</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11.2.0.4</w:t>
      </w:r>
      <w:r w:rsidRPr="00D51574">
        <w:rPr>
          <w:rFonts w:ascii="Arial" w:hAnsi="Arial" w:cs="Arial"/>
          <w:i/>
          <w:color w:val="000000" w:themeColor="text1"/>
          <w:spacing w:val="-2"/>
          <w:szCs w:val="22"/>
          <w:lang w:val="es-ES_tradnl"/>
        </w:rPr>
        <w:tab/>
        <w:t>SERVICIOS DE ALOJAMIENTO POR MOTIVOS DE ENSEÑANZA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alojamiento por motivos de estudios en internados, residencias de estudiantes, colegios mayores y menores, albergues de estudiantes, etc.</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por motivos de enseñanza en viviendas (04.1.2.2).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hoteles, moteles, hostales, etc.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albergues, campings, refugios de montaña, etc. (11.2.0.2).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alquiler de chalés, apartamentos, etc. </w:t>
      </w:r>
      <w:r w:rsidRPr="00D51574">
        <w:rPr>
          <w:rFonts w:ascii="Arial" w:eastAsiaTheme="minorEastAsia" w:hAnsi="Arial" w:cs="Arial"/>
          <w:b/>
          <w:color w:val="000000" w:themeColor="text1"/>
          <w:szCs w:val="22"/>
          <w:lang w:val="es-ES_tradnl"/>
        </w:rPr>
        <w:t xml:space="preserve">cuando el periodo de alquiler sea inferior a 3 meses y el alquiler </w:t>
      </w:r>
      <w:proofErr w:type="gramStart"/>
      <w:r w:rsidRPr="00D51574">
        <w:rPr>
          <w:rFonts w:ascii="Arial" w:eastAsiaTheme="minorEastAsia" w:hAnsi="Arial" w:cs="Arial"/>
          <w:b/>
          <w:color w:val="000000" w:themeColor="text1"/>
          <w:szCs w:val="22"/>
          <w:lang w:val="es-ES_tradnl"/>
        </w:rPr>
        <w:t>tenga</w:t>
      </w:r>
      <w:proofErr w:type="gramEnd"/>
      <w:r w:rsidRPr="00D51574">
        <w:rPr>
          <w:rFonts w:ascii="Arial" w:eastAsiaTheme="minorEastAsia" w:hAnsi="Arial" w:cs="Arial"/>
          <w:b/>
          <w:color w:val="000000" w:themeColor="text1"/>
          <w:szCs w:val="22"/>
          <w:lang w:val="es-ES_tradnl"/>
        </w:rPr>
        <w:t xml:space="preserve"> fines vacacionales</w:t>
      </w:r>
      <w:r w:rsidRPr="00D51574">
        <w:rPr>
          <w:rFonts w:ascii="Arial" w:eastAsiaTheme="minorEastAsia" w:hAnsi="Arial" w:cs="Arial"/>
          <w:color w:val="000000" w:themeColor="text1"/>
          <w:szCs w:val="22"/>
          <w:lang w:val="es-ES_tradnl"/>
        </w:rPr>
        <w:t xml:space="preserve"> (11.2.0.3).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Llamadas telefónicas realizadas en dichos establecimientos (08.3.1.0).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en residencias para personas dependientes (13.3.0.2).</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11.2.0.9</w:t>
      </w:r>
      <w:r w:rsidRPr="00D51574">
        <w:rPr>
          <w:rFonts w:ascii="Arial" w:hAnsi="Arial" w:cs="Arial"/>
          <w:i/>
          <w:color w:val="000000" w:themeColor="text1"/>
          <w:spacing w:val="-2"/>
          <w:szCs w:val="22"/>
          <w:lang w:val="es-ES_tradnl"/>
        </w:rPr>
        <w:tab/>
        <w:t xml:space="preserve">OTROS GASTOS DE ALOJAMIENTO.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color w:val="000000" w:themeColor="text1"/>
          <w:szCs w:val="22"/>
          <w:lang w:val="es-ES_tradnl"/>
        </w:rPr>
        <w:t>Alojamiento en transporte público (literas de trenes, barcos</w:t>
      </w:r>
      <w:r w:rsidRPr="00D51574">
        <w:rPr>
          <w:rFonts w:ascii="Arial" w:eastAsiaTheme="minorEastAsia" w:hAnsi="Arial" w:cs="Arial"/>
          <w:szCs w:val="22"/>
          <w:lang w:val="es-ES_tradnl"/>
        </w:rPr>
        <w:t xml:space="preserve">, etc.) </w:t>
      </w:r>
      <w:r w:rsidRPr="00D51574">
        <w:rPr>
          <w:rFonts w:ascii="Arial" w:eastAsiaTheme="minorEastAsia" w:hAnsi="Arial" w:cs="Arial"/>
          <w:color w:val="000000" w:themeColor="text1"/>
          <w:szCs w:val="22"/>
          <w:lang w:val="es-ES_tradnl"/>
        </w:rPr>
        <w:t>cuando se paga por separado.</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Comisiones de páginas web para publicar, buscar o alquilar alojamiento.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Comisiones de agencias de viaje por alojamiento si se facturan por separado. </w:t>
      </w:r>
    </w:p>
    <w:p w:rsidR="00D51574" w:rsidRPr="00D51574" w:rsidRDefault="00D51574" w:rsidP="00D51574">
      <w:pPr>
        <w:keepLines/>
        <w:ind w:left="2098" w:hanging="357"/>
        <w:jc w:val="both"/>
        <w:rPr>
          <w:rFonts w:ascii="Arial" w:eastAsiaTheme="minorEastAsia" w:hAnsi="Arial" w:cs="Arial"/>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Comisiones de las agencias de viaje por transporte (07.3.6.9).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hoteles, moteles, hostales, etc.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albergues, campings, refugios de montaña, etc. (11.2.0.2).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El alquiler de chalés, apartamentos, etc. </w:t>
      </w:r>
      <w:r w:rsidRPr="00D51574">
        <w:rPr>
          <w:rFonts w:ascii="Arial" w:eastAsiaTheme="minorEastAsia" w:hAnsi="Arial" w:cs="Arial"/>
          <w:b/>
          <w:color w:val="000000" w:themeColor="text1"/>
          <w:szCs w:val="22"/>
          <w:lang w:val="es-ES_tradnl"/>
        </w:rPr>
        <w:t xml:space="preserve">cuando el periodo de alquiler sea inferior a 3 meses y el alquiler </w:t>
      </w:r>
      <w:proofErr w:type="gramStart"/>
      <w:r w:rsidRPr="00D51574">
        <w:rPr>
          <w:rFonts w:ascii="Arial" w:eastAsiaTheme="minorEastAsia" w:hAnsi="Arial" w:cs="Arial"/>
          <w:b/>
          <w:color w:val="000000" w:themeColor="text1"/>
          <w:szCs w:val="22"/>
          <w:lang w:val="es-ES_tradnl"/>
        </w:rPr>
        <w:t>tenga</w:t>
      </w:r>
      <w:proofErr w:type="gramEnd"/>
      <w:r w:rsidRPr="00D51574">
        <w:rPr>
          <w:rFonts w:ascii="Arial" w:eastAsiaTheme="minorEastAsia" w:hAnsi="Arial" w:cs="Arial"/>
          <w:b/>
          <w:color w:val="000000" w:themeColor="text1"/>
          <w:szCs w:val="22"/>
          <w:lang w:val="es-ES_tradnl"/>
        </w:rPr>
        <w:t xml:space="preserve"> fines vacacionales</w:t>
      </w:r>
      <w:r w:rsidRPr="00D51574">
        <w:rPr>
          <w:rFonts w:ascii="Arial" w:eastAsiaTheme="minorEastAsia" w:hAnsi="Arial" w:cs="Arial"/>
          <w:color w:val="000000" w:themeColor="text1"/>
          <w:szCs w:val="22"/>
          <w:lang w:val="es-ES_tradnl"/>
        </w:rPr>
        <w:t xml:space="preserve"> (11.2.0.3).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catering cuando se pueden desglosar del coste del alojamiento (11.1.1).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Llamadas telefónicas realizadas en dichos establecimientos (08.3.1.0).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El alojamiento en orfanatos (13.3.01) o residencias para personas dependientes (13.3.0.2).</w:t>
      </w:r>
    </w:p>
    <w:p w:rsidR="00D51574" w:rsidRPr="00D51574" w:rsidRDefault="00D51574" w:rsidP="00D51574">
      <w:pPr>
        <w:spacing w:after="160" w:line="259" w:lineRule="auto"/>
        <w:rPr>
          <w:rFonts w:ascii="Arial" w:hAnsi="Arial" w:cs="Arial"/>
          <w:b/>
          <w:bCs/>
          <w:color w:val="000000" w:themeColor="text1"/>
          <w:spacing w:val="-2"/>
          <w:szCs w:val="22"/>
          <w:u w:val="single"/>
        </w:rPr>
      </w:pPr>
      <w:r w:rsidRPr="00D51574">
        <w:rPr>
          <w:rFonts w:asciiTheme="minorHAnsi" w:eastAsiaTheme="minorEastAsia" w:hAnsiTheme="minorHAnsi" w:cs="Arial"/>
          <w:b/>
          <w:bCs/>
          <w:color w:val="000000" w:themeColor="text1"/>
          <w:szCs w:val="22"/>
          <w:u w:val="single"/>
        </w:rPr>
        <w:br w:type="page"/>
      </w:r>
    </w:p>
    <w:p w:rsidR="00D51574" w:rsidRPr="00D51574" w:rsidRDefault="00D51574" w:rsidP="00D51574">
      <w:pPr>
        <w:jc w:val="both"/>
        <w:rPr>
          <w:rFonts w:ascii="Arial" w:hAnsi="Arial" w:cs="Arial"/>
          <w:b/>
          <w:bCs/>
          <w:color w:val="000000" w:themeColor="text1"/>
          <w:spacing w:val="-2"/>
          <w:szCs w:val="22"/>
          <w:u w:val="single"/>
        </w:rPr>
      </w:pPr>
      <w:r w:rsidRPr="00D51574">
        <w:rPr>
          <w:rFonts w:ascii="Arial" w:hAnsi="Arial" w:cs="Arial"/>
          <w:b/>
          <w:bCs/>
          <w:color w:val="000000" w:themeColor="text1"/>
          <w:spacing w:val="-2"/>
          <w:szCs w:val="22"/>
          <w:u w:val="single"/>
        </w:rPr>
        <w:t>GRUPO 12.</w:t>
      </w:r>
      <w:r w:rsidRPr="00D51574">
        <w:rPr>
          <w:rFonts w:ascii="Arial" w:hAnsi="Arial"/>
          <w:spacing w:val="-2"/>
          <w:sz w:val="20"/>
          <w:lang w:val="es-ES_tradnl"/>
        </w:rPr>
        <w:tab/>
      </w:r>
      <w:r w:rsidRPr="00D51574">
        <w:rPr>
          <w:rFonts w:ascii="Arial" w:hAnsi="Arial" w:cs="Arial"/>
          <w:b/>
          <w:bCs/>
          <w:color w:val="000000" w:themeColor="text1"/>
          <w:spacing w:val="-2"/>
          <w:szCs w:val="22"/>
          <w:u w:val="single"/>
        </w:rPr>
        <w:t>SEGUROS Y SERVICIOS FINANCIEROS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w:t>
      </w:r>
      <w:r w:rsidRPr="00D51574">
        <w:rPr>
          <w:rFonts w:ascii="Arial" w:hAnsi="Arial" w:cs="Arial"/>
          <w:b/>
          <w:color w:val="000000" w:themeColor="text1"/>
          <w:spacing w:val="-2"/>
          <w:szCs w:val="22"/>
          <w:lang w:val="es-ES_tradnl"/>
        </w:rPr>
        <w:tab/>
        <w:t>SERVICIOS DE SEGUROS</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EL </w:t>
      </w:r>
      <w:r w:rsidRPr="00D51574">
        <w:rPr>
          <w:rFonts w:ascii="Arial" w:hAnsi="Arial" w:cs="Arial"/>
          <w:b/>
          <w:color w:val="000000" w:themeColor="text1"/>
          <w:spacing w:val="-2"/>
          <w:szCs w:val="22"/>
          <w:lang w:val="es-ES_tradnl"/>
        </w:rPr>
        <w:t>SEGURO DE VIDA</w:t>
      </w:r>
      <w:r w:rsidRPr="00D51574">
        <w:rPr>
          <w:rFonts w:ascii="Arial" w:hAnsi="Arial" w:cs="Arial"/>
          <w:color w:val="000000" w:themeColor="text1"/>
          <w:spacing w:val="-2"/>
          <w:szCs w:val="22"/>
          <w:lang w:val="es-ES_tradnl"/>
        </w:rPr>
        <w:t xml:space="preserve"> NO ES CONSUMO DE LOS HOGARES Y POR LO TANTO NO SE RECOGE EN LA EPF.</w:t>
      </w:r>
    </w:p>
    <w:p w:rsidR="00D51574" w:rsidRPr="00D51574" w:rsidRDefault="00D51574" w:rsidP="00D51574">
      <w:pPr>
        <w:tabs>
          <w:tab w:val="left" w:pos="993"/>
          <w:tab w:val="left" w:pos="1757"/>
        </w:tabs>
        <w:ind w:left="1758" w:hanging="1758"/>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12.1.1</w:t>
      </w:r>
      <w:r w:rsidRPr="00D51574">
        <w:rPr>
          <w:rFonts w:ascii="Arial" w:hAnsi="Arial" w:cs="Arial"/>
          <w:b/>
          <w:color w:val="000000" w:themeColor="text1"/>
          <w:spacing w:val="-2"/>
          <w:szCs w:val="22"/>
          <w:lang w:val="es-ES_tradnl"/>
        </w:rPr>
        <w:tab/>
        <w:t>SEGUROS DE ACCIDENTE Y ENTERRAMIENTO</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12.1.1.1</w:t>
      </w:r>
      <w:r w:rsidRPr="00D51574">
        <w:rPr>
          <w:rFonts w:ascii="Arial" w:hAnsi="Arial" w:cs="Arial"/>
          <w:i/>
          <w:color w:val="000000" w:themeColor="text1"/>
          <w:spacing w:val="-2"/>
          <w:szCs w:val="22"/>
          <w:lang w:val="es-ES_tradnl"/>
        </w:rPr>
        <w:tab/>
        <w:t>SEGUROS PRIVADOS DE ACCIDENTE, SEGURO ESCOLAR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para, en caso de accidente, obtener remuneración.</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Copagos por consulta, pruebas médicas y/o tratamiento, cuando el hogar tiene contratado un seguro privado de accidente, pero paga parte de la consulta y/o prueba.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 escolar.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rescate y asistencia médica asociados a actividades deportivas no profesionales (buceo, escalada…).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repatriación en caso de fallecimiento.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 de invalidez por enfermedad.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12.1.1.2</w:t>
      </w:r>
      <w:r w:rsidRPr="00D51574">
        <w:rPr>
          <w:rFonts w:ascii="Arial" w:hAnsi="Arial" w:cs="Arial"/>
          <w:i/>
          <w:color w:val="000000" w:themeColor="text1"/>
          <w:spacing w:val="-2"/>
          <w:szCs w:val="22"/>
          <w:lang w:val="es-ES_tradnl"/>
        </w:rPr>
        <w:tab/>
        <w:t>SEGUROS DE ENTERRAMIENTO</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12.1.2</w:t>
      </w:r>
      <w:r w:rsidRPr="00D51574">
        <w:rPr>
          <w:rFonts w:ascii="Arial" w:hAnsi="Arial" w:cs="Arial"/>
          <w:b/>
          <w:color w:val="000000" w:themeColor="text1"/>
          <w:spacing w:val="-2"/>
          <w:szCs w:val="22"/>
          <w:lang w:val="es-ES_tradnl"/>
        </w:rPr>
        <w:tab/>
        <w:t xml:space="preserve">SEGURO DE ENFERMEDAD </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12.1.2.0</w:t>
      </w:r>
      <w:r w:rsidRPr="00D51574">
        <w:rPr>
          <w:rFonts w:ascii="Arial" w:hAnsi="Arial" w:cs="Arial"/>
          <w:i/>
          <w:color w:val="000000" w:themeColor="text1"/>
          <w:spacing w:val="-2"/>
          <w:szCs w:val="22"/>
          <w:lang w:val="es-ES_tradnl"/>
        </w:rPr>
        <w:tab/>
        <w:t>SEGUROS PRIVADOS DE ENFERMEDAD</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Cuotas pagadas a los seguros médicos no obligatorios, satisfechos directamente a entidades particulares de asistencia sanitaria y todo tipo de iguales o similares.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Copagos por consulta, pruebas médicas y/o tratamiento, cuando el hogar tiene contratado un seguro médico privado, pero paga parte de la consulta y/o prueba.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 médico de viaje.</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12.1.3</w:t>
      </w:r>
      <w:r w:rsidRPr="00D51574">
        <w:rPr>
          <w:rFonts w:ascii="Arial" w:hAnsi="Arial" w:cs="Arial"/>
          <w:b/>
          <w:color w:val="000000" w:themeColor="text1"/>
          <w:spacing w:val="-2"/>
          <w:szCs w:val="22"/>
          <w:lang w:val="es-ES_tradnl"/>
        </w:rPr>
        <w:tab/>
        <w:t>SEGUROS LIGADOS A LA VIVIENDA</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Incluye</w:t>
      </w:r>
      <w:r w:rsidRPr="00D51574">
        <w:rPr>
          <w:rFonts w:ascii="Arial" w:hAnsi="Arial" w:cs="Arial"/>
          <w:color w:val="000000" w:themeColor="text1"/>
          <w:spacing w:val="-2"/>
          <w:szCs w:val="22"/>
          <w:lang w:val="es-ES_tradnl"/>
        </w:rPr>
        <w:t xml:space="preserve"> seguros de trasteros.</w:t>
      </w:r>
    </w:p>
    <w:p w:rsidR="00D51574" w:rsidRPr="00D51574" w:rsidRDefault="00D51574" w:rsidP="00D51574">
      <w:pPr>
        <w:ind w:left="2127"/>
        <w:jc w:val="both"/>
        <w:rPr>
          <w:rFonts w:ascii="Arial" w:hAnsi="Arial" w:cs="Arial"/>
          <w:color w:val="000000" w:themeColor="text1"/>
          <w:spacing w:val="-2"/>
          <w:szCs w:val="22"/>
          <w:lang w:val="es-ES_tradnl"/>
        </w:rPr>
      </w:pPr>
    </w:p>
    <w:p w:rsidR="00D51574" w:rsidRPr="00D51574" w:rsidRDefault="00D51574" w:rsidP="00D51574">
      <w:pPr>
        <w:ind w:left="2127"/>
        <w:jc w:val="both"/>
        <w:rPr>
          <w:rFonts w:ascii="Arial" w:hAnsi="Arial" w:cs="Arial"/>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12.1.3.1</w:t>
      </w:r>
      <w:r w:rsidRPr="00D51574">
        <w:rPr>
          <w:rFonts w:ascii="Arial" w:hAnsi="Arial" w:cs="Arial"/>
          <w:i/>
          <w:color w:val="000000" w:themeColor="text1"/>
          <w:spacing w:val="-2"/>
          <w:szCs w:val="22"/>
          <w:lang w:val="es-ES_tradnl"/>
        </w:rPr>
        <w:tab/>
        <w:t>SEGUROS LIGADOS A LA VIVIENDA (VIVIENDA PRINCIPAL)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seguros efectuados tanto por los propietarios como por los inquilinos ocupantes de la vivienda principal incluyendo incendio, robo, daños por el agua…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trasteros y/o garajes ligados a la vivienda principal.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reparaciones de la vivienda “manitas”.</w:t>
      </w:r>
    </w:p>
    <w:p w:rsidR="00D51574" w:rsidRPr="00D51574" w:rsidRDefault="00D51574" w:rsidP="00D51574">
      <w:pPr>
        <w:keepLines/>
        <w:ind w:left="2098" w:hanging="35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seguros pagados habitualmente por los propietarios para cubrir los riesgos que se puedan presentar en el edificio (04.4.4.1).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Un seguro de una vivienda alquilada pagado por el propietario de la vivienda, ya que se considera consumo intermedio.</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12.1.3.2</w:t>
      </w:r>
      <w:r w:rsidRPr="00D51574">
        <w:rPr>
          <w:rFonts w:ascii="Arial" w:hAnsi="Arial" w:cs="Arial"/>
          <w:i/>
          <w:color w:val="000000" w:themeColor="text1"/>
          <w:spacing w:val="-2"/>
          <w:szCs w:val="22"/>
          <w:lang w:val="es-ES_tradnl"/>
        </w:rPr>
        <w:tab/>
        <w:t xml:space="preserve">SEGUROS LIGADOS A LA VIVIENDA (OTRAS VIVIENDAS)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seguros efectuados tanto por los propietarios como por los inquilinos de otras viviendas distintas de la principal, incluyendo incendio, robo, daños por el agua…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trasteros no ligados a la vivienda principal.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reparaciones de la vivienda “manitas”.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seguros pagados habitualmente por los propietarios para cubrir los riesgos que se puedan presentar en el edificio (04.4.4.2).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Un seguro de una vivienda alquilada pagado por el propietario de la vivienda, ya que se considera consumo intermedio.</w:t>
      </w: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12.1.4</w:t>
      </w:r>
      <w:r w:rsidRPr="00D51574">
        <w:rPr>
          <w:rFonts w:ascii="Arial" w:hAnsi="Arial" w:cs="Arial"/>
          <w:b/>
          <w:color w:val="000000" w:themeColor="text1"/>
          <w:spacing w:val="-2"/>
          <w:szCs w:val="22"/>
          <w:lang w:val="es-ES_tradnl"/>
        </w:rPr>
        <w:tab/>
        <w:t>SEGUROS LIGADOS AL TRANSPORTE</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12.1.4.1</w:t>
      </w:r>
      <w:r w:rsidRPr="00D51574">
        <w:rPr>
          <w:rFonts w:ascii="Arial" w:hAnsi="Arial" w:cs="Arial"/>
          <w:i/>
          <w:color w:val="000000" w:themeColor="text1"/>
          <w:spacing w:val="-2"/>
          <w:szCs w:val="22"/>
          <w:lang w:val="es-ES_tradnl"/>
        </w:rPr>
        <w:tab/>
        <w:t>SEGUROS DE VEHÍCULOS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r w:rsidRPr="00D51574">
        <w:rPr>
          <w:rFonts w:ascii="Arial" w:hAnsi="Arial" w:cs="Arial"/>
          <w:color w:val="000000" w:themeColor="text1"/>
          <w:spacing w:val="-2"/>
          <w:szCs w:val="22"/>
          <w:lang w:val="es-ES_tradnl"/>
        </w:rPr>
        <w:tab/>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relacionados con el transporte personal sobre el vehículo y sus ocupantes.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Franquicias de seguros de vehículos (pago fijo que hace el asegurado en caso de siniestro por daños a terceros o a su propiedad).</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retirada del carné de conducir.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Seguros de los vehículos de recreo (caravanas, ultraligeros, barcos, veleros, aviones…), bicicletas y motocicletas.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el seguro de equipo del vehículo.</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45"/>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Seguros de viaje y equipaje (12.1.4.2).</w:t>
      </w:r>
    </w:p>
    <w:p w:rsidR="00D51574" w:rsidRPr="00D51574" w:rsidRDefault="00D51574" w:rsidP="00D51574">
      <w:pPr>
        <w:ind w:left="1767"/>
        <w:jc w:val="both"/>
        <w:rPr>
          <w:rFonts w:ascii="Arial" w:eastAsiaTheme="minorEastAsia" w:hAnsi="Arial" w:cs="Arial"/>
          <w:color w:val="000000" w:themeColor="text1"/>
          <w:szCs w:val="22"/>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ind w:left="2127" w:hanging="2127"/>
        <w:jc w:val="both"/>
        <w:outlineLvl w:val="0"/>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12.1.4.2</w:t>
      </w:r>
      <w:r w:rsidRPr="00D51574">
        <w:rPr>
          <w:rFonts w:ascii="Arial" w:hAnsi="Arial" w:cs="Arial"/>
          <w:i/>
          <w:color w:val="000000" w:themeColor="text1"/>
          <w:spacing w:val="-2"/>
          <w:szCs w:val="22"/>
          <w:lang w:val="es-ES_tradnl"/>
        </w:rPr>
        <w:tab/>
        <w:t xml:space="preserve">SEGUROS DE VIAJE Y EQUIPAJE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seguros de viaje y equipaje.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Seguros de cancelación.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seguros médicos de viaje (12.1.2.0).</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12.1.9</w:t>
      </w:r>
      <w:r w:rsidRPr="00D51574">
        <w:rPr>
          <w:rFonts w:ascii="Arial" w:hAnsi="Arial" w:cs="Arial"/>
          <w:b/>
          <w:color w:val="000000" w:themeColor="text1"/>
          <w:spacing w:val="-2"/>
          <w:szCs w:val="22"/>
          <w:lang w:val="es-ES_tradnl"/>
        </w:rPr>
        <w:tab/>
        <w:t>OTROS SEGUROS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12.1.9.1</w:t>
      </w:r>
      <w:r w:rsidRPr="00D51574">
        <w:rPr>
          <w:rFonts w:ascii="Arial" w:hAnsi="Arial" w:cs="Arial"/>
          <w:i/>
          <w:color w:val="000000" w:themeColor="text1"/>
          <w:spacing w:val="-2"/>
          <w:szCs w:val="22"/>
          <w:lang w:val="es-ES_tradnl"/>
        </w:rPr>
        <w:tab/>
        <w:t>SEGUROS DE RESPONSABILIDAD CIVIL (EXCEPTO LOS DERIVADOS DE LA UTILIZACIÓN DE VEHÍCULOS PERSONALES)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seguros de responsabilidad civil por lesiones o daños a terceros o a su propiedad (seguros de armas, de caza, de mascotas…), excluyendo los contratados por motivos profesionales.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Responsabilidad civil o daños a terceros o a su propiedad derivados de la utilización de transporte personal (12.1.4.1).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 de mascota para cubrir gastos veterinarios (12.1.9.9).</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Seguros de responsabilidad civil contratados por motivos profesionales (para médicos, arquitectos, etc.), que no se consideran consumo de los hogares.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12.1.9.9</w:t>
      </w:r>
      <w:r w:rsidRPr="00D51574">
        <w:rPr>
          <w:rFonts w:ascii="Arial" w:hAnsi="Arial" w:cs="Arial"/>
          <w:i/>
          <w:color w:val="000000" w:themeColor="text1"/>
          <w:spacing w:val="-2"/>
          <w:szCs w:val="22"/>
          <w:lang w:val="es-ES_tradnl"/>
        </w:rPr>
        <w:tab/>
        <w:t>OTROS SEGUROS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seguros como rotura de móviles, mantenimiento de electrodomésticos, asistencia veterinaria, protección jurídica, etc.</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12.2</w:t>
      </w:r>
      <w:r w:rsidRPr="00D51574">
        <w:rPr>
          <w:rFonts w:ascii="Arial" w:hAnsi="Arial" w:cs="Arial"/>
          <w:b/>
          <w:color w:val="000000" w:themeColor="text1"/>
          <w:spacing w:val="-2"/>
          <w:szCs w:val="22"/>
          <w:lang w:val="es-ES_tradnl"/>
        </w:rPr>
        <w:tab/>
        <w:t>SERVICIOS FINANCIEROS NO DECLARADOS EN OTRA PARTE</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ab/>
      </w:r>
    </w:p>
    <w:p w:rsidR="00D51574" w:rsidRPr="00D51574" w:rsidRDefault="00D51574" w:rsidP="00D51574">
      <w:pPr>
        <w:jc w:val="both"/>
        <w:outlineLvl w:val="0"/>
        <w:rPr>
          <w:rFonts w:ascii="Arial" w:hAnsi="Arial" w:cs="Arial"/>
          <w:color w:val="000000" w:themeColor="text1"/>
          <w:spacing w:val="-2"/>
          <w:szCs w:val="22"/>
          <w:lang w:val="es-ES_tradnl"/>
        </w:rPr>
      </w:pPr>
    </w:p>
    <w:p w:rsidR="00D51574" w:rsidRPr="00D51574" w:rsidRDefault="00D51574" w:rsidP="00D51574">
      <w:pPr>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Nota: Los </w:t>
      </w:r>
      <w:r w:rsidRPr="00D51574">
        <w:rPr>
          <w:rFonts w:ascii="Arial" w:hAnsi="Arial" w:cs="Arial"/>
          <w:b/>
          <w:color w:val="000000" w:themeColor="text1"/>
          <w:spacing w:val="-2"/>
          <w:szCs w:val="22"/>
          <w:lang w:val="es-ES_tradnl"/>
        </w:rPr>
        <w:t>servicios de intermediación financiera medidos indirectamente SIFMI</w:t>
      </w:r>
      <w:r w:rsidRPr="00D51574">
        <w:rPr>
          <w:rFonts w:ascii="Arial" w:hAnsi="Arial" w:cs="Arial"/>
          <w:color w:val="000000" w:themeColor="text1"/>
          <w:spacing w:val="-2"/>
          <w:szCs w:val="22"/>
          <w:lang w:val="es-ES_tradnl"/>
        </w:rPr>
        <w:t xml:space="preserve"> no es consumo de los hogares y por lo tanto no se recoge en la EPF, pero se reservan los códigos </w:t>
      </w:r>
      <w:r w:rsidRPr="00D51574">
        <w:rPr>
          <w:rFonts w:ascii="Arial" w:hAnsi="Arial" w:cs="Arial"/>
          <w:b/>
          <w:color w:val="000000" w:themeColor="text1"/>
          <w:spacing w:val="-2"/>
          <w:szCs w:val="22"/>
          <w:lang w:val="es-ES_tradnl"/>
        </w:rPr>
        <w:t>12.2.1/12.2.1.0</w:t>
      </w:r>
      <w:r w:rsidRPr="00D51574">
        <w:rPr>
          <w:rFonts w:ascii="Arial" w:hAnsi="Arial" w:cs="Arial"/>
          <w:color w:val="000000" w:themeColor="text1"/>
          <w:spacing w:val="-2"/>
          <w:szCs w:val="22"/>
          <w:lang w:val="es-ES_tradnl"/>
        </w:rPr>
        <w:t xml:space="preserve"> para otras estadísticas.</w:t>
      </w:r>
    </w:p>
    <w:p w:rsidR="00D51574" w:rsidRPr="00D51574" w:rsidRDefault="00D51574" w:rsidP="00D51574">
      <w:pPr>
        <w:jc w:val="both"/>
        <w:outlineLvl w:val="0"/>
        <w:rPr>
          <w:rFonts w:ascii="Arial" w:hAnsi="Arial" w:cs="Arial"/>
          <w:color w:val="000000" w:themeColor="text1"/>
          <w:spacing w:val="-2"/>
          <w:szCs w:val="22"/>
          <w:lang w:val="es-ES_tradnl"/>
        </w:rPr>
      </w:pPr>
    </w:p>
    <w:p w:rsidR="00D51574" w:rsidRPr="00D51574" w:rsidRDefault="00D51574" w:rsidP="00D51574">
      <w:pPr>
        <w:tabs>
          <w:tab w:val="left" w:pos="993"/>
          <w:tab w:val="left" w:pos="1757"/>
        </w:tabs>
        <w:ind w:left="2127" w:hanging="1758"/>
        <w:jc w:val="both"/>
        <w:outlineLvl w:val="0"/>
        <w:rPr>
          <w:rFonts w:ascii="Arial" w:hAnsi="Arial" w:cs="Arial"/>
          <w:b/>
          <w:i/>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12.2.2</w:t>
      </w:r>
      <w:r w:rsidRPr="00D51574">
        <w:rPr>
          <w:rFonts w:ascii="Arial" w:hAnsi="Arial" w:cs="Arial"/>
          <w:b/>
          <w:color w:val="000000" w:themeColor="text1"/>
          <w:spacing w:val="-2"/>
          <w:szCs w:val="22"/>
          <w:lang w:val="es-ES_tradnl"/>
        </w:rPr>
        <w:tab/>
        <w:t>PAGOS POR LOS SERVICIOS FINANCIEROS DE BANCOS Y CAJAS DE AHORRO</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12.2.2.0</w:t>
      </w:r>
      <w:r w:rsidRPr="00D51574">
        <w:rPr>
          <w:rFonts w:ascii="Arial" w:hAnsi="Arial" w:cs="Arial"/>
          <w:i/>
          <w:color w:val="000000" w:themeColor="text1"/>
          <w:spacing w:val="-2"/>
          <w:szCs w:val="22"/>
          <w:lang w:val="es-ES_tradnl"/>
        </w:rPr>
        <w:tab/>
        <w:t xml:space="preserve">PAGOS POR LOS SERVICIOS FINANCIEROS DE BANCOS Y CAJAS DE AHORRO.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reales de los servicios financieros de los bancos y cajas de ahorro.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Comisiones por mantenimiento de cuentas de ahorro y de tarjetas de crédito y débito, comisiones por transferencias bancarias, comisiones por ingreso de cheques, comisiones de apertura y cancelación de hipotecas y préstamos, comisiones por avales y otras garantías, comisiones relativas al cobro, devolución y negociación de efectos bancarios. </w:t>
      </w:r>
    </w:p>
    <w:p w:rsidR="00D51574" w:rsidRPr="00D51574" w:rsidRDefault="00D51574" w:rsidP="00D51574">
      <w:pPr>
        <w:keepLines/>
        <w:ind w:left="2129" w:hanging="360"/>
        <w:jc w:val="both"/>
        <w:rPr>
          <w:rFonts w:ascii="Arial" w:eastAsiaTheme="minorEastAsia" w:hAnsi="Arial" w:cs="Arial"/>
          <w:b/>
          <w:color w:val="000000" w:themeColor="text1"/>
          <w:szCs w:val="22"/>
        </w:rPr>
      </w:pPr>
      <w:r w:rsidRPr="00D51574">
        <w:rPr>
          <w:rFonts w:ascii="Arial" w:eastAsiaTheme="minorEastAsia" w:hAnsi="Arial" w:cs="Arial"/>
          <w:color w:val="000000" w:themeColor="text1"/>
          <w:szCs w:val="22"/>
          <w:lang w:val="es-ES_tradnl"/>
        </w:rPr>
        <w:t>Alquiler de cajas fuertes en bancos.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12.2.9</w:t>
      </w:r>
      <w:r w:rsidRPr="00D51574">
        <w:rPr>
          <w:rFonts w:ascii="Arial" w:hAnsi="Arial" w:cs="Arial"/>
          <w:b/>
          <w:color w:val="000000" w:themeColor="text1"/>
          <w:spacing w:val="-2"/>
          <w:szCs w:val="22"/>
          <w:lang w:val="es-ES_tradnl"/>
        </w:rPr>
        <w:tab/>
        <w:t>OTROS SERVICIOS FINANCIEROS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12.2.9.1</w:t>
      </w:r>
      <w:r w:rsidRPr="00D51574">
        <w:rPr>
          <w:rFonts w:ascii="Arial" w:hAnsi="Arial" w:cs="Arial"/>
          <w:i/>
          <w:color w:val="000000" w:themeColor="text1"/>
          <w:spacing w:val="-2"/>
          <w:szCs w:val="22"/>
          <w:lang w:val="es-ES_tradnl"/>
        </w:rPr>
        <w:tab/>
        <w:t xml:space="preserve">COBROS POR ENVÍO DE DINERO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Mensual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Cobros por envío de dinero gestionados por locutorios y otros centros privados, giros telegráficos (tipo “Western Unión”).</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12.2.9.9</w:t>
      </w:r>
      <w:r w:rsidRPr="00D51574">
        <w:rPr>
          <w:rFonts w:ascii="Arial" w:hAnsi="Arial" w:cs="Arial"/>
          <w:i/>
          <w:color w:val="000000" w:themeColor="text1"/>
          <w:spacing w:val="-2"/>
          <w:szCs w:val="22"/>
          <w:lang w:val="es-ES_tradnl"/>
        </w:rPr>
        <w:tab/>
        <w:t>OTROS SERVICIOS FINANCIEROS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Honorarios y pagos por servicios de agentes, asesores de inversión, consultores fiscales, fondos de inversión, brókeres y servicios similares. Pagos administrativos de los fondos de pensiones privados y servicios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Comisiones por cambio de divisas.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Comisiones por compraventa de acciones.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Arial" w:hAnsi="Arial" w:cs="Arial"/>
          <w:b/>
          <w:bCs/>
          <w:color w:val="000000" w:themeColor="text1"/>
          <w:spacing w:val="-2"/>
          <w:szCs w:val="22"/>
          <w:u w:val="single"/>
        </w:rPr>
      </w:pPr>
      <w:r w:rsidRPr="00D51574">
        <w:rPr>
          <w:rFonts w:asciiTheme="minorHAnsi" w:eastAsiaTheme="minorEastAsia" w:hAnsiTheme="minorHAnsi" w:cs="Arial"/>
          <w:b/>
          <w:bCs/>
          <w:color w:val="000000" w:themeColor="text1"/>
          <w:szCs w:val="22"/>
          <w:u w:val="single"/>
        </w:rPr>
        <w:br w:type="page"/>
      </w:r>
    </w:p>
    <w:p w:rsidR="00D51574" w:rsidRPr="00D51574" w:rsidRDefault="00D51574" w:rsidP="00D51574">
      <w:pPr>
        <w:ind w:left="2127" w:hanging="2127"/>
        <w:jc w:val="both"/>
        <w:rPr>
          <w:rFonts w:ascii="Arial" w:hAnsi="Arial" w:cs="Arial"/>
          <w:b/>
          <w:bCs/>
          <w:color w:val="000000" w:themeColor="text1"/>
          <w:spacing w:val="-2"/>
          <w:szCs w:val="22"/>
          <w:u w:val="single"/>
        </w:rPr>
      </w:pPr>
      <w:bookmarkStart w:id="10" w:name="_GoBack"/>
      <w:r w:rsidRPr="00D51574">
        <w:rPr>
          <w:rFonts w:ascii="Arial" w:hAnsi="Arial" w:cs="Arial"/>
          <w:b/>
          <w:bCs/>
          <w:color w:val="000000" w:themeColor="text1"/>
          <w:spacing w:val="-2"/>
          <w:szCs w:val="22"/>
          <w:u w:val="single"/>
        </w:rPr>
        <w:t>GRUPO 13</w:t>
      </w:r>
      <w:bookmarkEnd w:id="10"/>
      <w:r w:rsidRPr="00D51574">
        <w:rPr>
          <w:rFonts w:ascii="Arial" w:hAnsi="Arial" w:cs="Arial"/>
          <w:b/>
          <w:bCs/>
          <w:color w:val="000000" w:themeColor="text1"/>
          <w:spacing w:val="-2"/>
          <w:szCs w:val="22"/>
          <w:u w:val="single"/>
        </w:rPr>
        <w:t>.</w:t>
      </w:r>
      <w:r w:rsidRPr="00D51574">
        <w:rPr>
          <w:rFonts w:ascii="Arial" w:hAnsi="Arial"/>
          <w:spacing w:val="-2"/>
          <w:sz w:val="20"/>
          <w:lang w:val="es-ES_tradnl"/>
        </w:rPr>
        <w:tab/>
      </w:r>
      <w:r w:rsidR="00512304">
        <w:rPr>
          <w:rFonts w:ascii="Arial" w:hAnsi="Arial" w:cs="Arial"/>
          <w:b/>
          <w:bCs/>
          <w:color w:val="000000" w:themeColor="text1"/>
          <w:spacing w:val="-2"/>
          <w:szCs w:val="22"/>
          <w:u w:val="single"/>
        </w:rPr>
        <w:t>CUIDADO PERSONAL, PROTECCIÓN SOCIAL Y BIENES Y SERVICIOS DIVERSOS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13.1</w:t>
      </w:r>
      <w:r w:rsidRPr="00D51574">
        <w:rPr>
          <w:rFonts w:ascii="Arial" w:hAnsi="Arial" w:cs="Arial"/>
          <w:b/>
          <w:color w:val="000000" w:themeColor="text1"/>
          <w:spacing w:val="-2"/>
          <w:szCs w:val="22"/>
          <w:lang w:val="es-ES_tradnl"/>
        </w:rPr>
        <w:tab/>
        <w:t>CUIDADOS PERSONALES</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13.1.1</w:t>
      </w:r>
      <w:r w:rsidRPr="00D51574">
        <w:rPr>
          <w:rFonts w:ascii="Arial" w:hAnsi="Arial" w:cs="Arial"/>
          <w:b/>
          <w:color w:val="000000" w:themeColor="text1"/>
          <w:spacing w:val="-2"/>
          <w:szCs w:val="22"/>
          <w:lang w:val="es-ES_tradnl"/>
        </w:rPr>
        <w:tab/>
        <w:t>APARATOS ELÉCTRICOS PARA EL CUIDADO PERSONAL</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13.1.1.1</w:t>
      </w:r>
      <w:r w:rsidRPr="00D51574">
        <w:rPr>
          <w:rFonts w:ascii="Arial" w:hAnsi="Arial" w:cs="Arial"/>
          <w:i/>
          <w:color w:val="000000" w:themeColor="text1"/>
          <w:spacing w:val="-2"/>
          <w:szCs w:val="22"/>
          <w:lang w:val="es-ES_tradnl"/>
        </w:rPr>
        <w:tab/>
        <w:t xml:space="preserve">APARATOS ELÉCTRICOS PARA EL CUIDADO PERSONAL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Máquinas de afeitar eléctricas y depiladoras eléctricas.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Secadores de pelo de mano y de casco, planchas de pelo, tenacillas eléctricas para rizar el cabello y cepillos de moldeado.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Cepillos eléctricos para dientes y sus recambios.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Lámparas de broncear.</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eléctricos para masaje.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Vibradores.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Aparatos de </w:t>
      </w:r>
      <w:proofErr w:type="spellStart"/>
      <w:r w:rsidRPr="00D51574">
        <w:rPr>
          <w:rFonts w:ascii="Arial" w:eastAsiaTheme="minorEastAsia" w:hAnsi="Arial" w:cs="Arial"/>
          <w:color w:val="000000" w:themeColor="text1"/>
          <w:szCs w:val="22"/>
          <w:lang w:val="es-ES_tradnl"/>
        </w:rPr>
        <w:t>electroestimulación</w:t>
      </w:r>
      <w:proofErr w:type="spellEnd"/>
      <w:r w:rsidRPr="00D51574">
        <w:rPr>
          <w:rFonts w:ascii="Arial" w:eastAsiaTheme="minorEastAsia" w:hAnsi="Arial" w:cs="Arial"/>
          <w:color w:val="000000" w:themeColor="text1"/>
          <w:szCs w:val="22"/>
          <w:lang w:val="es-ES_tradnl"/>
        </w:rPr>
        <w:t xml:space="preserve"> con fines no terapéuticos.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accesorios de todos los aparatos.</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numPr>
          <w:ilvl w:val="0"/>
          <w:numId w:val="38"/>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Reparaciones (13.1.1.2).</w:t>
      </w:r>
    </w:p>
    <w:p w:rsidR="00D51574" w:rsidRPr="00D51574" w:rsidRDefault="00D51574" w:rsidP="00041247">
      <w:pPr>
        <w:numPr>
          <w:ilvl w:val="0"/>
          <w:numId w:val="38"/>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Aparatos de </w:t>
      </w:r>
      <w:proofErr w:type="spellStart"/>
      <w:r w:rsidRPr="00D51574">
        <w:rPr>
          <w:rFonts w:ascii="Arial" w:eastAsiaTheme="minorEastAsia" w:hAnsi="Arial" w:cs="Arial"/>
          <w:color w:val="000000" w:themeColor="text1"/>
          <w:szCs w:val="22"/>
        </w:rPr>
        <w:t>electroestimulación</w:t>
      </w:r>
      <w:proofErr w:type="spellEnd"/>
      <w:r w:rsidRPr="00D51574">
        <w:rPr>
          <w:rFonts w:ascii="Arial" w:eastAsiaTheme="minorEastAsia" w:hAnsi="Arial" w:cs="Arial"/>
          <w:color w:val="000000" w:themeColor="text1"/>
          <w:szCs w:val="22"/>
        </w:rPr>
        <w:t xml:space="preserve"> con fines terapéuticos (06.1.3.9).</w:t>
      </w: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13.1.1.2</w:t>
      </w:r>
      <w:r w:rsidRPr="00D51574">
        <w:rPr>
          <w:rFonts w:ascii="Arial" w:hAnsi="Arial" w:cs="Arial"/>
          <w:i/>
          <w:color w:val="000000" w:themeColor="text1"/>
          <w:spacing w:val="-2"/>
          <w:szCs w:val="22"/>
          <w:lang w:val="es-ES_tradnl"/>
        </w:rPr>
        <w:tab/>
        <w:t xml:space="preserve">REPARACIÓN DE APARATOS ELÉCTRICOS PARA EL CUIDADO PERSONAL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de máquinas de afeitar eléctricas, secadores de pelo de mano y de casco, tenacillas eléctricas para rizar el cabello y cepillos de moldeado, cepillos eléctricos para dientes, lámparas de broncear, artículos eléctricos para masaje, depiladoras eléctricas y otros aparatos eléctricos para el cuidado personal.</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13.1.2</w:t>
      </w:r>
      <w:r w:rsidRPr="00D51574">
        <w:rPr>
          <w:rFonts w:ascii="Arial" w:hAnsi="Arial" w:cs="Arial"/>
          <w:b/>
          <w:color w:val="000000" w:themeColor="text1"/>
          <w:spacing w:val="-2"/>
          <w:szCs w:val="22"/>
          <w:lang w:val="es-ES_tradnl"/>
        </w:rPr>
        <w:tab/>
        <w:t xml:space="preserve">OTROS ARTÍCULOS Y PRODUCTOS PARA EL CUIDADO PERSONAL </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ab/>
      </w:r>
      <w:r w:rsidRPr="00D51574">
        <w:rPr>
          <w:rFonts w:ascii="Arial" w:hAnsi="Arial" w:cs="Arial"/>
          <w:b/>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Aparatos no eléctricos: máquinas de afeitar y de cortar el pelo y cuchillas, tijeras, limas de uñas, peines, brochas de afeitar, cepillos para el pelo, cepillos de dientes, cepillos de uñas, horquillas, rulos, esponjas para el baño,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para la higiene personal: jabón de tocador, jabón medicinal, leche limpiadora, tónico facial, agua </w:t>
      </w:r>
      <w:proofErr w:type="spellStart"/>
      <w:r w:rsidRPr="00D51574">
        <w:rPr>
          <w:rFonts w:ascii="Arial" w:eastAsiaTheme="minorEastAsia" w:hAnsi="Arial" w:cs="Arial"/>
          <w:color w:val="000000" w:themeColor="text1"/>
          <w:szCs w:val="22"/>
          <w:lang w:val="es-ES_tradnl"/>
        </w:rPr>
        <w:t>micelar</w:t>
      </w:r>
      <w:proofErr w:type="spellEnd"/>
      <w:r w:rsidRPr="00D51574">
        <w:rPr>
          <w:rFonts w:ascii="Arial" w:eastAsiaTheme="minorEastAsia" w:hAnsi="Arial" w:cs="Arial"/>
          <w:color w:val="000000" w:themeColor="text1"/>
          <w:szCs w:val="22"/>
          <w:lang w:val="es-ES_tradnl"/>
        </w:rPr>
        <w:t>, jabón de afeitar, crema y espuma de afeitar, pasta de dientes,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Productos de belleza: lápiz labial, esmalte de uñas, maquillaje, polveras, pinceles y borlas, toallitas </w:t>
      </w:r>
      <w:proofErr w:type="spellStart"/>
      <w:r w:rsidRPr="00D51574">
        <w:rPr>
          <w:rFonts w:ascii="Arial" w:eastAsiaTheme="minorEastAsia" w:hAnsi="Arial" w:cs="Arial"/>
          <w:color w:val="000000" w:themeColor="text1"/>
          <w:szCs w:val="22"/>
          <w:lang w:val="es-ES_tradnl"/>
        </w:rPr>
        <w:t>desmaquillantes</w:t>
      </w:r>
      <w:proofErr w:type="spellEnd"/>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Lacas para el cabello y lociones, antes del afeitado y después del afeitado, productos para tomar el sol, cremas depilatorias, perfumes y aguas de colonia, desodorantes personales, productos de baño,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productos: papel higiénico, pañuelos de papel, toallas de papel, toallas sanitarias, algodón, tapones de algodón, pañales desechables de bebé,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Basculas de adultos.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Juguetes eróticos.</w:t>
      </w:r>
    </w:p>
    <w:p w:rsidR="00D51574" w:rsidRPr="00D51574" w:rsidRDefault="00D51574" w:rsidP="00D51574">
      <w:pPr>
        <w:tabs>
          <w:tab w:val="left" w:pos="1757"/>
        </w:tabs>
        <w:ind w:left="2127"/>
        <w:jc w:val="both"/>
        <w:rPr>
          <w:rFonts w:asciiTheme="minorHAnsi" w:eastAsiaTheme="minorEastAsia" w:hAnsiTheme="minorHAnsi"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Pañuelos de tela (03.1.3.1).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 tela de bebés (03.1.2.5).</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Pañales de adultos (06.1.3.3).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bebé (06.1.2.1).</w:t>
      </w:r>
    </w:p>
    <w:p w:rsidR="00D51574" w:rsidRPr="00D51574" w:rsidRDefault="00D51574" w:rsidP="00D51574">
      <w:pPr>
        <w:tabs>
          <w:tab w:val="left" w:pos="993"/>
          <w:tab w:val="left" w:pos="1757"/>
        </w:tabs>
        <w:ind w:left="2127"/>
        <w:jc w:val="both"/>
        <w:outlineLvl w:val="0"/>
        <w:rPr>
          <w:rFonts w:ascii="Arial" w:hAnsi="Arial" w:cs="Arial"/>
          <w:i/>
          <w:color w:val="000000" w:themeColor="text1"/>
          <w:spacing w:val="-2"/>
          <w:szCs w:val="22"/>
          <w:lang w:val="es-ES_tradnl"/>
        </w:rPr>
      </w:pPr>
    </w:p>
    <w:p w:rsidR="00D51574" w:rsidRPr="00D51574" w:rsidRDefault="00D51574" w:rsidP="00D51574">
      <w:pPr>
        <w:tabs>
          <w:tab w:val="left" w:pos="993"/>
          <w:tab w:val="left" w:pos="1757"/>
        </w:tabs>
        <w:ind w:left="2127"/>
        <w:jc w:val="both"/>
        <w:outlineLvl w:val="0"/>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13.1.2.1 </w:t>
      </w:r>
      <w:r w:rsidRPr="00D51574">
        <w:rPr>
          <w:rFonts w:ascii="Arial" w:hAnsi="Arial" w:cs="Arial"/>
          <w:i/>
          <w:color w:val="000000" w:themeColor="text1"/>
          <w:spacing w:val="-2"/>
          <w:szCs w:val="22"/>
          <w:lang w:val="es-ES_tradnl"/>
        </w:rPr>
        <w:tab/>
        <w:t>ARTÍCULOS NO ELÉCTRICOS PARA EL CUIDADO PERSONAL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Maquinillas de afeitar no eléctricas, cuchillas y hojas de afeitar, brochas de afeitar.</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Cepillo de dientes no eléctrico.</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Esponjas de aseo, rulos, tubos calientes, bigudíes, redecillas; tijeras, limas de uñas, peines, cepillos de pelo, cepillos de uñas, artículos de manicura, pinzas de depilar, pelucas, peinetas, diademas y adornos para el pelo, uñas postizas, coleteros.</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Polveras, pinceles y borlas de maquillaje.</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Lentillas de colores sin graduar, compra de tatuaje no permanente para poner uno mismo.</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Espejo tocador de 2 caras.</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Básculas de peso de adultos, tanto a pilas como mecánicas.</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Juguetes eróticos.</w:t>
      </w:r>
    </w:p>
    <w:p w:rsidR="00D51574" w:rsidRPr="00D51574" w:rsidRDefault="00D51574" w:rsidP="00041247">
      <w:pPr>
        <w:numPr>
          <w:ilvl w:val="0"/>
          <w:numId w:val="35"/>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Copa menstrual.</w:t>
      </w:r>
    </w:p>
    <w:p w:rsidR="00D51574" w:rsidRPr="00D51574" w:rsidRDefault="00D51574" w:rsidP="00D51574">
      <w:pPr>
        <w:tabs>
          <w:tab w:val="left" w:pos="1757"/>
        </w:tabs>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Vibradores (13.1.1.1) y lubricantes y geles eróticos (13.1.2.2).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Básculas de bebé (06.1.2.1).</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tabs>
          <w:tab w:val="left" w:pos="1757"/>
        </w:tabs>
        <w:ind w:left="2118"/>
        <w:contextualSpacing/>
        <w:jc w:val="both"/>
        <w:rPr>
          <w:rFonts w:ascii="Arial" w:eastAsiaTheme="minorEastAsia" w:hAnsi="Arial" w:cs="Arial"/>
          <w:color w:val="000000" w:themeColor="text1"/>
          <w:szCs w:val="22"/>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13.1.2.2 </w:t>
      </w:r>
      <w:r w:rsidRPr="00D51574">
        <w:rPr>
          <w:rFonts w:ascii="Arial" w:hAnsi="Arial" w:cs="Arial"/>
          <w:i/>
          <w:color w:val="000000" w:themeColor="text1"/>
          <w:spacing w:val="-2"/>
          <w:szCs w:val="22"/>
          <w:lang w:val="es-ES_tradnl"/>
        </w:rPr>
        <w:tab/>
        <w:t>PRODUCTOS DE ASEO PERSONAL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Jabones, gel de baño y sales de baño (incluyendo los medicinales).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Aceites y leche limpiadores, jabón de afeitar, espumas, cremas y lociones para el afeitado. Productos para después del afeitado.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Pasta de dientes, elixires,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Champú y suavizantes para el pelo. Tratamiento anti-piojos.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Otros productos de baño, papel higiénico, pañuelos de papel, toallitas de papel, toallitas desmaquilladoras, discos </w:t>
      </w:r>
      <w:proofErr w:type="spellStart"/>
      <w:r w:rsidRPr="00D51574">
        <w:rPr>
          <w:rFonts w:ascii="Arial" w:eastAsiaTheme="minorEastAsia" w:hAnsi="Arial" w:cs="Arial"/>
          <w:color w:val="000000" w:themeColor="text1"/>
          <w:szCs w:val="22"/>
          <w:lang w:val="es-ES_tradnl"/>
        </w:rPr>
        <w:t>desmaquillantes</w:t>
      </w:r>
      <w:proofErr w:type="spellEnd"/>
      <w:r w:rsidRPr="00D51574">
        <w:rPr>
          <w:rFonts w:ascii="Arial" w:eastAsiaTheme="minorEastAsia" w:hAnsi="Arial" w:cs="Arial"/>
          <w:color w:val="000000" w:themeColor="text1"/>
          <w:szCs w:val="22"/>
          <w:lang w:val="es-ES_tradnl"/>
        </w:rPr>
        <w:t xml:space="preserve">, toallas sanitarias, toallitas </w:t>
      </w:r>
      <w:proofErr w:type="gramStart"/>
      <w:r w:rsidRPr="00D51574">
        <w:rPr>
          <w:rFonts w:ascii="Arial" w:eastAsiaTheme="minorEastAsia" w:hAnsi="Arial" w:cs="Arial"/>
          <w:color w:val="000000" w:themeColor="text1"/>
          <w:szCs w:val="22"/>
          <w:lang w:val="es-ES_tradnl"/>
        </w:rPr>
        <w:t>limpia</w:t>
      </w:r>
      <w:proofErr w:type="gramEnd"/>
      <w:r w:rsidRPr="00D51574">
        <w:rPr>
          <w:rFonts w:ascii="Arial" w:eastAsiaTheme="minorEastAsia" w:hAnsi="Arial" w:cs="Arial"/>
          <w:color w:val="000000" w:themeColor="text1"/>
          <w:szCs w:val="22"/>
          <w:lang w:val="es-ES_tradnl"/>
        </w:rPr>
        <w:t xml:space="preserve"> gafas desechables, algodón hidrófilo, etc. </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Remedios naturales a base de hierbas para el aseo o la belleza, jabones naturales para dermatitis, aceites corporales (almendras…), etc.</w:t>
      </w:r>
    </w:p>
    <w:p w:rsidR="00D51574" w:rsidRPr="00D51574" w:rsidRDefault="00D51574" w:rsidP="00D51574">
      <w:pPr>
        <w:keepLines/>
        <w:ind w:left="2129" w:hanging="360"/>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Productos de belleza, cremas, mascarillas para la cara, las manos y el cuerpo, tónicos, esmalte o lacas de uñas, quitaesmalte, base o endurecedores de uñas, bronceadores, cremas protectoras y para después de tomar el sol; lacas, brillantinas, fijadores, tintes para el pelo, líquidos para moldeadores y permanentes, productos capilares </w:t>
      </w:r>
      <w:proofErr w:type="spellStart"/>
      <w:r w:rsidRPr="00D51574">
        <w:rPr>
          <w:rFonts w:ascii="Arial" w:eastAsiaTheme="minorEastAsia" w:hAnsi="Arial" w:cs="Arial"/>
          <w:color w:val="000000" w:themeColor="text1"/>
          <w:szCs w:val="22"/>
        </w:rPr>
        <w:t>anticaída</w:t>
      </w:r>
      <w:proofErr w:type="spellEnd"/>
      <w:r w:rsidRPr="00D51574">
        <w:rPr>
          <w:rFonts w:ascii="Arial" w:eastAsiaTheme="minorEastAsia" w:hAnsi="Arial" w:cs="Arial"/>
          <w:color w:val="000000" w:themeColor="text1"/>
          <w:szCs w:val="22"/>
        </w:rPr>
        <w:t xml:space="preserve">; talco, crema depilatoria; barra de labios, sombras de ojos, lápices de cejas, crema para las pestañas; maquillajes, polvos compactos y no compactos, coloretes, </w:t>
      </w:r>
      <w:proofErr w:type="spellStart"/>
      <w:r w:rsidRPr="00D51574">
        <w:rPr>
          <w:rFonts w:ascii="Arial" w:eastAsiaTheme="minorEastAsia" w:hAnsi="Arial" w:cs="Arial"/>
          <w:color w:val="000000" w:themeColor="text1"/>
          <w:szCs w:val="22"/>
        </w:rPr>
        <w:t>sérums</w:t>
      </w:r>
      <w:proofErr w:type="spellEnd"/>
      <w:r w:rsidRPr="00D51574">
        <w:rPr>
          <w:rFonts w:ascii="Arial" w:eastAsiaTheme="minorEastAsia" w:hAnsi="Arial" w:cs="Arial"/>
          <w:color w:val="000000" w:themeColor="text1"/>
          <w:szCs w:val="22"/>
        </w:rPr>
        <w:t xml:space="preserve"> faciales y para el cabello.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Perfumes y aguas de tocador, colonias envasadas y a granel, mineral de alumbre.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Desodorantes líquidos, en barra y en espray.</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Pañales y toallitas para bebé desechables.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Compresas, tampones higiénicos, toallitas íntimas, bragas de papel,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Vaselina y cacao de labios.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Lubricantes y geles eróticos.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Hilo dental.</w:t>
      </w:r>
    </w:p>
    <w:p w:rsidR="00D51574" w:rsidRPr="00D51574" w:rsidRDefault="00D51574" w:rsidP="00D51574">
      <w:pPr>
        <w:keepLines/>
        <w:ind w:left="1769"/>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041247">
      <w:pPr>
        <w:numPr>
          <w:ilvl w:val="0"/>
          <w:numId w:val="37"/>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Suplementos vitamínicos y/o minerales, aceite de hígado de bacalao. Aceite de hígado de </w:t>
      </w:r>
      <w:proofErr w:type="spellStart"/>
      <w:r w:rsidRPr="00D51574">
        <w:rPr>
          <w:rFonts w:ascii="Arial" w:eastAsiaTheme="minorEastAsia" w:hAnsi="Arial" w:cs="Arial"/>
          <w:color w:val="000000" w:themeColor="text1"/>
          <w:szCs w:val="22"/>
        </w:rPr>
        <w:t>halibut</w:t>
      </w:r>
      <w:proofErr w:type="spellEnd"/>
      <w:r w:rsidRPr="00D51574">
        <w:rPr>
          <w:rFonts w:ascii="Arial" w:eastAsiaTheme="minorEastAsia" w:hAnsi="Arial" w:cs="Arial"/>
          <w:color w:val="000000" w:themeColor="text1"/>
          <w:szCs w:val="22"/>
        </w:rPr>
        <w:t xml:space="preserve"> (06.1.1.1).</w:t>
      </w:r>
    </w:p>
    <w:p w:rsidR="00D51574" w:rsidRPr="00D51574" w:rsidRDefault="00D51574" w:rsidP="00041247">
      <w:pPr>
        <w:numPr>
          <w:ilvl w:val="0"/>
          <w:numId w:val="37"/>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 xml:space="preserve">Compresas y </w:t>
      </w:r>
      <w:proofErr w:type="spellStart"/>
      <w:r w:rsidRPr="00D51574">
        <w:rPr>
          <w:rFonts w:ascii="Arial" w:eastAsiaTheme="minorEastAsia" w:hAnsi="Arial" w:cs="Arial"/>
          <w:color w:val="000000" w:themeColor="text1"/>
          <w:szCs w:val="22"/>
        </w:rPr>
        <w:t>salvaslip</w:t>
      </w:r>
      <w:proofErr w:type="spellEnd"/>
      <w:r w:rsidRPr="00D51574">
        <w:rPr>
          <w:rFonts w:ascii="Arial" w:eastAsiaTheme="minorEastAsia" w:hAnsi="Arial" w:cs="Arial"/>
          <w:color w:val="000000" w:themeColor="text1"/>
          <w:szCs w:val="22"/>
        </w:rPr>
        <w:t xml:space="preserve"> reutilizables (03.1.2.3).</w:t>
      </w:r>
    </w:p>
    <w:p w:rsidR="00D51574" w:rsidRPr="00D51574" w:rsidRDefault="00D51574" w:rsidP="00041247">
      <w:pPr>
        <w:numPr>
          <w:ilvl w:val="0"/>
          <w:numId w:val="37"/>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Repelente para mosquitos (06.1.2.3).</w:t>
      </w:r>
    </w:p>
    <w:p w:rsidR="00D51574" w:rsidRPr="00D51574" w:rsidRDefault="00D51574" w:rsidP="00041247">
      <w:pPr>
        <w:numPr>
          <w:ilvl w:val="0"/>
          <w:numId w:val="37"/>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Pañales de tela de bebés (03.1.2.5).</w:t>
      </w:r>
    </w:p>
    <w:p w:rsidR="00D51574" w:rsidRPr="00D51574" w:rsidRDefault="00D51574" w:rsidP="00041247">
      <w:pPr>
        <w:numPr>
          <w:ilvl w:val="0"/>
          <w:numId w:val="37"/>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Pañales para adultos y empapadores (06.1.3.3).</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13.1.3</w:t>
      </w:r>
      <w:r w:rsidRPr="00D51574">
        <w:rPr>
          <w:rFonts w:ascii="Arial" w:hAnsi="Arial" w:cs="Arial"/>
          <w:b/>
          <w:color w:val="000000" w:themeColor="text1"/>
          <w:spacing w:val="-2"/>
          <w:szCs w:val="22"/>
          <w:lang w:val="es-ES_tradnl"/>
        </w:rPr>
        <w:tab/>
        <w:t>PELUQUERÍA Y ESTÉTICA PERSONAL</w:t>
      </w:r>
    </w:p>
    <w:p w:rsidR="00D51574" w:rsidRPr="00D51574" w:rsidRDefault="00D51574" w:rsidP="00D51574">
      <w:pPr>
        <w:tabs>
          <w:tab w:val="left" w:pos="993"/>
          <w:tab w:val="left" w:pos="1757"/>
        </w:tabs>
        <w:ind w:left="2127" w:hanging="1758"/>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peluquerías, barberías, salones de belleza, manicura, pedicura, baños turcos, saunas, solárium, masajes no terapéuticos, etc.</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tatuaje y piercing.</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Tratamientos capilares, de depilación láser, etc.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Cuidados corporales, depilación y similares.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Tratamientos de estética personal, como spas urbanos, talasoterapia con fines no terapéuticos.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Balnearios y baños termales con fines terapéuticos (06.2.3.3).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en balnearios con fines no terapéuticos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Gimnasios (09.4.6.2).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Tatuajes para mascotas (09.4.5.0).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Bótox</w:t>
      </w:r>
      <w:proofErr w:type="spellEnd"/>
      <w:r w:rsidRPr="00D51574">
        <w:rPr>
          <w:rFonts w:ascii="Arial" w:eastAsiaTheme="minorEastAsia" w:hAnsi="Arial" w:cs="Arial"/>
          <w:color w:val="000000" w:themeColor="text1"/>
          <w:szCs w:val="22"/>
          <w:lang w:val="es-ES_tradnl"/>
        </w:rPr>
        <w:t>, rellenos faciales (ácido hialurónico, colágeno, etc.) (06.2.3.3).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Implantología</w:t>
      </w:r>
      <w:proofErr w:type="spellEnd"/>
      <w:r w:rsidRPr="00D51574">
        <w:rPr>
          <w:rFonts w:ascii="Arial" w:eastAsiaTheme="minorEastAsia" w:hAnsi="Arial" w:cs="Arial"/>
          <w:color w:val="000000" w:themeColor="text1"/>
          <w:szCs w:val="22"/>
          <w:lang w:val="es-ES_tradnl"/>
        </w:rPr>
        <w:t xml:space="preserve"> capilar (06.2.3.3).</w:t>
      </w:r>
    </w:p>
    <w:p w:rsidR="00D51574" w:rsidRPr="00D51574" w:rsidRDefault="00D51574" w:rsidP="00D51574">
      <w:pPr>
        <w:tabs>
          <w:tab w:val="left" w:pos="993"/>
          <w:tab w:val="left" w:pos="1757"/>
        </w:tabs>
        <w:ind w:left="2127"/>
        <w:jc w:val="both"/>
        <w:outlineLvl w:val="0"/>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13.1.3.1</w:t>
      </w:r>
      <w:r w:rsidRPr="00D51574">
        <w:rPr>
          <w:rFonts w:ascii="Arial" w:hAnsi="Arial" w:cs="Arial"/>
          <w:i/>
          <w:color w:val="000000" w:themeColor="text1"/>
          <w:spacing w:val="-2"/>
          <w:szCs w:val="22"/>
          <w:lang w:val="es-ES_tradnl"/>
        </w:rPr>
        <w:tab/>
        <w:t xml:space="preserve">PELUQUERÍA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salones de peluquería y/o barberías para hombres, mujeres, niños, niñas y bebés. Corte de pelo, afeitado, lavado, teñido, permanente,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13.1.3.2</w:t>
      </w:r>
      <w:r w:rsidRPr="00D51574">
        <w:rPr>
          <w:rFonts w:ascii="Arial" w:hAnsi="Arial" w:cs="Arial"/>
          <w:i/>
          <w:color w:val="000000" w:themeColor="text1"/>
          <w:spacing w:val="-2"/>
          <w:szCs w:val="22"/>
          <w:lang w:val="es-ES_tradnl"/>
        </w:rPr>
        <w:tab/>
        <w:t>TRATAMIENTOS DE ESTÉTICA PERSONAL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Tratamientos de belleza facial, depilación, depilación láser, solárium, rayos UVA, pedicura, cuidado corporal, manicura, talasoterapia, spas urbanos, baños turcos, saunas, masajes, limpieza de cutis, etc.; todos con fines no terapéuticos.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tatuaje y piercing.</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dietéticos.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Tratamientos capilares, de depilación láser, etc. </w:t>
      </w:r>
    </w:p>
    <w:p w:rsidR="00D51574" w:rsidRPr="00D51574" w:rsidRDefault="00D51574" w:rsidP="00D51574">
      <w:pPr>
        <w:keepLines/>
        <w:ind w:left="2127"/>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 xml:space="preserve">Excluye: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Balnearios y baños termales con fines terapéuticos (06.2.2.3).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Alojamiento en balnearios con fines no terapéuticos (11.2.0.1).</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Gimnasios (09.4.6.2).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Tatuajes para mascotas (09.4.5.0).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Bótox</w:t>
      </w:r>
      <w:proofErr w:type="spellEnd"/>
      <w:r w:rsidRPr="00D51574">
        <w:rPr>
          <w:rFonts w:ascii="Arial" w:eastAsiaTheme="minorEastAsia" w:hAnsi="Arial" w:cs="Arial"/>
          <w:color w:val="000000" w:themeColor="text1"/>
          <w:szCs w:val="22"/>
          <w:lang w:val="es-ES_tradnl"/>
        </w:rPr>
        <w:t>, rellenos faciales (ácido hialurónico, colágeno, etc.) (06.2.3.3).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Implantología</w:t>
      </w:r>
      <w:proofErr w:type="spellEnd"/>
      <w:r w:rsidRPr="00D51574">
        <w:rPr>
          <w:rFonts w:ascii="Arial" w:eastAsiaTheme="minorEastAsia" w:hAnsi="Arial" w:cs="Arial"/>
          <w:color w:val="000000" w:themeColor="text1"/>
          <w:szCs w:val="22"/>
          <w:lang w:val="es-ES_tradnl"/>
        </w:rPr>
        <w:t xml:space="preserve"> capilar (06.2.3.3).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13.2</w:t>
      </w:r>
      <w:r w:rsidRPr="00D51574">
        <w:rPr>
          <w:rFonts w:ascii="Arial" w:hAnsi="Arial" w:cs="Arial"/>
          <w:b/>
          <w:color w:val="000000" w:themeColor="text1"/>
          <w:spacing w:val="-2"/>
          <w:szCs w:val="22"/>
          <w:lang w:val="es-ES_tradnl"/>
        </w:rPr>
        <w:tab/>
        <w:t>EFECTOS PERSONALES NO DECLARADOS ANTERIORMENTE</w:t>
      </w: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13.2.1</w:t>
      </w:r>
      <w:r w:rsidRPr="00D51574">
        <w:rPr>
          <w:rFonts w:ascii="Arial" w:hAnsi="Arial" w:cs="Arial"/>
          <w:b/>
          <w:color w:val="000000" w:themeColor="text1"/>
          <w:spacing w:val="-2"/>
          <w:szCs w:val="22"/>
          <w:lang w:val="es-ES_tradnl"/>
        </w:rPr>
        <w:tab/>
        <w:t>JOYERÍA, BISUTERÍA Y RELOJERÍA</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13.2.1.1</w:t>
      </w:r>
      <w:r w:rsidRPr="00D51574">
        <w:rPr>
          <w:rFonts w:ascii="Arial" w:hAnsi="Arial" w:cs="Arial"/>
          <w:i/>
          <w:color w:val="000000" w:themeColor="text1"/>
          <w:spacing w:val="-2"/>
          <w:szCs w:val="22"/>
          <w:lang w:val="es-ES_tradnl"/>
        </w:rPr>
        <w:tab/>
        <w:t>JOYERÍA Y BISUTERÍA</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Piedras preciosas y artículos de joyería y bisutería tales como pendientes, collares, sortijas, alianzas, arras, pulseras, gemelos, alfileres de corbata.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Pieza de piercing.</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Abalorios.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Grabado de joyería.</w:t>
      </w:r>
    </w:p>
    <w:p w:rsidR="00D51574" w:rsidRPr="00D51574" w:rsidRDefault="00D51574" w:rsidP="00D51574">
      <w:pPr>
        <w:ind w:left="2127" w:hanging="1756"/>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Orfebrería (05.1.1.4). </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Piedras y metales preciosos y joyas fabricadas con dichas piedras y metales adquiridos principalmente por su valor (formación de capital).</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13.2.1.2</w:t>
      </w:r>
      <w:r w:rsidRPr="00D51574">
        <w:rPr>
          <w:rFonts w:ascii="Arial" w:hAnsi="Arial" w:cs="Arial"/>
          <w:i/>
          <w:color w:val="000000" w:themeColor="text1"/>
          <w:spacing w:val="-2"/>
          <w:szCs w:val="22"/>
          <w:lang w:val="es-ES_tradnl"/>
        </w:rPr>
        <w:tab/>
        <w:t xml:space="preserve">RELOJERÍA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Reloj de pulsera, de bolsillo, de mano, de colgar en el cuello.</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Cronómetros.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accesorios, como correas, esferas, etc. cuando el hogar realiza la reparación.</w:t>
      </w:r>
    </w:p>
    <w:p w:rsidR="00D51574" w:rsidRPr="00D51574" w:rsidRDefault="00D51574" w:rsidP="00D51574">
      <w:pPr>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Relojes de péndulo, pared, de mesa, de viaje y despertadores (05.1.1.4).</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Pilas de reloj (05.5.2.2).</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Radiodespertadores</w:t>
      </w:r>
      <w:proofErr w:type="spellEnd"/>
      <w:r w:rsidRPr="00D51574">
        <w:rPr>
          <w:rFonts w:ascii="Arial" w:eastAsiaTheme="minorEastAsia" w:hAnsi="Arial" w:cs="Arial"/>
          <w:color w:val="000000" w:themeColor="text1"/>
          <w:szCs w:val="22"/>
          <w:lang w:val="es-ES_tradnl"/>
        </w:rPr>
        <w:t xml:space="preserve"> (08.1.4.0).</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Pulsómetros</w:t>
      </w:r>
      <w:proofErr w:type="spellEnd"/>
      <w:r w:rsidRPr="00D51574">
        <w:rPr>
          <w:rFonts w:ascii="Arial" w:eastAsiaTheme="minorEastAsia" w:hAnsi="Arial" w:cs="Arial"/>
          <w:color w:val="000000" w:themeColor="text1"/>
          <w:szCs w:val="22"/>
          <w:lang w:val="es-ES_tradnl"/>
        </w:rPr>
        <w:t>, GPS de muñeca concebidos para hacer deporte, medidores/pulseras de actividad (08.1.9.1).</w:t>
      </w:r>
    </w:p>
    <w:p w:rsidR="00D51574" w:rsidRPr="00D51574" w:rsidRDefault="00D51574" w:rsidP="00D51574">
      <w:pPr>
        <w:keepLines/>
        <w:ind w:left="2129" w:hanging="360"/>
        <w:jc w:val="both"/>
        <w:rPr>
          <w:rFonts w:ascii="Arial" w:eastAsiaTheme="minorEastAsia" w:hAnsi="Arial" w:cs="Arial"/>
          <w:color w:val="000000" w:themeColor="text1"/>
          <w:szCs w:val="22"/>
          <w:lang w:val="en-US"/>
        </w:rPr>
      </w:pPr>
      <w:proofErr w:type="spellStart"/>
      <w:r w:rsidRPr="00D51574">
        <w:rPr>
          <w:rFonts w:ascii="Arial" w:eastAsiaTheme="minorEastAsia" w:hAnsi="Arial" w:cs="Arial"/>
          <w:color w:val="000000" w:themeColor="text1"/>
          <w:szCs w:val="22"/>
          <w:lang w:val="en-US"/>
        </w:rPr>
        <w:t>Relojes</w:t>
      </w:r>
      <w:proofErr w:type="spellEnd"/>
      <w:r w:rsidRPr="00D51574">
        <w:rPr>
          <w:rFonts w:ascii="Arial" w:eastAsiaTheme="minorEastAsia" w:hAnsi="Arial" w:cs="Arial"/>
          <w:color w:val="000000" w:themeColor="text1"/>
          <w:szCs w:val="22"/>
          <w:lang w:val="en-US"/>
        </w:rPr>
        <w:t xml:space="preserve"> de </w:t>
      </w:r>
      <w:proofErr w:type="spellStart"/>
      <w:r w:rsidRPr="00D51574">
        <w:rPr>
          <w:rFonts w:ascii="Arial" w:eastAsiaTheme="minorEastAsia" w:hAnsi="Arial" w:cs="Arial"/>
          <w:color w:val="000000" w:themeColor="text1"/>
          <w:szCs w:val="22"/>
          <w:lang w:val="en-US"/>
        </w:rPr>
        <w:t>tipo</w:t>
      </w:r>
      <w:proofErr w:type="spellEnd"/>
      <w:r w:rsidRPr="00D51574">
        <w:rPr>
          <w:rFonts w:ascii="Arial" w:eastAsiaTheme="minorEastAsia" w:hAnsi="Arial" w:cs="Arial"/>
          <w:color w:val="000000" w:themeColor="text1"/>
          <w:szCs w:val="22"/>
          <w:lang w:val="en-US"/>
        </w:rPr>
        <w:t xml:space="preserve"> Smartwatch (Apple watch...) (08.1.9.1).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13.2.1.3</w:t>
      </w:r>
      <w:r w:rsidRPr="00D51574">
        <w:rPr>
          <w:rFonts w:ascii="Arial" w:hAnsi="Arial" w:cs="Arial"/>
          <w:i/>
          <w:color w:val="000000" w:themeColor="text1"/>
          <w:spacing w:val="-2"/>
          <w:szCs w:val="22"/>
          <w:lang w:val="es-ES_tradnl"/>
        </w:rPr>
        <w:tab/>
        <w:t xml:space="preserve">REPARACIÓN Y ALQUILER DE JOYERÍA, BISUTERÍA Y RELOJERÍA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D51574">
      <w:pPr>
        <w:keepLines/>
        <w:ind w:left="209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b/>
      </w:r>
      <w:r w:rsidRPr="00D51574">
        <w:rPr>
          <w:rFonts w:ascii="Arial" w:eastAsiaTheme="minorEastAsia" w:hAnsi="Arial" w:cs="Arial"/>
          <w:color w:val="000000" w:themeColor="text1"/>
          <w:szCs w:val="22"/>
          <w:u w:val="single"/>
          <w:lang w:val="es-ES_tradnl"/>
        </w:rPr>
        <w:t>Incluye</w:t>
      </w:r>
      <w:r w:rsidRPr="00D51574">
        <w:rPr>
          <w:rFonts w:ascii="Arial" w:eastAsiaTheme="minorEastAsia" w:hAnsi="Arial" w:cs="Arial"/>
          <w:color w:val="000000" w:themeColor="text1"/>
          <w:szCs w:val="22"/>
          <w:lang w:val="es-ES_tradnl"/>
        </w:rPr>
        <w:t xml:space="preserve"> los materiales si no se facturan por separado.</w:t>
      </w:r>
    </w:p>
    <w:p w:rsidR="00D51574" w:rsidRPr="00D51574" w:rsidRDefault="00D51574" w:rsidP="00D51574">
      <w:pPr>
        <w:keepNext/>
        <w:keepLines/>
        <w:jc w:val="both"/>
        <w:rPr>
          <w:rFonts w:ascii="Arial" w:hAnsi="Arial" w:cs="Arial"/>
          <w:color w:val="000000" w:themeColor="text1"/>
          <w:spacing w:val="-2"/>
          <w:szCs w:val="22"/>
          <w:lang w:val="es-ES_tradnl"/>
        </w:rPr>
      </w:pP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de piedras preciosas y artículos de joyería y bisutería tales como pendientes, collares, sortijas, alianzas, arras, pulseras, gemelos, alfileres de corbata.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Reparaciones de reloj de pulsera, de bolsillo, de mano, de colgar en el cuello, relojes con cronómetros.</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Alquiler de joyería, relojería y/o bisutería.</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Cambio de pilas y correas de relojes en comercio.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13.2.2</w:t>
      </w:r>
      <w:r w:rsidRPr="00D51574">
        <w:rPr>
          <w:rFonts w:ascii="Arial" w:hAnsi="Arial" w:cs="Arial"/>
          <w:b/>
          <w:color w:val="000000" w:themeColor="text1"/>
          <w:spacing w:val="-2"/>
          <w:szCs w:val="22"/>
          <w:lang w:val="es-ES_tradnl"/>
        </w:rPr>
        <w:tab/>
        <w:t>ARTÍCULOS RELIGIOSOS</w:t>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13.2.2.0</w:t>
      </w:r>
      <w:r w:rsidRPr="00D51574">
        <w:rPr>
          <w:rFonts w:ascii="Arial" w:hAnsi="Arial" w:cs="Arial"/>
          <w:i/>
          <w:color w:val="000000" w:themeColor="text1"/>
          <w:spacing w:val="-2"/>
          <w:szCs w:val="22"/>
          <w:lang w:val="es-ES_tradnl"/>
        </w:rPr>
        <w:tab/>
        <w:t xml:space="preserve">ARTÍCULOS RELIGIOSOS </w:t>
      </w:r>
    </w:p>
    <w:p w:rsidR="00D51574" w:rsidRPr="00D51574" w:rsidRDefault="00D51574" w:rsidP="00D51574">
      <w:pPr>
        <w:ind w:left="2127" w:hanging="2127"/>
        <w:jc w:val="both"/>
        <w:rPr>
          <w:rFonts w:ascii="Arial" w:hAnsi="Arial" w:cs="Arial"/>
          <w:color w:val="000000" w:themeColor="text1"/>
          <w:spacing w:val="-2"/>
          <w:szCs w:val="22"/>
          <w:lang w:val="es-ES_tradnl"/>
        </w:rPr>
      </w:pPr>
      <w:r w:rsidRPr="00D51574">
        <w:rPr>
          <w:rFonts w:ascii="Arial" w:hAnsi="Arial"/>
          <w:color w:val="000000" w:themeColor="text1"/>
          <w:spacing w:val="-2"/>
          <w:szCs w:val="22"/>
          <w:lang w:val="es-ES_tradnl"/>
        </w:rPr>
        <w:t>Semanal</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de temática religiosa y utilizados en rituales tales como crucifijos, rosarios, figuritas, cuadros, velas, oraciones, etc.</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Árboles de navidad, adornos navideños (Navidad, Pascua, etc.) (09.2.1.3).</w:t>
      </w:r>
    </w:p>
    <w:p w:rsidR="00D51574" w:rsidRPr="00D51574" w:rsidRDefault="00D51574" w:rsidP="00D51574">
      <w:pPr>
        <w:keepLines/>
        <w:ind w:left="2129" w:hanging="360"/>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Libros religiosos (09.7.1.9).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spacing w:after="160" w:line="259" w:lineRule="auto"/>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br w:type="page"/>
      </w: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13.2.9</w:t>
      </w:r>
      <w:r w:rsidRPr="00D51574">
        <w:rPr>
          <w:rFonts w:ascii="Arial" w:hAnsi="Arial" w:cs="Arial"/>
          <w:b/>
          <w:color w:val="000000" w:themeColor="text1"/>
          <w:spacing w:val="-2"/>
          <w:szCs w:val="22"/>
          <w:lang w:val="es-ES_tradnl"/>
        </w:rPr>
        <w:tab/>
        <w:t>OTROS EFECTOS PERSONALES</w:t>
      </w: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13.2.9.1</w:t>
      </w:r>
      <w:r w:rsidRPr="00D51574">
        <w:rPr>
          <w:rFonts w:ascii="Arial" w:hAnsi="Arial" w:cs="Arial"/>
          <w:i/>
          <w:color w:val="000000" w:themeColor="text1"/>
          <w:spacing w:val="-2"/>
          <w:szCs w:val="22"/>
          <w:lang w:val="es-ES_tradnl"/>
        </w:rPr>
        <w:tab/>
        <w:t>ARTÍCULOS DE VIAJE, BOLSOS Y BOLSAS DE USO PERSONAL</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Maletas, maletines, bolsos de viaje, bolsos de mano de señora y caballero, neceseres (incluidos los de aseo), portafolios, carteras, joyeros, mochilas para el colegio, monederos, carritos de la compra, baúles, juegos de viaje para tocador, costura o limpieza, etc.</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Bolsos isotérmicos para llevar los </w:t>
      </w:r>
      <w:proofErr w:type="spellStart"/>
      <w:r w:rsidRPr="00D51574">
        <w:rPr>
          <w:rFonts w:ascii="Arial" w:eastAsiaTheme="minorEastAsia" w:hAnsi="Arial" w:cs="Arial"/>
          <w:color w:val="000000" w:themeColor="text1"/>
          <w:szCs w:val="22"/>
          <w:lang w:val="es-ES_tradnl"/>
        </w:rPr>
        <w:t>tápers</w:t>
      </w:r>
      <w:proofErr w:type="spellEnd"/>
      <w:r w:rsidRPr="00D51574">
        <w:rPr>
          <w:rFonts w:ascii="Arial" w:eastAsiaTheme="minorEastAsia" w:hAnsi="Arial" w:cs="Arial"/>
          <w:color w:val="000000" w:themeColor="text1"/>
          <w:szCs w:val="22"/>
          <w:lang w:val="es-ES_tradnl"/>
        </w:rPr>
        <w:t xml:space="preserve"> de comida a la oficina, universidad, etc.</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Bolsas de compra isotérmicas (05.6.1.9).</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13.2.9.2</w:t>
      </w:r>
      <w:r w:rsidRPr="00D51574">
        <w:rPr>
          <w:rFonts w:ascii="Arial" w:hAnsi="Arial" w:cs="Arial"/>
          <w:i/>
          <w:color w:val="000000" w:themeColor="text1"/>
          <w:spacing w:val="-2"/>
          <w:szCs w:val="22"/>
          <w:lang w:val="es-ES_tradnl"/>
        </w:rPr>
        <w:tab/>
        <w:t>ARTÍCULOS PARA BEBÉ</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para bebés: cochecitos de niños, hamaca para bebé, correas para bebés, asientos colgantes, tirantes, mochilas portabebés, chupetes, orinal de bebé, adaptador para el inodoro, sacaleches, cambiador portátil, sonajeros... </w:t>
      </w:r>
    </w:p>
    <w:p w:rsidR="00D51574" w:rsidRPr="00D51574" w:rsidRDefault="00D51574" w:rsidP="00D51574">
      <w:pPr>
        <w:ind w:left="2127"/>
        <w:jc w:val="both"/>
        <w:rPr>
          <w:rFonts w:ascii="Arial" w:eastAsiaTheme="minorEastAsia" w:hAnsi="Arial" w:cs="Arial"/>
          <w:color w:val="000000" w:themeColor="text1"/>
          <w:szCs w:val="22"/>
          <w:u w:val="single"/>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 xml:space="preserve">Los muebles para bebés, como cunas o tronas (05.1.1.1). </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Calienta biberones, esterilizadores y otros aparatos específicos para procesar la comida de los bebés (05.3.2.1).</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Biberones, botes especiales para guardar o congelar leche materna (05.4.0.3).</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Pastillas para esterilizar biberones (05.6.1.1).</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Básculas de bebé (06.1.2.1).</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Sillas de coche para bebé (07.2.1.3).</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Intercomunicadores y monitores de video y/o audio para vigilar a los bebés. (08.1.9.1).</w:t>
      </w:r>
    </w:p>
    <w:p w:rsidR="00D51574" w:rsidRPr="00D51574" w:rsidRDefault="00D51574" w:rsidP="00041247">
      <w:pPr>
        <w:keepNext/>
        <w:keepLines/>
        <w:numPr>
          <w:ilvl w:val="0"/>
          <w:numId w:val="107"/>
        </w:numPr>
        <w:ind w:left="2129"/>
        <w:contextualSpacing/>
        <w:jc w:val="both"/>
        <w:outlineLvl w:val="0"/>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Pañales (13.1.2.2).</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13.2.9.3</w:t>
      </w:r>
      <w:r w:rsidRPr="00D51574">
        <w:rPr>
          <w:rFonts w:ascii="Arial" w:hAnsi="Arial" w:cs="Arial"/>
          <w:i/>
          <w:color w:val="000000" w:themeColor="text1"/>
          <w:spacing w:val="-2"/>
          <w:szCs w:val="22"/>
          <w:lang w:val="es-ES_tradnl"/>
        </w:rPr>
        <w:tab/>
        <w:t xml:space="preserve">ARTÍCULOS FUNERARIOS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numPr>
          <w:ilvl w:val="0"/>
          <w:numId w:val="44"/>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Artículos funerarios (ataúdes, lápidas, losas, urnas…).</w:t>
      </w:r>
    </w:p>
    <w:p w:rsidR="00D51574" w:rsidRPr="00D51574" w:rsidRDefault="00D51574" w:rsidP="00D51574">
      <w:pPr>
        <w:rPr>
          <w:rFonts w:asciiTheme="minorHAnsi" w:eastAsiaTheme="minorEastAsia" w:hAnsiTheme="minorHAnsi" w:cstheme="minorBidi"/>
          <w:color w:val="000000" w:themeColor="text1"/>
          <w:szCs w:val="22"/>
        </w:rPr>
      </w:pPr>
      <w:r w:rsidRPr="00D51574">
        <w:rPr>
          <w:rFonts w:asciiTheme="minorHAnsi" w:eastAsiaTheme="minorEastAsia" w:hAnsiTheme="minorHAnsi" w:cstheme="minorBidi"/>
          <w:color w:val="000000" w:themeColor="text1"/>
          <w:szCs w:val="22"/>
        </w:rPr>
        <w:tab/>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44"/>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Corona funeraria de flores (09.3.1.2).</w:t>
      </w:r>
    </w:p>
    <w:p w:rsidR="00D51574" w:rsidRPr="00D51574" w:rsidRDefault="00D51574" w:rsidP="00041247">
      <w:pPr>
        <w:numPr>
          <w:ilvl w:val="0"/>
          <w:numId w:val="44"/>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funerarios (13.9.0.5).</w:t>
      </w:r>
    </w:p>
    <w:p w:rsidR="00D51574" w:rsidRPr="00D51574" w:rsidRDefault="00D51574" w:rsidP="00041247">
      <w:pPr>
        <w:numPr>
          <w:ilvl w:val="0"/>
          <w:numId w:val="44"/>
        </w:numPr>
        <w:ind w:left="2127"/>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Compra de nicho o panteón, que se considera inversión.</w:t>
      </w:r>
    </w:p>
    <w:p w:rsidR="00D51574" w:rsidRPr="00D51574" w:rsidRDefault="00D51574" w:rsidP="00D51574">
      <w:pPr>
        <w:keepLines/>
        <w:jc w:val="both"/>
        <w:rPr>
          <w:rFonts w:ascii="Arial" w:eastAsiaTheme="minorEastAsia" w:hAnsi="Arial" w:cs="Arial"/>
          <w:i/>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13.2.9.9</w:t>
      </w:r>
      <w:r w:rsidRPr="00D51574">
        <w:rPr>
          <w:rFonts w:ascii="Arial" w:hAnsi="Arial" w:cs="Arial"/>
          <w:i/>
          <w:color w:val="000000" w:themeColor="text1"/>
          <w:spacing w:val="-2"/>
          <w:szCs w:val="22"/>
          <w:lang w:val="es-ES_tradnl"/>
        </w:rPr>
        <w:tab/>
        <w:t xml:space="preserve">OTROS ARTÍCULOS PERSONALES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para fumadores: pipas, mecheros, mechero de mesa, petacas para tabaco, filtro para boquillas, máquinas para liar cigarrillos, las boquillas (accesorio para incorporar un puro o cigarrillo y que puede o no tener filtro incorporado), combustible para encendedores, pitilleras, cortapuros, cigarrillos electrónicos y sus accesorios, recambios de cigarrillos electrónicos con o sin nicotina.</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Artículos personales: gafas de sol no graduadas, bastones, paraguas, sombrillas, parasoles, abanicos, llaveros, botas de vino, navajas de bolsillo, funda o cordoncillo para gafas, antifaz para dormir, gafas de relax, </w:t>
      </w:r>
      <w:proofErr w:type="spellStart"/>
      <w:r w:rsidRPr="00D51574">
        <w:rPr>
          <w:rFonts w:ascii="Arial" w:eastAsiaTheme="minorEastAsia" w:hAnsi="Arial" w:cs="Arial"/>
          <w:color w:val="000000" w:themeColor="text1"/>
          <w:szCs w:val="22"/>
          <w:lang w:val="es-ES_tradnl"/>
        </w:rPr>
        <w:t>souvenir</w:t>
      </w:r>
      <w:proofErr w:type="spellEnd"/>
      <w:r w:rsidRPr="00D51574">
        <w:rPr>
          <w:rFonts w:ascii="Arial" w:eastAsiaTheme="minorEastAsia" w:hAnsi="Arial" w:cs="Arial"/>
          <w:color w:val="000000" w:themeColor="text1"/>
          <w:szCs w:val="22"/>
          <w:lang w:val="es-ES_tradnl"/>
        </w:rPr>
        <w:t xml:space="preserve">, artículos de recuerdo, pines y chapas, pastilleros, </w:t>
      </w:r>
      <w:proofErr w:type="spellStart"/>
      <w:r w:rsidRPr="00D51574">
        <w:rPr>
          <w:rFonts w:ascii="Arial" w:eastAsiaTheme="minorEastAsia" w:hAnsi="Arial" w:cs="Arial"/>
          <w:color w:val="000000" w:themeColor="text1"/>
          <w:szCs w:val="22"/>
          <w:lang w:val="es-ES_tradnl"/>
        </w:rPr>
        <w:t>salvaorejas</w:t>
      </w:r>
      <w:proofErr w:type="spellEnd"/>
      <w:r w:rsidRPr="00D51574">
        <w:rPr>
          <w:rFonts w:ascii="Arial" w:eastAsiaTheme="minorEastAsia" w:hAnsi="Arial" w:cs="Arial"/>
          <w:color w:val="000000" w:themeColor="text1"/>
          <w:szCs w:val="22"/>
          <w:lang w:val="es-ES_tradnl"/>
        </w:rPr>
        <w:t xml:space="preserve"> para la mascarilla, etc.</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Tapones para los oídos.</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Accesorios para el mantenimiento del calzado tales como calzadores, hormas, adaptadores de zapatos, etc.</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Termómetros de pared y barómetros.</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Botella de gas para recargar encendedores.</w:t>
      </w: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br/>
        <w:t>Excluye:</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Complementos y accesorios de vestir, como corbatas, sombreros, etc. (03.1.3.1).</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de viaje, bolsas y bolsos de uso personal (13.2.9.1).</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funerarios (13.2.9.3).</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Productos de aseo personal (13.1.2.2).</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Papel de liar y filtros desechables (02.3.0.9).</w:t>
      </w:r>
    </w:p>
    <w:p w:rsidR="00D51574" w:rsidRPr="00D51574" w:rsidRDefault="00D51574" w:rsidP="00041247">
      <w:pPr>
        <w:keepLines/>
        <w:numPr>
          <w:ilvl w:val="0"/>
          <w:numId w:val="14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Gafas protectoras para practicar deporte (09.2.2.1) </w:t>
      </w:r>
    </w:p>
    <w:p w:rsidR="00D51574" w:rsidRPr="00D51574" w:rsidRDefault="00D51574" w:rsidP="00D51574">
      <w:pPr>
        <w:keepLines/>
        <w:ind w:left="2458"/>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 </w:t>
      </w:r>
    </w:p>
    <w:p w:rsidR="00D51574" w:rsidRPr="00D51574" w:rsidRDefault="00D51574" w:rsidP="00D51574">
      <w:pPr>
        <w:keepLines/>
        <w:ind w:left="360"/>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13.2.9.4</w:t>
      </w:r>
      <w:r w:rsidRPr="00D51574">
        <w:rPr>
          <w:rFonts w:ascii="Arial" w:hAnsi="Arial" w:cs="Arial"/>
          <w:i/>
          <w:color w:val="000000" w:themeColor="text1"/>
          <w:spacing w:val="-2"/>
          <w:szCs w:val="22"/>
          <w:lang w:val="es-ES_tradnl"/>
        </w:rPr>
        <w:tab/>
        <w:t xml:space="preserve">REPARACIÓN Y ALQUILER DE OTROS EFECTOS PERSONALES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de maletas, maletines, bolsos de viaje, bolsos de mano de señora y caballero, portafolios, carteras, joyeros, mochilas para el colegio, monederos, carritos de la compra, baúles, juegos de viaje para tocador, costura o limpieza, etc.</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de artículos para bebés (cochecitos de niños, hamaca para bebé, orinal de bebé, adaptador para el inodoro, sacaleches, cambiador portátil…</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Reparación y alquiler de otros efectos personales no declarados anteriormente.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13.3                             PROTECCIÓN SOCIAL</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D51574">
      <w:pPr>
        <w:ind w:left="2127" w:hanging="2127"/>
        <w:jc w:val="both"/>
        <w:rPr>
          <w:rFonts w:ascii="Arial" w:hAnsi="Arial" w:cs="Arial"/>
          <w:b/>
          <w:color w:val="000000" w:themeColor="text1"/>
          <w:spacing w:val="-2"/>
          <w:szCs w:val="22"/>
          <w:lang w:val="es-ES_tradnl"/>
        </w:rPr>
      </w:pPr>
    </w:p>
    <w:p w:rsidR="00D51574" w:rsidRPr="00D51574" w:rsidRDefault="00D51574" w:rsidP="00D51574">
      <w:pPr>
        <w:ind w:left="2127" w:hanging="2127"/>
        <w:jc w:val="both"/>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13.3.0                          SERVICIOS DE PROTECCIÓN SOCIAL</w:t>
      </w:r>
    </w:p>
    <w:p w:rsidR="00D51574" w:rsidRPr="00D51574" w:rsidRDefault="00D51574" w:rsidP="00D51574">
      <w:pPr>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ab/>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 entiende por protección social los servicios de asistencia y apoyo proporcionados a las personas de edad, personas con discapacidad, trabajadores víctimas de accidentes de trabajo o enfermedades profesionales, parados, personas con bajo nivel de ingresos y otros con riesgo de exclusión social (indigentes, sin domicilio fijo, inmigrantes, refugiados, toxicómanos, alcohólicos…).</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efectuados por los hogares en residencias para personas dependientes (ancianos, personas dependientes, etc.) ayuda a domicilio, cuidado en residencias de día y/o rehabilitación funcional.</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También cubre los servicios de asistencia y apoyo prestados a las familias y a los niños.</w:t>
      </w:r>
    </w:p>
    <w:p w:rsidR="00D51574" w:rsidRPr="00D51574" w:rsidRDefault="00D51574" w:rsidP="00041247">
      <w:pPr>
        <w:keepLines/>
        <w:numPr>
          <w:ilvl w:val="0"/>
          <w:numId w:val="107"/>
        </w:numPr>
        <w:ind w:left="2126" w:hanging="357"/>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Servicios de cuidado de niños fuera del hogar en centros no educativos, ludotecas, centros de juego y otros servicios de cuidado de niños. </w:t>
      </w:r>
    </w:p>
    <w:p w:rsidR="00D51574" w:rsidRPr="00D51574" w:rsidRDefault="00D51574" w:rsidP="00041247">
      <w:pPr>
        <w:keepLines/>
        <w:numPr>
          <w:ilvl w:val="0"/>
          <w:numId w:val="107"/>
        </w:numPr>
        <w:ind w:left="2126" w:hanging="357"/>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asesoramiento, orientación, arbitraje, acogimiento y adopción para familias.</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Servicios de médicos en general o especialistas, cirujanos, etc. (06.2, 06.3).</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auxiliares médicos: enfermeros, comadrones, anestesistas, etc. (06.2, 06.3).</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Tratamiento hospitalario en el hogar (cuando las circunstancias desaconsejan el traslado del paciente al hospital) (06.2).</w:t>
      </w:r>
    </w:p>
    <w:p w:rsidR="00D51574" w:rsidRPr="00D51574" w:rsidRDefault="00D51574" w:rsidP="00041247">
      <w:pPr>
        <w:keepLines/>
        <w:numPr>
          <w:ilvl w:val="0"/>
          <w:numId w:val="10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Cuidados paliativos hospitalarios para enfermos terminales (06.3.2).</w:t>
      </w:r>
    </w:p>
    <w:p w:rsidR="00D51574" w:rsidRPr="00D51574" w:rsidRDefault="00D51574" w:rsidP="00D51574">
      <w:pPr>
        <w:keepLines/>
        <w:tabs>
          <w:tab w:val="left" w:pos="1757"/>
        </w:tabs>
        <w:ind w:left="2127"/>
        <w:jc w:val="both"/>
        <w:rPr>
          <w:rFonts w:ascii="Arial" w:hAnsi="Arial" w:cs="Arial"/>
          <w:color w:val="000000" w:themeColor="text1"/>
          <w:spacing w:val="-2"/>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13.3.0.1</w:t>
      </w:r>
      <w:r w:rsidRPr="00D51574">
        <w:rPr>
          <w:rFonts w:ascii="Arial" w:hAnsi="Arial" w:cs="Arial"/>
          <w:i/>
          <w:color w:val="000000" w:themeColor="text1"/>
          <w:spacing w:val="-2"/>
          <w:szCs w:val="22"/>
          <w:lang w:val="es-ES_tradnl"/>
        </w:rPr>
        <w:tab/>
        <w:t>SERVICIOS DE CUIDADO DE NIÑOS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09"/>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cuidado de niños fuera del hogar en centros no educativos.</w:t>
      </w:r>
    </w:p>
    <w:p w:rsidR="00D51574" w:rsidRPr="00D51574" w:rsidRDefault="00D51574" w:rsidP="00041247">
      <w:pPr>
        <w:keepLines/>
        <w:numPr>
          <w:ilvl w:val="0"/>
          <w:numId w:val="109"/>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Ludotecas por horas. </w:t>
      </w:r>
    </w:p>
    <w:p w:rsidR="00D51574" w:rsidRPr="00D51574" w:rsidRDefault="00D51574" w:rsidP="00041247">
      <w:pPr>
        <w:keepLines/>
        <w:numPr>
          <w:ilvl w:val="0"/>
          <w:numId w:val="109"/>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servicios de cuidado de los niños fuera del hogar.</w:t>
      </w:r>
    </w:p>
    <w:p w:rsidR="00D51574" w:rsidRPr="00D51574" w:rsidRDefault="00D51574" w:rsidP="00D51574">
      <w:pPr>
        <w:keepLines/>
        <w:ind w:left="1773" w:hanging="357"/>
        <w:jc w:val="both"/>
        <w:rPr>
          <w:rFonts w:ascii="Arial" w:eastAsiaTheme="minorEastAsia" w:hAnsi="Arial" w:cs="Arial"/>
          <w:color w:val="000000" w:themeColor="text1"/>
          <w:szCs w:val="22"/>
          <w:lang w:val="es-ES_tradnl"/>
        </w:rPr>
      </w:pPr>
    </w:p>
    <w:p w:rsidR="00D51574" w:rsidRPr="00D51574" w:rsidRDefault="00D51574" w:rsidP="00D51574">
      <w:pPr>
        <w:ind w:left="2127"/>
        <w:contextualSpacing/>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numPr>
          <w:ilvl w:val="0"/>
          <w:numId w:val="36"/>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Niñeros, canguros, etc. (05.6.2.1).</w:t>
      </w:r>
    </w:p>
    <w:p w:rsidR="00D51574" w:rsidRPr="00D51574" w:rsidRDefault="00D51574" w:rsidP="00041247">
      <w:pPr>
        <w:numPr>
          <w:ilvl w:val="0"/>
          <w:numId w:val="36"/>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Escuelas infantiles de niños entre 0 y 3 años (10.1.0.1) o entre 3 y 6 años (10.1.0.2).</w:t>
      </w:r>
    </w:p>
    <w:p w:rsidR="00D51574" w:rsidRPr="00D51574" w:rsidRDefault="00D51574" w:rsidP="00041247">
      <w:pPr>
        <w:numPr>
          <w:ilvl w:val="0"/>
          <w:numId w:val="36"/>
        </w:numPr>
        <w:tabs>
          <w:tab w:val="left" w:pos="1757"/>
        </w:tabs>
        <w:ind w:left="2129"/>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Ludotecas para celebraciones de cumpleaños, etc. (09.4.6.1).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041247">
      <w:pPr>
        <w:keepNext/>
        <w:keepLines/>
        <w:numPr>
          <w:ilvl w:val="3"/>
          <w:numId w:val="108"/>
        </w:numPr>
        <w:contextualSpacing/>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 xml:space="preserve">                       RESIDENCIAS PARA PERSONAS DEPENDIENTES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041247">
      <w:pPr>
        <w:keepLines/>
        <w:numPr>
          <w:ilvl w:val="0"/>
          <w:numId w:val="110"/>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Residencias para personas dependientes (ancianos, discapacitados).</w:t>
      </w:r>
    </w:p>
    <w:p w:rsidR="00D51574" w:rsidRPr="00D51574" w:rsidRDefault="00D51574" w:rsidP="00041247">
      <w:pPr>
        <w:keepLines/>
        <w:numPr>
          <w:ilvl w:val="0"/>
          <w:numId w:val="110"/>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Centros de rehabilitación, proporcionando una asistencia a largo plazo más que cuidados de salud propiamente dichos o una terapia de adaptación.</w:t>
      </w:r>
    </w:p>
    <w:p w:rsidR="00D51574" w:rsidRPr="00D51574" w:rsidRDefault="00D51574" w:rsidP="00041247">
      <w:pPr>
        <w:keepLines/>
        <w:numPr>
          <w:ilvl w:val="0"/>
          <w:numId w:val="110"/>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Centros de acogida de personas dependientes en vacaciones. </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 xml:space="preserve">Alojamiento en balnearios (11.2.0.1). </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Centros de desintoxicación, trastornos (alcohol, drogas) (06.3.1.0).</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Residencia de salud mental para pacientes crónicos (06.3.2.0).</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13.3.0.3</w:t>
      </w:r>
      <w:r w:rsidRPr="00D51574">
        <w:rPr>
          <w:rFonts w:ascii="Arial" w:hAnsi="Arial" w:cs="Arial"/>
          <w:i/>
          <w:color w:val="000000" w:themeColor="text1"/>
          <w:spacing w:val="-2"/>
          <w:szCs w:val="22"/>
          <w:lang w:val="es-ES_tradnl"/>
        </w:rPr>
        <w:tab/>
        <w:t xml:space="preserve">SERVICIOS DE CUIDADO Y MANTENIMIENTO DE PERSONAS DEPENDIENTES EN SU HOGAR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1"/>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Ayudas a domicilio para facilitar la autonomía de las personas dependientes (mayores, discapacitados, etc.) en su hogar.</w:t>
      </w:r>
    </w:p>
    <w:p w:rsidR="00D51574" w:rsidRPr="00D51574" w:rsidRDefault="00D51574" w:rsidP="00041247">
      <w:pPr>
        <w:keepLines/>
        <w:numPr>
          <w:ilvl w:val="0"/>
          <w:numId w:val="111"/>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Programas de comidas a domicilio o en centro de día.</w:t>
      </w:r>
    </w:p>
    <w:p w:rsidR="00D51574" w:rsidRPr="00D51574" w:rsidRDefault="00D51574" w:rsidP="00041247">
      <w:pPr>
        <w:keepLines/>
        <w:numPr>
          <w:ilvl w:val="0"/>
          <w:numId w:val="111"/>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Centros de acogida de día y servicios de atención de día para personas mayores y/o discapacitados.</w:t>
      </w:r>
    </w:p>
    <w:p w:rsidR="00D51574" w:rsidRPr="00D51574" w:rsidRDefault="00D51574" w:rsidP="00041247">
      <w:pPr>
        <w:keepLines/>
        <w:numPr>
          <w:ilvl w:val="0"/>
          <w:numId w:val="111"/>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a cuidadores de enfermos.</w:t>
      </w:r>
    </w:p>
    <w:p w:rsidR="00D51574" w:rsidRPr="00D51574" w:rsidRDefault="00D51574" w:rsidP="00041247">
      <w:pPr>
        <w:keepLines/>
        <w:numPr>
          <w:ilvl w:val="0"/>
          <w:numId w:val="111"/>
        </w:numPr>
        <w:contextualSpacing/>
        <w:jc w:val="both"/>
        <w:rPr>
          <w:rFonts w:ascii="Arial" w:eastAsiaTheme="minorEastAsia" w:hAnsi="Arial" w:cs="Arial"/>
          <w:color w:val="000000" w:themeColor="text1"/>
          <w:szCs w:val="22"/>
          <w:lang w:val="es-ES_tradnl"/>
        </w:rPr>
      </w:pPr>
      <w:proofErr w:type="spellStart"/>
      <w:r w:rsidRPr="00D51574">
        <w:rPr>
          <w:rFonts w:ascii="Arial" w:eastAsiaTheme="minorEastAsia" w:hAnsi="Arial" w:cs="Arial"/>
          <w:color w:val="000000" w:themeColor="text1"/>
          <w:szCs w:val="22"/>
          <w:lang w:val="es-ES_tradnl"/>
        </w:rPr>
        <w:t>Teleasistencia</w:t>
      </w:r>
      <w:proofErr w:type="spellEnd"/>
      <w:r w:rsidRPr="00D51574">
        <w:rPr>
          <w:rFonts w:ascii="Arial" w:eastAsiaTheme="minorEastAsia" w:hAnsi="Arial" w:cs="Arial"/>
          <w:color w:val="000000" w:themeColor="text1"/>
          <w:szCs w:val="22"/>
          <w:lang w:val="es-ES_tradnl"/>
        </w:rPr>
        <w:t>.</w:t>
      </w:r>
    </w:p>
    <w:p w:rsidR="00D51574" w:rsidRPr="00D51574" w:rsidRDefault="00D51574" w:rsidP="00D51574">
      <w:pPr>
        <w:keepNext/>
        <w:keepLines/>
        <w:spacing w:after="120"/>
        <w:ind w:left="1390" w:firstLine="708"/>
        <w:jc w:val="both"/>
        <w:outlineLvl w:val="0"/>
        <w:rPr>
          <w:rFonts w:ascii="Arial" w:eastAsiaTheme="minorEastAsia" w:hAnsi="Arial" w:cs="Arial"/>
          <w:color w:val="000000" w:themeColor="text1"/>
          <w:szCs w:val="22"/>
        </w:rPr>
      </w:pPr>
    </w:p>
    <w:p w:rsidR="00D51574" w:rsidRPr="00D51574" w:rsidRDefault="00D51574" w:rsidP="00D51574">
      <w:pPr>
        <w:keepNext/>
        <w:keepLines/>
        <w:spacing w:after="120"/>
        <w:ind w:left="1390" w:firstLine="708"/>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2"/>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Otros servicios paramédicos no hospitalarios (06.2.3.1).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13.3.0.9</w:t>
      </w:r>
      <w:r w:rsidRPr="00D51574">
        <w:rPr>
          <w:rFonts w:ascii="Arial" w:hAnsi="Arial" w:cs="Arial"/>
          <w:i/>
          <w:color w:val="000000" w:themeColor="text1"/>
          <w:spacing w:val="-2"/>
          <w:szCs w:val="22"/>
          <w:lang w:val="es-ES_tradnl"/>
        </w:rPr>
        <w:tab/>
        <w:t>OTROS SERVICIOS DE PROTECCIÓN SOCIAL</w:t>
      </w:r>
      <w:r w:rsidRPr="00D51574">
        <w:rPr>
          <w:rFonts w:ascii="Arial" w:hAnsi="Arial" w:cs="Arial"/>
          <w:i/>
          <w:color w:val="000000" w:themeColor="text1"/>
          <w:spacing w:val="-2"/>
          <w:szCs w:val="22"/>
          <w:lang w:val="es-ES_tradnl"/>
        </w:rPr>
        <w:tab/>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2"/>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orientación, asesoramiento, arbitraje, fomento y adopción para las familias.</w:t>
      </w:r>
    </w:p>
    <w:p w:rsidR="00D51574" w:rsidRPr="00D51574" w:rsidRDefault="00D51574" w:rsidP="00041247">
      <w:pPr>
        <w:keepLines/>
        <w:numPr>
          <w:ilvl w:val="0"/>
          <w:numId w:val="112"/>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Comedores sociales para personas sin hogar.</w:t>
      </w:r>
    </w:p>
    <w:p w:rsidR="00D51574" w:rsidRPr="00D51574" w:rsidRDefault="00D51574" w:rsidP="00041247">
      <w:pPr>
        <w:keepLines/>
        <w:numPr>
          <w:ilvl w:val="0"/>
          <w:numId w:val="112"/>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ayuda al alcoholismo, inmigrantes o refugiados.</w:t>
      </w:r>
    </w:p>
    <w:p w:rsidR="00D51574" w:rsidRPr="00D51574" w:rsidRDefault="00D51574" w:rsidP="00041247">
      <w:pPr>
        <w:keepLines/>
        <w:numPr>
          <w:ilvl w:val="0"/>
          <w:numId w:val="112"/>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Centros ocupacionales para personas con discapacidad.</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D51574">
      <w:pPr>
        <w:keepLines/>
        <w:ind w:left="2129" w:hanging="360"/>
        <w:jc w:val="both"/>
        <w:rPr>
          <w:rFonts w:ascii="Arial" w:eastAsiaTheme="minorEastAsia" w:hAnsi="Arial" w:cs="Arial"/>
          <w:szCs w:val="22"/>
          <w:lang w:val="es-ES_tradnl"/>
        </w:rPr>
      </w:pPr>
      <w:r w:rsidRPr="00D51574">
        <w:rPr>
          <w:rFonts w:ascii="Arial" w:eastAsiaTheme="minorEastAsia" w:hAnsi="Arial" w:cs="Arial"/>
          <w:szCs w:val="22"/>
          <w:lang w:val="es-ES_tradnl"/>
        </w:rPr>
        <w:t>Psicólogos, orientación psicológica (06.2.3.1).</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13.9</w:t>
      </w:r>
      <w:r w:rsidRPr="00D51574">
        <w:rPr>
          <w:rFonts w:ascii="Arial" w:hAnsi="Arial" w:cs="Arial"/>
          <w:b/>
          <w:color w:val="000000" w:themeColor="text1"/>
          <w:spacing w:val="-2"/>
          <w:szCs w:val="22"/>
          <w:lang w:val="es-ES_tradnl"/>
        </w:rPr>
        <w:tab/>
        <w:t>OTROS SERVICIOS</w:t>
      </w:r>
    </w:p>
    <w:p w:rsidR="00D51574" w:rsidRPr="00D51574" w:rsidRDefault="00D51574" w:rsidP="00D51574">
      <w:pPr>
        <w:ind w:left="2127" w:hanging="2127"/>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rPr>
          <w:rFonts w:ascii="Arial" w:eastAsiaTheme="minorEastAsia" w:hAnsi="Arial" w:cs="Arial"/>
          <w:color w:val="000000" w:themeColor="text1"/>
          <w:szCs w:val="22"/>
          <w:lang w:val="es-ES_tradnl"/>
        </w:rPr>
      </w:pPr>
    </w:p>
    <w:p w:rsidR="00D51574" w:rsidRPr="00D51574" w:rsidRDefault="00D51574" w:rsidP="00D51574">
      <w:pPr>
        <w:ind w:left="2127" w:hanging="2127"/>
        <w:jc w:val="both"/>
        <w:outlineLvl w:val="0"/>
        <w:rPr>
          <w:rFonts w:ascii="Arial" w:hAnsi="Arial" w:cs="Arial"/>
          <w:b/>
          <w:color w:val="000000" w:themeColor="text1"/>
          <w:spacing w:val="-2"/>
          <w:szCs w:val="22"/>
          <w:lang w:val="es-ES_tradnl"/>
        </w:rPr>
      </w:pPr>
      <w:r w:rsidRPr="00D51574">
        <w:rPr>
          <w:rFonts w:ascii="Arial" w:hAnsi="Arial" w:cs="Arial"/>
          <w:b/>
          <w:color w:val="000000" w:themeColor="text1"/>
          <w:spacing w:val="-2"/>
          <w:szCs w:val="22"/>
          <w:lang w:val="es-ES_tradnl"/>
        </w:rPr>
        <w:t>13.9.0</w:t>
      </w:r>
      <w:r w:rsidRPr="00D51574">
        <w:rPr>
          <w:rFonts w:ascii="Arial" w:hAnsi="Arial" w:cs="Arial"/>
          <w:b/>
          <w:color w:val="000000" w:themeColor="text1"/>
          <w:spacing w:val="-2"/>
          <w:szCs w:val="22"/>
          <w:lang w:val="es-ES_tradnl"/>
        </w:rPr>
        <w:tab/>
        <w:t>OTROS SERVICIOS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13.9.0.2</w:t>
      </w:r>
      <w:r w:rsidRPr="00D51574">
        <w:rPr>
          <w:rFonts w:ascii="Arial" w:hAnsi="Arial" w:cs="Arial"/>
          <w:i/>
          <w:color w:val="000000" w:themeColor="text1"/>
          <w:spacing w:val="-2"/>
          <w:szCs w:val="22"/>
          <w:lang w:val="es-ES_tradnl"/>
        </w:rPr>
        <w:tab/>
        <w:t>SERVICIOS RELIGIOSOS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Gastos de iglesia, efectuados en ceremonias de bautizos, bodas, etc. </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13.9.0.3</w:t>
      </w:r>
      <w:r w:rsidRPr="00D51574">
        <w:rPr>
          <w:rFonts w:ascii="Arial" w:hAnsi="Arial" w:cs="Arial"/>
          <w:i/>
          <w:color w:val="000000" w:themeColor="text1"/>
          <w:spacing w:val="-2"/>
          <w:szCs w:val="22"/>
          <w:lang w:val="es-ES_tradnl"/>
        </w:rPr>
        <w:tab/>
        <w:t xml:space="preserve">TASAS ADMINISTRATIVAS </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Tasas por emisión o duplicación del DNI y del pasaporte. </w:t>
      </w:r>
    </w:p>
    <w:p w:rsidR="00D51574" w:rsidRPr="00D51574" w:rsidRDefault="00D51574" w:rsidP="00041247">
      <w:pPr>
        <w:keepLines/>
        <w:numPr>
          <w:ilvl w:val="0"/>
          <w:numId w:val="14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obtención de documentos: expedición de títulos, pagos por compulsas, certificados de defunción, matrimonio y partidas de nacimiento.</w:t>
      </w:r>
    </w:p>
    <w:p w:rsidR="00D51574" w:rsidRPr="00D51574" w:rsidRDefault="00D51574" w:rsidP="00041247">
      <w:pPr>
        <w:keepLines/>
        <w:numPr>
          <w:ilvl w:val="0"/>
          <w:numId w:val="14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Costas judiciales.</w:t>
      </w:r>
    </w:p>
    <w:p w:rsidR="00D51574" w:rsidRPr="00D51574" w:rsidRDefault="00D51574" w:rsidP="00041247">
      <w:pPr>
        <w:keepLines/>
        <w:numPr>
          <w:ilvl w:val="0"/>
          <w:numId w:val="14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Impreso de certificado médico en papel timbrado.</w:t>
      </w: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3"/>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Tasa por renovación del carné de conducir (07.2.4.4).</w:t>
      </w:r>
    </w:p>
    <w:p w:rsidR="00D51574" w:rsidRPr="00D51574" w:rsidRDefault="00D51574" w:rsidP="00041247">
      <w:pPr>
        <w:keepLines/>
        <w:numPr>
          <w:ilvl w:val="0"/>
          <w:numId w:val="113"/>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certificado médico no asociado a actividad profesional (13.9.0.9).</w:t>
      </w:r>
    </w:p>
    <w:p w:rsidR="00D51574" w:rsidRPr="00D51574" w:rsidRDefault="00D51574" w:rsidP="00041247">
      <w:pPr>
        <w:keepLines/>
        <w:numPr>
          <w:ilvl w:val="0"/>
          <w:numId w:val="113"/>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Multas, que no se consideran consumo del hogar.</w:t>
      </w:r>
    </w:p>
    <w:p w:rsidR="00D51574" w:rsidRPr="00D51574" w:rsidRDefault="00D51574" w:rsidP="00041247">
      <w:pPr>
        <w:keepLines/>
        <w:numPr>
          <w:ilvl w:val="0"/>
          <w:numId w:val="113"/>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Tasas derivadas de la compraventa de una vivienda, que no se considera consumo del hogar.</w:t>
      </w:r>
    </w:p>
    <w:p w:rsidR="00D51574" w:rsidRPr="00D51574" w:rsidRDefault="00D51574" w:rsidP="00041247">
      <w:pPr>
        <w:keepLines/>
        <w:numPr>
          <w:ilvl w:val="0"/>
          <w:numId w:val="113"/>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Impuesto de sucesiones, que no se considera consumo del hogar.</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13.9.0.4</w:t>
      </w:r>
      <w:r w:rsidRPr="00D51574">
        <w:rPr>
          <w:rFonts w:ascii="Arial" w:hAnsi="Arial" w:cs="Arial"/>
          <w:i/>
          <w:color w:val="000000" w:themeColor="text1"/>
          <w:spacing w:val="-2"/>
          <w:szCs w:val="22"/>
          <w:lang w:val="es-ES_tradnl"/>
        </w:rPr>
        <w:tab/>
        <w:t>SERVICIOS JURÍDICOS Y CONTABLES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honorarios por servicios legales y de contabilidad.</w:t>
      </w:r>
    </w:p>
    <w:p w:rsidR="00D51574" w:rsidRPr="00D51574" w:rsidRDefault="00D51574" w:rsidP="00041247">
      <w:pPr>
        <w:keepLines/>
        <w:numPr>
          <w:ilvl w:val="0"/>
          <w:numId w:val="11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Honorarios de servicios jurídicos (abogados, procuradores, etc.).</w:t>
      </w:r>
    </w:p>
    <w:p w:rsidR="00D51574" w:rsidRPr="00D51574" w:rsidRDefault="00D51574" w:rsidP="00041247">
      <w:pPr>
        <w:keepLines/>
        <w:numPr>
          <w:ilvl w:val="0"/>
          <w:numId w:val="114"/>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profesionales liberales, gastos en notaría, gestorías.</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46"/>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servicios jurídicos y contables derivados de una actividad profesional y que por tanto no se consideran consumo.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13.9.0.5</w:t>
      </w:r>
      <w:r w:rsidRPr="00D51574">
        <w:rPr>
          <w:rFonts w:ascii="Arial" w:hAnsi="Arial" w:cs="Arial"/>
          <w:i/>
          <w:color w:val="000000" w:themeColor="text1"/>
          <w:spacing w:val="-2"/>
          <w:szCs w:val="22"/>
          <w:lang w:val="es-ES_tradnl"/>
        </w:rPr>
        <w:tab/>
        <w:t>SERVICIOS FUNERARIOS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Anual</w:t>
      </w:r>
      <w:r w:rsidRPr="00D51574">
        <w:rPr>
          <w:rFonts w:ascii="Arial" w:hAnsi="Arial" w:cs="Arial"/>
          <w:color w:val="000000" w:themeColor="text1"/>
          <w:spacing w:val="-2"/>
          <w:szCs w:val="22"/>
          <w:lang w:val="es-ES_tradnl"/>
        </w:rPr>
        <w:tab/>
      </w:r>
    </w:p>
    <w:p w:rsidR="00D51574" w:rsidRPr="00D51574" w:rsidRDefault="00D51574" w:rsidP="00041247">
      <w:pPr>
        <w:numPr>
          <w:ilvl w:val="0"/>
          <w:numId w:val="39"/>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Gastos en pompas fúnebres.</w:t>
      </w:r>
    </w:p>
    <w:p w:rsidR="00D51574" w:rsidRPr="00D51574" w:rsidRDefault="00D51574" w:rsidP="00041247">
      <w:pPr>
        <w:numPr>
          <w:ilvl w:val="0"/>
          <w:numId w:val="39"/>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Cuotas de mantenimiento de nichos y panteones.</w:t>
      </w:r>
    </w:p>
    <w:p w:rsidR="00D51574" w:rsidRPr="00D51574" w:rsidRDefault="00D51574" w:rsidP="00041247">
      <w:pPr>
        <w:numPr>
          <w:ilvl w:val="0"/>
          <w:numId w:val="39"/>
        </w:numPr>
        <w:tabs>
          <w:tab w:val="left" w:pos="1757"/>
        </w:tabs>
        <w:ind w:left="2127"/>
        <w:jc w:val="both"/>
        <w:rPr>
          <w:rFonts w:ascii="Arial" w:eastAsiaTheme="minorEastAsia" w:hAnsi="Arial" w:cs="Arial"/>
          <w:color w:val="000000" w:themeColor="text1"/>
          <w:szCs w:val="22"/>
        </w:rPr>
      </w:pPr>
      <w:r w:rsidRPr="00D51574">
        <w:rPr>
          <w:rFonts w:ascii="Arial" w:eastAsiaTheme="minorEastAsia" w:hAnsi="Arial" w:cs="Arial"/>
          <w:color w:val="000000" w:themeColor="text1"/>
          <w:szCs w:val="22"/>
        </w:rPr>
        <w:t>Otros servicios funerarios.</w:t>
      </w:r>
    </w:p>
    <w:p w:rsidR="00D51574" w:rsidRPr="00D51574" w:rsidRDefault="00D51574" w:rsidP="00D51574">
      <w:pPr>
        <w:tabs>
          <w:tab w:val="left" w:pos="1757"/>
        </w:tabs>
        <w:ind w:left="2127"/>
        <w:jc w:val="both"/>
        <w:rPr>
          <w:rFonts w:ascii="Arial" w:eastAsiaTheme="minorEastAsia" w:hAnsi="Arial" w:cs="Arial"/>
          <w:color w:val="000000" w:themeColor="text1"/>
          <w:szCs w:val="22"/>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5"/>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Artículos funerarios (ataúdes, lápidas, losas…) (13.2.9.3).</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i/>
          <w:color w:val="000000" w:themeColor="text1"/>
          <w:spacing w:val="-2"/>
          <w:szCs w:val="22"/>
          <w:lang w:val="es-ES_tradnl"/>
        </w:rPr>
      </w:pPr>
      <w:r w:rsidRPr="00D51574">
        <w:rPr>
          <w:rFonts w:ascii="Arial" w:hAnsi="Arial" w:cs="Arial"/>
          <w:i/>
          <w:color w:val="000000" w:themeColor="text1"/>
          <w:spacing w:val="-2"/>
          <w:szCs w:val="22"/>
          <w:lang w:val="es-ES_tradnl"/>
        </w:rPr>
        <w:t>13.9.0.6</w:t>
      </w:r>
      <w:r w:rsidRPr="00D51574">
        <w:rPr>
          <w:rFonts w:ascii="Arial" w:hAnsi="Arial" w:cs="Arial"/>
          <w:i/>
          <w:color w:val="000000" w:themeColor="text1"/>
          <w:spacing w:val="-2"/>
          <w:szCs w:val="22"/>
          <w:lang w:val="es-ES_tradnl"/>
        </w:rPr>
        <w:tab/>
        <w:t xml:space="preserve">DINERO DE BOLSILLO A </w:t>
      </w:r>
      <w:r w:rsidRPr="00D51574">
        <w:rPr>
          <w:rFonts w:ascii="Arial" w:hAnsi="Arial" w:cs="Arial"/>
          <w:b/>
          <w:i/>
          <w:color w:val="000000" w:themeColor="text1"/>
          <w:spacing w:val="-2"/>
          <w:szCs w:val="22"/>
          <w:lang w:val="es-ES_tradnl"/>
        </w:rPr>
        <w:t>MENORES RESIDENTES EN EL HOGAR</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Semanal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15"/>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Entregas en efectivo, regulares u ocasionales, a miembros del hogar menores de 14 años para su disposición, siempre que se desconozca el destino último del gasto.</w:t>
      </w:r>
    </w:p>
    <w:p w:rsidR="00D51574" w:rsidRPr="00D51574" w:rsidRDefault="00D51574" w:rsidP="00D51574">
      <w:pPr>
        <w:keepLines/>
        <w:ind w:left="2484"/>
        <w:contextualSpacing/>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Lines/>
        <w:numPr>
          <w:ilvl w:val="0"/>
          <w:numId w:val="115"/>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a miembros del hogar menores de 14 años cuando el hogar conoce el destino del gasto, que deben anotarse en el código correspondiente de acuerdo con el bien o servicio que se trate.</w:t>
      </w:r>
    </w:p>
    <w:p w:rsidR="00D51574" w:rsidRPr="00D51574" w:rsidRDefault="00D51574" w:rsidP="00D51574">
      <w:pPr>
        <w:keepLines/>
        <w:ind w:left="2124"/>
        <w:jc w:val="both"/>
        <w:rPr>
          <w:rFonts w:ascii="Arial" w:eastAsiaTheme="minorEastAsia" w:hAnsi="Arial" w:cs="Arial"/>
          <w:color w:val="000000" w:themeColor="text1"/>
          <w:szCs w:val="22"/>
          <w:lang w:val="es-ES_tradnl"/>
        </w:rPr>
      </w:pPr>
    </w:p>
    <w:p w:rsidR="00D51574" w:rsidRPr="00D51574" w:rsidRDefault="00D51574" w:rsidP="00D51574">
      <w:pPr>
        <w:keepLines/>
        <w:ind w:left="2124"/>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b/>
          <w:i/>
          <w:color w:val="000000" w:themeColor="text1"/>
          <w:spacing w:val="-2"/>
          <w:szCs w:val="22"/>
          <w:lang w:val="es-ES_tradnl"/>
        </w:rPr>
      </w:pPr>
      <w:r w:rsidRPr="00D51574">
        <w:rPr>
          <w:rFonts w:ascii="Arial" w:hAnsi="Arial" w:cs="Arial"/>
          <w:i/>
          <w:color w:val="000000" w:themeColor="text1"/>
          <w:spacing w:val="-2"/>
          <w:szCs w:val="22"/>
          <w:lang w:val="es-ES_tradnl"/>
        </w:rPr>
        <w:t>13.9.0.7</w:t>
      </w:r>
      <w:r w:rsidRPr="00D51574">
        <w:rPr>
          <w:rFonts w:ascii="Arial" w:hAnsi="Arial" w:cs="Arial"/>
          <w:i/>
          <w:color w:val="000000" w:themeColor="text1"/>
          <w:spacing w:val="-2"/>
          <w:szCs w:val="22"/>
          <w:lang w:val="es-ES_tradnl"/>
        </w:rPr>
        <w:tab/>
        <w:t xml:space="preserve">REMESAS A MIEMBROS DEL HOGAR </w:t>
      </w:r>
      <w:r w:rsidRPr="00D51574">
        <w:rPr>
          <w:rFonts w:ascii="Arial" w:hAnsi="Arial" w:cs="Arial"/>
          <w:b/>
          <w:i/>
          <w:color w:val="000000" w:themeColor="text1"/>
          <w:spacing w:val="-2"/>
          <w:szCs w:val="22"/>
          <w:lang w:val="es-ES_tradnl"/>
        </w:rPr>
        <w:t>AUSENTES</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Último Recibo</w:t>
      </w:r>
    </w:p>
    <w:p w:rsidR="00D51574" w:rsidRPr="00D51574" w:rsidRDefault="00D51574" w:rsidP="00041247">
      <w:pPr>
        <w:keepLines/>
        <w:numPr>
          <w:ilvl w:val="0"/>
          <w:numId w:val="115"/>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 xml:space="preserve">Remesas, entregas, envíos, etc. de dinero en </w:t>
      </w:r>
      <w:proofErr w:type="gramStart"/>
      <w:r w:rsidRPr="00D51574">
        <w:rPr>
          <w:rFonts w:ascii="Arial" w:eastAsiaTheme="minorEastAsia" w:hAnsi="Arial" w:cs="Arial"/>
          <w:color w:val="000000" w:themeColor="text1"/>
          <w:szCs w:val="22"/>
          <w:lang w:val="es-ES_tradnl"/>
        </w:rPr>
        <w:t>efectivo remitidos</w:t>
      </w:r>
      <w:proofErr w:type="gramEnd"/>
      <w:r w:rsidRPr="00D51574">
        <w:rPr>
          <w:rFonts w:ascii="Arial" w:eastAsiaTheme="minorEastAsia" w:hAnsi="Arial" w:cs="Arial"/>
          <w:color w:val="000000" w:themeColor="text1"/>
          <w:szCs w:val="22"/>
          <w:lang w:val="es-ES_tradnl"/>
        </w:rPr>
        <w:t xml:space="preserve"> a miembros del hogar ausentes de la vivienda cuando se desconocen los bienes y servicios a los que se destinan dichos envíos. </w:t>
      </w:r>
    </w:p>
    <w:p w:rsidR="00D51574" w:rsidRPr="00D51574" w:rsidRDefault="00D51574" w:rsidP="00041247">
      <w:pPr>
        <w:keepLines/>
        <w:numPr>
          <w:ilvl w:val="0"/>
          <w:numId w:val="115"/>
        </w:numPr>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Incluye las remesas en metálico a hospitalizados, recluidos, asilados, etc., siempre que sean miembros del hogar.</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147"/>
        </w:numPr>
        <w:spacing w:after="120"/>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Pagos a miembros del hogar ausentes de la vivienda cuando el hogar conoce el destino del gasto, que deben anotarse en el código correspondiente de acuerdo con el bien o servicio que se trate.</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ind w:left="2127" w:hanging="2127"/>
        <w:jc w:val="both"/>
        <w:rPr>
          <w:rFonts w:ascii="Arial" w:hAnsi="Arial" w:cs="Arial"/>
          <w:i/>
          <w:color w:val="000000" w:themeColor="text1"/>
          <w:spacing w:val="-2"/>
          <w:szCs w:val="22"/>
          <w:lang w:val="es-ES_tradnl"/>
        </w:rPr>
      </w:pPr>
      <w:r w:rsidRPr="00D51574">
        <w:rPr>
          <w:rFonts w:ascii="Arial" w:hAnsi="Arial" w:cs="Arial"/>
          <w:i/>
          <w:color w:val="000000" w:themeColor="text1"/>
          <w:spacing w:val="-2"/>
          <w:szCs w:val="22"/>
          <w:lang w:val="es-ES_tradnl"/>
        </w:rPr>
        <w:t>13.9.0.9</w:t>
      </w:r>
      <w:r w:rsidRPr="00D51574">
        <w:rPr>
          <w:rFonts w:ascii="Arial" w:hAnsi="Arial" w:cs="Arial"/>
          <w:i/>
          <w:color w:val="000000" w:themeColor="text1"/>
          <w:spacing w:val="-2"/>
          <w:szCs w:val="22"/>
          <w:lang w:val="es-ES_tradnl"/>
        </w:rPr>
        <w:tab/>
        <w:t>OTROS SERVICIOS NO DECLARADOS ANTERIORMENTE</w:t>
      </w:r>
    </w:p>
    <w:p w:rsidR="00D51574" w:rsidRPr="00D51574" w:rsidRDefault="00D51574" w:rsidP="00D51574">
      <w:pPr>
        <w:keepNext/>
        <w:keepLines/>
        <w:jc w:val="both"/>
        <w:rPr>
          <w:rFonts w:ascii="Arial" w:hAnsi="Arial" w:cs="Arial"/>
          <w:color w:val="000000" w:themeColor="text1"/>
          <w:spacing w:val="-2"/>
          <w:szCs w:val="22"/>
          <w:lang w:val="es-ES_tradnl"/>
        </w:rPr>
      </w:pPr>
      <w:r w:rsidRPr="00D51574">
        <w:rPr>
          <w:rFonts w:ascii="Arial" w:hAnsi="Arial" w:cs="Arial"/>
          <w:color w:val="000000" w:themeColor="text1"/>
          <w:spacing w:val="-2"/>
          <w:szCs w:val="22"/>
          <w:lang w:val="es-ES_tradnl"/>
        </w:rPr>
        <w:t>Mensual</w:t>
      </w:r>
      <w:r w:rsidRPr="00D51574">
        <w:rPr>
          <w:rFonts w:ascii="Arial" w:hAnsi="Arial" w:cs="Arial"/>
          <w:color w:val="000000" w:themeColor="text1"/>
          <w:spacing w:val="-2"/>
          <w:szCs w:val="22"/>
          <w:lang w:val="es-ES_tradnl"/>
        </w:rPr>
        <w:tab/>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 reproducción de documentos, avisos de prensa y anuncios.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Fotocopias y otras reproducciones; plastificados (de DNI, fotos…).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Servicios de serigrafía si se lleva el textil y se paga únicamente la impresión.</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Agencias de empleo y oficinas de colocación.</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Subastadores.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operadores de ventas y otros intermediarios.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Astrólogos.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Detectives privados, guardaespaldas.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Las agencias y consejeros matrimoniales, agencias de citas.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Clichés y etiquetado.</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Grafólogos, traductores, servicio de mecanografía.</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Pagos por reservas de asientos, entrada de aseos, baños públicos y duchas de playa, servicio de guardarropas, aparcacoches, guardacoches, taquillas, etc.</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Los pagos por servicios de agentes inmobiliarios en relación con transacciones de alquiler</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Permisos de armas (no de caza), emisión de duplicados, convalidación de permisos.</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Gastos derivados del matrimonio y uniones de hecho en Ayuntamientos, Juzgados, Registros, etc.</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Cotizaciones voluntarias a asociaciones profesionales u otras asociaciones (no necesarias para el ejercicio de la actividad económica).</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Aportaciones voluntarias a sindicatos, partidos políticos, etc.</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Cuotas de cooperativas de consumo.</w:t>
      </w:r>
    </w:p>
    <w:p w:rsidR="00D51574" w:rsidRPr="00D51574" w:rsidRDefault="00D51574" w:rsidP="00041247">
      <w:pPr>
        <w:keepLines/>
        <w:numPr>
          <w:ilvl w:val="0"/>
          <w:numId w:val="147"/>
        </w:numPr>
        <w:ind w:left="2129"/>
        <w:contextualSpacing/>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Pago por certificado médico no asociado a actividad profesional (p. ej.: para poder viajar a determinados países, para obtener el permiso de armas, etc.), excepto el del permiso de conducir.</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Next/>
        <w:keepLines/>
        <w:spacing w:after="120"/>
        <w:ind w:left="2126"/>
        <w:jc w:val="both"/>
        <w:outlineLvl w:val="0"/>
        <w:rPr>
          <w:rFonts w:ascii="Arial" w:hAnsi="Arial" w:cs="Arial"/>
          <w:color w:val="000000" w:themeColor="text1"/>
          <w:spacing w:val="-2"/>
          <w:szCs w:val="22"/>
          <w:u w:val="single"/>
          <w:lang w:val="es-ES_tradnl"/>
        </w:rPr>
      </w:pPr>
      <w:r w:rsidRPr="00D51574">
        <w:rPr>
          <w:rFonts w:ascii="Arial" w:hAnsi="Arial" w:cs="Arial"/>
          <w:color w:val="000000" w:themeColor="text1"/>
          <w:spacing w:val="-2"/>
          <w:szCs w:val="22"/>
          <w:u w:val="single"/>
          <w:lang w:val="es-ES_tradnl"/>
        </w:rPr>
        <w:t>Excluye:</w:t>
      </w:r>
    </w:p>
    <w:p w:rsidR="00D51574" w:rsidRPr="00D51574" w:rsidRDefault="00D51574" w:rsidP="00041247">
      <w:pPr>
        <w:keepNext/>
        <w:keepLines/>
        <w:numPr>
          <w:ilvl w:val="0"/>
          <w:numId w:val="148"/>
        </w:numPr>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Certificado médico para la obtención y renovación del carné de conducir (07.2.4.4).</w:t>
      </w:r>
    </w:p>
    <w:p w:rsidR="00D51574" w:rsidRPr="00D51574" w:rsidRDefault="00D51574" w:rsidP="00041247">
      <w:pPr>
        <w:keepLines/>
        <w:numPr>
          <w:ilvl w:val="0"/>
          <w:numId w:val="148"/>
        </w:numPr>
        <w:ind w:left="2129"/>
        <w:jc w:val="both"/>
        <w:rPr>
          <w:rFonts w:ascii="Arial" w:eastAsiaTheme="minorEastAsia" w:hAnsi="Arial" w:cs="Arial"/>
          <w:color w:val="000000" w:themeColor="text1"/>
          <w:szCs w:val="22"/>
          <w:lang w:val="es-ES_tradnl"/>
        </w:rPr>
      </w:pPr>
      <w:r w:rsidRPr="00D51574">
        <w:rPr>
          <w:rFonts w:ascii="Arial" w:eastAsiaTheme="minorEastAsia" w:hAnsi="Arial" w:cs="Arial"/>
          <w:color w:val="000000" w:themeColor="text1"/>
          <w:szCs w:val="22"/>
          <w:lang w:val="es-ES_tradnl"/>
        </w:rPr>
        <w:t>Licencias y/o permisos de caza, pesca, recogida de setas, etc. para uso recreativo (09.4.6.2).</w:t>
      </w:r>
    </w:p>
    <w:p w:rsidR="00D51574" w:rsidRPr="00D51574" w:rsidRDefault="00D51574" w:rsidP="00041247">
      <w:pPr>
        <w:keepNext/>
        <w:keepLines/>
        <w:numPr>
          <w:ilvl w:val="0"/>
          <w:numId w:val="148"/>
        </w:numPr>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Cuotas a sindicatos y partidos políticos, que no se consideran consumo.</w:t>
      </w:r>
    </w:p>
    <w:p w:rsidR="00D51574" w:rsidRPr="00D51574" w:rsidRDefault="00D51574" w:rsidP="00041247">
      <w:pPr>
        <w:keepNext/>
        <w:keepLines/>
        <w:numPr>
          <w:ilvl w:val="0"/>
          <w:numId w:val="148"/>
        </w:numPr>
        <w:ind w:left="2129"/>
        <w:contextualSpacing/>
        <w:jc w:val="both"/>
        <w:outlineLvl w:val="0"/>
        <w:rPr>
          <w:rFonts w:ascii="Arial" w:hAnsi="Arial" w:cs="Arial"/>
          <w:color w:val="000000" w:themeColor="text1"/>
          <w:spacing w:val="-2"/>
          <w:szCs w:val="22"/>
          <w:u w:val="single"/>
          <w:lang w:val="es-ES_tradnl"/>
        </w:rPr>
      </w:pPr>
      <w:r w:rsidRPr="00D51574">
        <w:rPr>
          <w:rFonts w:ascii="Arial" w:eastAsiaTheme="minorEastAsia" w:hAnsi="Arial" w:cs="Arial"/>
          <w:color w:val="000000" w:themeColor="text1"/>
          <w:szCs w:val="22"/>
          <w:lang w:val="es-ES_tradnl"/>
        </w:rPr>
        <w:t>Cotizaciones a asociaciones profesionales necesarias para el ejercicio de la actividad económica, que no se consideran consumo.</w:t>
      </w: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keepLines/>
        <w:jc w:val="both"/>
        <w:rPr>
          <w:rFonts w:ascii="Arial" w:eastAsiaTheme="minorEastAsia" w:hAnsi="Arial" w:cs="Arial"/>
          <w:color w:val="000000" w:themeColor="text1"/>
          <w:szCs w:val="22"/>
          <w:lang w:val="es-ES_tradnl"/>
        </w:rPr>
      </w:pPr>
    </w:p>
    <w:p w:rsidR="00D51574" w:rsidRPr="00D51574" w:rsidRDefault="00D51574" w:rsidP="00D51574">
      <w:pPr>
        <w:spacing w:after="160" w:line="259" w:lineRule="auto"/>
        <w:rPr>
          <w:rFonts w:asciiTheme="minorHAnsi" w:eastAsiaTheme="minorEastAsia" w:hAnsiTheme="minorHAnsi" w:cstheme="minorBidi"/>
          <w:color w:val="000000" w:themeColor="text1"/>
          <w:szCs w:val="22"/>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D51574" w:rsidRPr="00D51574" w:rsidRDefault="00D51574" w:rsidP="00D51574">
      <w:pPr>
        <w:keepLines/>
        <w:ind w:left="2098"/>
        <w:jc w:val="both"/>
        <w:rPr>
          <w:rFonts w:ascii="Arial" w:eastAsiaTheme="minorEastAsia" w:hAnsi="Arial" w:cs="Arial"/>
          <w:color w:val="000000" w:themeColor="text1"/>
          <w:szCs w:val="22"/>
          <w:lang w:val="es-ES_tradnl"/>
        </w:rPr>
      </w:pPr>
    </w:p>
    <w:p w:rsidR="006148BE" w:rsidRPr="00201CDB" w:rsidRDefault="006148BE" w:rsidP="006148BE">
      <w:pPr>
        <w:pStyle w:val="g2"/>
      </w:pPr>
      <w:r w:rsidRPr="00201CDB">
        <w:br w:type="page"/>
      </w:r>
    </w:p>
    <w:p w:rsidR="006148BE" w:rsidRPr="00201CDB" w:rsidRDefault="006148BE" w:rsidP="006148BE">
      <w:pPr>
        <w:pStyle w:val="g2"/>
      </w:pPr>
    </w:p>
    <w:p w:rsidR="006148BE" w:rsidRPr="00201CDB" w:rsidRDefault="006148BE" w:rsidP="006148BE">
      <w:pPr>
        <w:pStyle w:val="g2"/>
      </w:pPr>
      <w:r w:rsidRPr="00201CDB">
        <w:t>Clasificación de Ocupaciones (CNO11)</w:t>
      </w:r>
    </w:p>
    <w:p w:rsidR="006148BE" w:rsidRPr="00201CDB" w:rsidRDefault="006148BE" w:rsidP="006148BE">
      <w:pPr>
        <w:pStyle w:val="g2"/>
      </w:pPr>
    </w:p>
    <w:tbl>
      <w:tblPr>
        <w:tblW w:w="5000" w:type="pct"/>
        <w:tblCellMar>
          <w:left w:w="0" w:type="dxa"/>
          <w:right w:w="0" w:type="dxa"/>
        </w:tblCellMar>
        <w:tblLook w:val="0000" w:firstRow="0" w:lastRow="0" w:firstColumn="0" w:lastColumn="0" w:noHBand="0" w:noVBand="0"/>
      </w:tblPr>
      <w:tblGrid>
        <w:gridCol w:w="1561"/>
        <w:gridCol w:w="66"/>
        <w:gridCol w:w="6754"/>
      </w:tblGrid>
      <w:tr w:rsidR="00201CDB" w:rsidRPr="00201CDB" w:rsidTr="00191528">
        <w:trPr>
          <w:trHeight w:val="43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Directores y gerentes</w:t>
            </w:r>
          </w:p>
        </w:tc>
      </w:tr>
      <w:tr w:rsidR="00201CDB" w:rsidRPr="00201CDB" w:rsidTr="00191528">
        <w:trPr>
          <w:trHeight w:val="36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A</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6"/>
                <w:szCs w:val="26"/>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Directores y gerentes</w:t>
            </w:r>
          </w:p>
        </w:tc>
      </w:tr>
      <w:tr w:rsidR="00201CDB" w:rsidRPr="00201CDB" w:rsidTr="00191528">
        <w:trPr>
          <w:trHeight w:val="64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11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Miembros del poder ejecutivo y de los cuerpos legislativos; directivos de la Administración Pública y organizaciones de interés social; directores ejecutivos</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Miembros del poder ejecutivo y de los cuerpos legislativos; directivos de la Administración Pública y organizaciones de interés social: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Miembros del poder ejecutivo (</w:t>
            </w:r>
            <w:r w:rsidRPr="00201CDB">
              <w:rPr>
                <w:rFonts w:ascii="Arial" w:hAnsi="Arial" w:cs="Arial"/>
                <w:sz w:val="20"/>
                <w:u w:val="single"/>
              </w:rPr>
              <w:t>nacional, autonómico y local)</w:t>
            </w:r>
            <w:r w:rsidRPr="00201CDB">
              <w:rPr>
                <w:rFonts w:ascii="Arial" w:hAnsi="Arial" w:cs="Arial"/>
                <w:sz w:val="20"/>
              </w:rPr>
              <w:t xml:space="preserve"> y del poder legislativo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Personal directivo de la Administración Pública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organizaciones de interés social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generales y presidentes ejecutivos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12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Directores de departamentos administrativos y comerciales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de departamentos administrativos: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financieros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recursos humanos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políticas y planificación y de otros departamentos administrativos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comerciales, de publicidad, relaciones públicas y de investigación y desarrollo:</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hAnsi="Arial" w:cs="Arial"/>
                <w:sz w:val="20"/>
              </w:rPr>
            </w:pPr>
            <w:r w:rsidRPr="00201CDB">
              <w:rPr>
                <w:rFonts w:ascii="Arial" w:hAnsi="Arial" w:cs="Arial"/>
                <w:sz w:val="20"/>
              </w:rPr>
              <w:t>- Directores comerciales y de ventas</w:t>
            </w:r>
          </w:p>
          <w:p w:rsidR="006148BE" w:rsidRPr="00201CDB" w:rsidRDefault="006148BE" w:rsidP="00191528">
            <w:pPr>
              <w:autoSpaceDE w:val="0"/>
              <w:autoSpaceDN w:val="0"/>
              <w:adjustRightInd w:val="0"/>
              <w:rPr>
                <w:rFonts w:ascii="Arial" w:hAnsi="Arial" w:cs="Arial"/>
                <w:sz w:val="20"/>
              </w:rPr>
            </w:pPr>
            <w:r w:rsidRPr="00201CDB">
              <w:rPr>
                <w:rFonts w:ascii="Arial" w:hAnsi="Arial" w:cs="Arial"/>
                <w:sz w:val="20"/>
              </w:rPr>
              <w:t>- Directores de publicidad y relaciones públicas</w:t>
            </w:r>
          </w:p>
          <w:p w:rsidR="006148BE" w:rsidRPr="00201CDB" w:rsidRDefault="006148BE" w:rsidP="00191528">
            <w:pPr>
              <w:rPr>
                <w:rFonts w:ascii="Arial" w:eastAsia="Arial Unicode MS" w:hAnsi="Arial" w:cs="Arial"/>
                <w:sz w:val="20"/>
              </w:rPr>
            </w:pPr>
            <w:r w:rsidRPr="00201CDB">
              <w:rPr>
                <w:rFonts w:ascii="Arial" w:hAnsi="Arial" w:cs="Arial"/>
                <w:sz w:val="20"/>
              </w:rPr>
              <w:t>- Directores de investigación y desarrollo</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13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Directores de producción y operaciones</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de producción de explotaciones agropecuarias, forestales y pesqueras, y de industrias manufactureras, de minería, construcción y distribución: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producción de explotaciones agropecuarias y forestales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producción de explotaciones pesqueras y acuícolas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industrias manufactureras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explotaciones mineras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empresas de abastecimiento, transporte, distribución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empresas de construcción</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de servicios de tecnologías de la información y las comunicaciones (TIC) y de empresas de servicios profesionales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servicios de tecnologías de la información y las comunicaciones (TIC)</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servicios sociales para niños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Directores-gerentes de centros sanitarios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servicios sociales para personas mayores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otros servicios sociales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servicios de educación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sucursales de bancos, de servicios financieros y de seguros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otras empresas de servicios profesionales no clasificados bajo otros epígrafes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lastRenderedPageBreak/>
              <w:t>14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Directores y gerentes de empresas de alojamiento, restauración y comercio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y gerentes de empresas de alojamiento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hoteles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otras empresas de servicios de alojamiento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y gerentes de empresas de restauración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restaurantes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bares, cafeterías y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empresas de catering y otras empresas de restauración</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Directores y gerentes de empresas de comercio al por mayor y al por menor</w:t>
            </w:r>
          </w:p>
        </w:tc>
      </w:tr>
      <w:tr w:rsidR="00201CDB" w:rsidRPr="00201CDB" w:rsidTr="00191528">
        <w:trPr>
          <w:trHeight w:val="39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15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Directores y gerentes de otras empresas de servicios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empresas de actividades recreativas, culturales y deportivas</w:t>
            </w:r>
          </w:p>
        </w:tc>
      </w:tr>
      <w:tr w:rsidR="00201CDB" w:rsidRPr="00201CDB" w:rsidTr="00191528">
        <w:trPr>
          <w:trHeight w:val="510"/>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y gerentes de empresas de gestión de residuos y de otras empresas de servicios no clasificados bajo otros epígrafes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Técnicos y profesionales científicos e intelectuales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B</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Técnicos y profesionales científicos e intelectuales de la salud y la enseñanza</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la salud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Médicos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sz w:val="20"/>
              </w:rPr>
            </w:pPr>
            <w:r w:rsidRPr="00201CDB">
              <w:rPr>
                <w:rFonts w:ascii="Arial" w:hAnsi="Arial" w:cs="Arial"/>
                <w:b/>
                <w:bCs/>
                <w:sz w:val="20"/>
              </w:rPr>
              <w:t>Profesionales de enfermería y partería</w:t>
            </w:r>
          </w:p>
          <w:p w:rsidR="006148BE" w:rsidRPr="00201CDB" w:rsidRDefault="006148BE" w:rsidP="00191528">
            <w:pPr>
              <w:rPr>
                <w:rFonts w:ascii="Arial" w:hAnsi="Arial" w:cs="Arial"/>
                <w:sz w:val="20"/>
              </w:rPr>
            </w:pPr>
            <w:r w:rsidRPr="00201CDB">
              <w:rPr>
                <w:rFonts w:ascii="Arial" w:hAnsi="Arial" w:cs="Arial"/>
                <w:sz w:val="20"/>
              </w:rPr>
              <w:t>- Enfermeros especializados y no especializados</w:t>
            </w:r>
          </w:p>
          <w:p w:rsidR="006148BE" w:rsidRPr="00201CDB" w:rsidRDefault="006148BE" w:rsidP="00191528">
            <w:pPr>
              <w:rPr>
                <w:rFonts w:ascii="Arial" w:eastAsia="Arial Unicode MS" w:hAnsi="Arial" w:cs="Arial"/>
                <w:b/>
                <w:bCs/>
                <w:sz w:val="20"/>
              </w:rPr>
            </w:pPr>
            <w:r w:rsidRPr="00201CDB">
              <w:rPr>
                <w:rFonts w:ascii="Arial" w:hAnsi="Arial" w:cs="Arial"/>
                <w:sz w:val="20"/>
              </w:rPr>
              <w:t xml:space="preserve">- </w:t>
            </w:r>
            <w:proofErr w:type="spellStart"/>
            <w:r w:rsidRPr="00201CDB">
              <w:rPr>
                <w:rFonts w:ascii="Arial" w:hAnsi="Arial" w:cs="Arial"/>
                <w:sz w:val="20"/>
              </w:rPr>
              <w:t>Matronos</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Veterinarios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Farmacéuticos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profesionales de la salud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Odontólogos y estomatólogos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Fisioterapeutas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Dietistas y nutricionistas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Logopedas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Ópticos-optometristas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Terapeutas ocupacionales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Podólogos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la salud y la higiene laboral y ambiental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la salud no clasificados bajo otros epígrafes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la enseñanza infantil, primaria, secundaria y postsecundaria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Profesores de universidad y otra enseñanza superior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xml:space="preserve">Profesores de formación profesional </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xml:space="preserve">Profesores de enseñanza secundaria </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Profesores de enseñanza primaria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Maestros y educadores de enseñanza infantil: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Maestros de educación infantil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educación infantil</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Otros profesionales de la enseñanza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Profesores y técnicos de educación especial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profesores y profesionales de la enseñanza: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métodos didácticos y pedagógicos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Profesores de enseñanza no reglada de idiomas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Profesores de enseñanza no reglada de música y danza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Profesores de enseñanza no reglada de artes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Instructores en tecnologías de la información en enseñanza no reglada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la educación ambiental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Profesores y profesionales de la enseñanza no clasificados bajo otros epígrafes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C</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Otros técnicos y profesionales científicos e intelectuales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la ciencias físicas, químicas, matemáticas y de las ingenierías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Físicos, químicos, matemáticos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Físicos y astrónomos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Meteorólogos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Químicos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Geólogos y geofísicos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Matemáticos y actuarios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Estadísticos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en ciencias naturales: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Biólogos, botánicos, zoólogos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la protección ambiental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Enólogos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Ingenieros: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agrónomos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de montes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industriales y de producción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en construcción y obra civil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mecánicos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aeronáuticos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químicos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de minas, metalúrgicos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ambientales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sz w:val="20"/>
              </w:rPr>
            </w:pPr>
            <w:r w:rsidRPr="00201CDB">
              <w:rPr>
                <w:rFonts w:ascii="Arial" w:hAnsi="Arial" w:cs="Arial"/>
                <w:sz w:val="20"/>
              </w:rPr>
              <w:t>- Ingenieros eléctricos, electrónicos y de telecomunicaciones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Arquitectos, urbanistas e ingenieros geógrafos: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Arquitectos paisajistas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Urbanistas e ingenieros de tráfico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geógrafos y cartógrafos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Ingenieros técnicos: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sz w:val="20"/>
              </w:rPr>
            </w:pPr>
            <w:r w:rsidRPr="00201CDB">
              <w:rPr>
                <w:rFonts w:ascii="Arial" w:hAnsi="Arial" w:cs="Arial"/>
                <w:sz w:val="20"/>
              </w:rPr>
              <w:t>- Ingenieros técnicos agrícolas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sz w:val="20"/>
              </w:rPr>
            </w:pPr>
            <w:r w:rsidRPr="00201CDB">
              <w:rPr>
                <w:rFonts w:ascii="Arial" w:hAnsi="Arial" w:cs="Arial"/>
                <w:sz w:val="20"/>
              </w:rPr>
              <w:t>- Ingenieros técnicos forestales y del medio natural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industriales y de producción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de obras públicas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mecánicos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aeronáuticos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químicos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de minas, metalúrgicos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sz w:val="20"/>
              </w:rPr>
            </w:pPr>
            <w:r w:rsidRPr="00201CDB">
              <w:rPr>
                <w:rFonts w:ascii="Arial" w:hAnsi="Arial" w:cs="Arial"/>
                <w:sz w:val="20"/>
              </w:rPr>
              <w:t>- Ingenieros técnicos en electricidad, electrónica y telecomunicaciones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Arquitectos técnicos, topógrafos y diseñadores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Arquitectos técnicos y técnicos urbanistas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Diseñadores de productos y de prendas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Ingenieros técnicos en topografía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lastRenderedPageBreak/>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Diseñadores gráficos y multimedia</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en derecho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Jueces, magistrados, abogados y fiscales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profesionales del derecho: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Notarios y registradores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Procuradores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del derecho no clasificados bajo otros epígrafes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Especialistas en organización de la Administración Pública y de las empresas y en la comercialización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Especialistas en finanzas: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contabilidad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Asesores financieros y en inversiones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financieros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Especialistas en organización y administración: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de gestión y organización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administración de política de empresas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de la Administración Pública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políticas y servicios de personal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formación de personal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de empresas y actividades turísticas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xml:space="preserve">Profesionales de ventas técnicas y médicas </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de la comercialización, la publicidad y las relaciones públicas:</w:t>
            </w:r>
          </w:p>
        </w:tc>
      </w:tr>
      <w:tr w:rsidR="00201CDB" w:rsidRPr="00201CDB" w:rsidTr="00191528">
        <w:trPr>
          <w:trHeight w:val="255"/>
        </w:trPr>
        <w:tc>
          <w:tcPr>
            <w:tcW w:w="934" w:type="pct"/>
            <w:tcBorders>
              <w:top w:val="nil"/>
              <w:left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la publicidad y la comercialización</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relaciones públicas</w:t>
            </w:r>
          </w:p>
        </w:tc>
      </w:tr>
      <w:tr w:rsidR="00201CDB" w:rsidRPr="00201CDB" w:rsidTr="00191528">
        <w:trPr>
          <w:trHeight w:val="315"/>
        </w:trPr>
        <w:tc>
          <w:tcPr>
            <w:tcW w:w="934"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jc w:val="right"/>
              <w:rPr>
                <w:rFonts w:ascii="Arial" w:hAnsi="Arial" w:cs="Arial"/>
                <w:b/>
                <w:bCs/>
              </w:rPr>
            </w:pPr>
            <w:r w:rsidRPr="00201CDB">
              <w:rPr>
                <w:rFonts w:ascii="Arial" w:hAnsi="Arial" w:cs="Arial"/>
                <w:b/>
                <w:bCs/>
              </w:rPr>
              <w:t>27</w:t>
            </w:r>
          </w:p>
        </w:tc>
        <w:tc>
          <w:tcPr>
            <w:tcW w:w="34" w:type="pct"/>
            <w:tcBorders>
              <w:top w:val="nil"/>
              <w:left w:val="nil"/>
              <w:bottom w:val="nil"/>
              <w:right w:val="nil"/>
            </w:tcBorders>
            <w:noWrap/>
            <w:vAlign w:val="bottom"/>
          </w:tcPr>
          <w:p w:rsidR="006148BE" w:rsidRPr="00201CDB" w:rsidRDefault="006148BE" w:rsidP="00191528">
            <w:pPr>
              <w:rPr>
                <w:rFonts w:ascii="Arial" w:hAnsi="Arial" w:cs="Arial"/>
                <w:b/>
                <w:bCs/>
              </w:rPr>
            </w:pPr>
          </w:p>
        </w:tc>
        <w:tc>
          <w:tcPr>
            <w:tcW w:w="4032"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rPr>
            </w:pPr>
            <w:r w:rsidRPr="00201CDB">
              <w:rPr>
                <w:rFonts w:ascii="Arial" w:hAnsi="Arial" w:cs="Arial"/>
                <w:b/>
                <w:bCs/>
              </w:rPr>
              <w:t>Profesionales de las tecnologías de la información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Analistas y diseñadores de software y multimedia: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de sistemas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y diseñadores de software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programadores y diseñadores Web y multimedia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y diseñadores de software y multimedia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Especialistas en bases de datos y en redes informáticas: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Diseñadores y administradores de bases de datos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Administradores de sistemas y redes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Analistas de redes informáticas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Especialistas en bases de datos y en redes informáticas no clasificados bajo otros epígrafes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en ciencias sociales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Economistas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Sociólogos, historiadores, psicólogos y otros profesionales en ciencias sociales: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Sociólogos, geógrafos, antropólogos, arqueólogos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Filósofos, historiadores y profesionales en ciencias políticas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Psicólogos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del trabajo y la educación social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de igualdad de oportunidades entre mujeres y hombres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Sacerdotes de las distintas religiones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29</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la cultura y el espectáculo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Archivistas, bibliotecarios, conservadores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Archivistas y conservadores de museos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Bibliotecarios, documentalistas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Escritores, periodistas y lingüistas: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Escritores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Periodistas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Filólogos, intérpretes y traductores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Artistas creativos e interpretativos: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Artistas de artes plásticas y visuales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Compositores, músicos y cantantes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Coreógrafos y bailarines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Directores de cine, de teatro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Actores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Locutores de radio, televisión y otros presentadores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espectáculos taurinos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Artistas creativos e interpretativos no clasificados bajo otros epígrafes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Técnicos; profesionales de apoyo</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D</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Técnicos; profesionales de apoyo</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Técnicos de las ciencias y de las ingenierías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Delineantes y dibujantes técnicos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de las ciencias físicas, químicas, medioambientales y de las ingenierías: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ciencias físicas y químicas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construcción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electricidad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mecánica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y analistas de laboratorio en química industrial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metalurgia y minas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Otros técnicos de las ciencias físicas, químicas, medioambientales y de las ingenierías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en control de procesos: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instalaciones de producción de energía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instalaciones de tratamiento de residuos, de aguas y otros operadores en plantas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control de instalaciones de procesamiento de productos químicos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de refinerías de petróleo y gas natural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control de procesos de producción de metales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control de procesos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de las ciencias naturales y profesionales auxiliares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Técnicos en ciencias biológicas (excepto en áreas sanitarias)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agropecuarios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forestales y del medio natural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en navegación marítima y aeronáutica: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Jefes y oficiales de máquinas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Capitanes y oficiales de puente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Pilotos de aviación y profesionales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Controladores de tráfico aéreo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seguridad aeronáutica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de control de calidad de las ciencias físicas, químicas y de las ingenierías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Supervisores en ingeniería de minas, de industrias manufactureras y de la construcción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en ingeniería de minas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la construcción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industrias alimenticias y del tabaco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industrias química y farmacéutica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industrias de transformación de plásticos, caucho y resinas naturales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industrias de la madera y pastero papeleras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la producción en industrias de artes gráficas y en la fabricación de productos de papel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otras industrias manufactureras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Técnicos sanitarios y profesionales de las terapias alternativas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sanitarios de laboratorio, pruebas diagnósticas y prótesis: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radioterapia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imagen para el diagnóstico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anatomía patológica y citología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laboratorio de diagnóstico clínico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Técnicos en </w:t>
            </w:r>
            <w:proofErr w:type="spellStart"/>
            <w:r w:rsidRPr="00201CDB">
              <w:rPr>
                <w:rFonts w:ascii="Arial" w:hAnsi="Arial" w:cs="Arial"/>
                <w:sz w:val="20"/>
              </w:rPr>
              <w:t>ortoprótesis</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prótesis dentales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Técnicos en </w:t>
            </w:r>
            <w:proofErr w:type="spellStart"/>
            <w:r w:rsidRPr="00201CDB">
              <w:rPr>
                <w:rFonts w:ascii="Arial" w:hAnsi="Arial" w:cs="Arial"/>
                <w:sz w:val="20"/>
              </w:rPr>
              <w:t>audioprótesis</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técnicos sanitarios: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superiores en higiene bucodental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superiores en documentación sanitaria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superiores en dietética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optometría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Ayudantes fisioterapeutas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prevención de riesgos laborales y salud ambiental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Ayudantes de veterinaria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de la sanidad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de las terapias alternativas: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Profesionales de la acupuntura, la </w:t>
            </w:r>
            <w:proofErr w:type="spellStart"/>
            <w:r w:rsidRPr="00201CDB">
              <w:rPr>
                <w:rFonts w:ascii="Arial" w:hAnsi="Arial" w:cs="Arial"/>
                <w:sz w:val="20"/>
              </w:rPr>
              <w:t>naturopatía</w:t>
            </w:r>
            <w:proofErr w:type="spellEnd"/>
            <w:r w:rsidRPr="00201CDB">
              <w:rPr>
                <w:rFonts w:ascii="Arial" w:hAnsi="Arial" w:cs="Arial"/>
                <w:sz w:val="20"/>
              </w:rPr>
              <w:t>, la homeopatía, la medicina tradicional china y la ayurveda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Otros profesionales de las terapias alternativas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apoyo en finanzas y matemáticas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de apoyo en finanzas y matemáticas: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e intermediarios de cambio, bolsa y finanzas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Comerciales de préstamos y créditos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Tenedores de libros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_ Profesionales de apoyo en servicios estadísticos, matemáticos y afines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Tasadores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Representantes, agentes comerciales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Agentes y representantes comerciales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agentes comerciales: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Mediadores y agentes de seguros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de compras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Consignatarios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Agentes inmobiliarios y otros agentes: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Representantes de aduanas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Organizadores de conferencias y eventos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o intermediarios en la contratación de la mano de obra (excepto representantes de espectáculos)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y administradores de la propiedad inmobiliaria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Portavoces y agentes de relaciones públicas</w:t>
            </w:r>
          </w:p>
        </w:tc>
      </w:tr>
      <w:tr w:rsidR="00201CDB" w:rsidRPr="00201CDB" w:rsidTr="00191528">
        <w:trPr>
          <w:trHeight w:val="510"/>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lastRenderedPageBreak/>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Representantes artísticos y deportivos y otros agentes de servicios comerciales no clasificados bajo otros epígrafes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apoyo a la gestión administrativa; técnicos de las fuerzas y cuerpos de seguridad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Asistentes administrativos y especializados: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nil"/>
              <w:bottom w:val="nil"/>
              <w:right w:val="nil"/>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secretaría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Asistentes jurídico-legales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Asistentes de dirección y administrativos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Secretarios de centros médicos o clínicas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Agentes de aduanas, tributos y afines que trabajan en tareas propias de la Administración Pública: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de la Administración Pública de tributos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de la Administración Pública de servicios sociales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de la Administración Pública de servicios de expedición de licencias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Otros profesionales de apoyo de la Administración Pública para tareas de inspección y control y tareas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de las fuerzas y cuerpos de seguridad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de la policía nacional, autonómica y local</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Suboficiales de la guardia civil</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37</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Profesionales de apoyo de servicios jurídicos, sociales, culturales, deportivos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Profesionales de apoyo de servicios jurídicos y sociales: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de servicios jurídicos y servicios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Detectives privados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Profesionales de apoyo al trabajo y a la educación social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Promotores de igualdad de oportunidades entre mujeres y hombres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Animadores comunitarios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Auxiliares laicos de las religiones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Deportistas, entrenadores, instructores de actividades deportivas; monitores de actividades recreativas: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Atletas y deportistas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Entrenadores y árbitros de actividades deportivas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Instructores de actividades deportivas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Monitores de actividades recreativas y de entretenimiento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y profesionales de apoyo de actividades culturales, artísticas y culinarias: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Fotógrafos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Diseñadores y decoradores de interior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galerías de arte, museos y bibliotecas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Chefs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Otros técnicos y profesionales de apoyo de actividades culturales y artísticas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38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Técnicos de las tecnologías de la información y las comunicaciones (TIC)</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en operaciones de tecnologías de la información y asistencia al usuario: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operaciones de sistemas informáticos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asistencia al usuario de tecnologías de la información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en redes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de la Web</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Programadores informáticos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en grabación audiovisual, radiodifusión y de ingeniería de las telecomunicaciones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lastRenderedPageBreak/>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Empleados contables, administrativos y otros empleados de oficina</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E</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Empleados de oficina que no atienden al público</w:t>
            </w:r>
          </w:p>
        </w:tc>
      </w:tr>
      <w:tr w:rsidR="00201CDB" w:rsidRPr="00201CDB" w:rsidTr="00191528">
        <w:trPr>
          <w:trHeight w:val="630"/>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41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Empleados en servicios contables, financieros, y de servicios de apoyo a la producción y al transporte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contables y financieros: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contabilidad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control de personal y nóminas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oficina de servicios estadísticos, financieros y bancarios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de registro de materiales, de servicios de apoyo a la producción y al transporte: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control de abastecimientos e inventario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oficina de servicios de apoyo a la producción</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logística y transporte de pasajeros y mercancías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42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Empleados de bibliotecas, servicios de correos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de bibliotecas y archivos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de servicios de correos, codificadores, correctores y servicios de personal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Empleados de servicios de correos (excepto empleados de mostrador)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Codificadores y correctores de imprenta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Empleados de servicio de personal</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43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Otros empleados administrativos sin tareas de atención al público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empleados administrativos sin tareas de atención al público: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Grabadores de datos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administrativos sin tareas de atención al público no clasificados bajo otros epígrafes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F</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Empleados de oficina que atienden al público</w:t>
            </w:r>
          </w:p>
        </w:tc>
      </w:tr>
      <w:tr w:rsidR="00201CDB" w:rsidRPr="00201CDB" w:rsidTr="00191528">
        <w:trPr>
          <w:trHeight w:val="630"/>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44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Empleados de agencias de viajes, recepcionistas y telefonistas; empleados de ventanilla y afines (excepto taquilleros)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de información y recepcionistas, de agencias de viajes y telefonistas: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sz w:val="20"/>
              </w:rPr>
            </w:pPr>
            <w:r w:rsidRPr="00201CDB">
              <w:rPr>
                <w:rFonts w:ascii="Arial" w:hAnsi="Arial" w:cs="Arial"/>
                <w:sz w:val="20"/>
              </w:rPr>
              <w:t>- Empleados de información al usuario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sz w:val="20"/>
              </w:rPr>
            </w:pPr>
            <w:r w:rsidRPr="00201CDB">
              <w:rPr>
                <w:rFonts w:ascii="Arial" w:hAnsi="Arial" w:cs="Arial"/>
                <w:sz w:val="20"/>
              </w:rPr>
              <w:t>- Recepcionistas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agencias de viajes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Telefonistas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w:t>
            </w:r>
            <w:proofErr w:type="spellStart"/>
            <w:r w:rsidRPr="00201CDB">
              <w:rPr>
                <w:rFonts w:ascii="Arial" w:hAnsi="Arial" w:cs="Arial"/>
                <w:sz w:val="20"/>
              </w:rPr>
              <w:t>Teleoperadores</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Agentes de encuestas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Empleados de ventanilla y afines (excepto taquilleros):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Cajeros de bancos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venta de apuestas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sala de juegos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casas de empeño y de préstamos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Cobradores de facturas, deudas y empleados afines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mostrador de correos</w:t>
            </w:r>
          </w:p>
        </w:tc>
      </w:tr>
      <w:tr w:rsidR="00201CDB" w:rsidRPr="00201CDB" w:rsidTr="00191528">
        <w:trPr>
          <w:trHeight w:val="6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45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Empleados administrativos con tareas de atención al público no clasificados bajo otros epígrafes</w:t>
            </w:r>
          </w:p>
        </w:tc>
      </w:tr>
      <w:tr w:rsidR="00201CDB" w:rsidRPr="00201CDB" w:rsidTr="00191528">
        <w:trPr>
          <w:trHeight w:val="330"/>
        </w:trPr>
        <w:tc>
          <w:tcPr>
            <w:tcW w:w="934" w:type="pct"/>
            <w:tcBorders>
              <w:top w:val="nil"/>
              <w:left w:val="single" w:sz="4" w:space="0" w:color="C0C0C0"/>
              <w:bottom w:val="single" w:sz="8"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 </w:t>
            </w:r>
          </w:p>
        </w:tc>
      </w:tr>
      <w:tr w:rsidR="00201CDB" w:rsidRPr="00201CDB" w:rsidTr="00191528">
        <w:trPr>
          <w:trHeight w:val="78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lastRenderedPageBreak/>
              <w:t>Gran Grupo 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Trabajadores de los servicios de restauración, personales, protección y vendedores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G</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de los servicios de restauración y comercio</w:t>
            </w:r>
          </w:p>
        </w:tc>
      </w:tr>
      <w:tr w:rsidR="00201CDB" w:rsidRPr="00201CDB" w:rsidTr="00191528">
        <w:trPr>
          <w:trHeight w:val="31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50</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Camareros y cocineros propietarios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asalariados de los servicios de restauración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Cocineros asalariados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Camareros asalariados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Dependientes en tiendas y almacenes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Jefes de sección de tiendas y almacenes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Vendedores en tiendas y almacenes</w:t>
            </w:r>
          </w:p>
        </w:tc>
      </w:tr>
      <w:tr w:rsidR="00201CDB" w:rsidRPr="00201CDB" w:rsidTr="00191528">
        <w:trPr>
          <w:trHeight w:val="31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Comerciantes propietarios de tiendas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Vendedores (excepto en tiendas y almacenes)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Vendedores en quioscos o en mercadillos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xml:space="preserve">Operadores de </w:t>
            </w:r>
            <w:proofErr w:type="spellStart"/>
            <w:r w:rsidRPr="00201CDB">
              <w:rPr>
                <w:rFonts w:ascii="Arial" w:hAnsi="Arial" w:cs="Arial"/>
                <w:b/>
                <w:bCs/>
                <w:sz w:val="20"/>
              </w:rPr>
              <w:t>telemarketing</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Expendedores de gasolineras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vendedores: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Vendedores a domicilio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Promotores de venta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Modelos de moda, arte y publicidad</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Vendedores no clasificados bajo otros epígrafes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Cajeros y taquilleros (excepto bancos)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Cajeros y taquilleros (excepto bancos)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H</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de los servicios de salud y el cuidado de personas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los cuidados a las personas en servicios de salud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Auxiliares de enfermería: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Auxiliares de enfermería hospitalaria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Auxiliares de enfermería de atención primaria</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Técnicos auxiliares de farmacia y emergencias sanitarias y otros trabajadores de los cuidados a las personas en servicios de salud: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auxiliares de farmacia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Técnicos de emergencias sanitarias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los cuidados a las personas en servicios de salud no clasificados bajo otros epígrafes</w:t>
            </w:r>
          </w:p>
        </w:tc>
      </w:tr>
      <w:tr w:rsidR="00201CDB" w:rsidRPr="00201CDB" w:rsidTr="00191528">
        <w:trPr>
          <w:trHeight w:val="315"/>
        </w:trPr>
        <w:tc>
          <w:tcPr>
            <w:tcW w:w="934"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57</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Otros trabajadores de los cuidados a las personas</w:t>
            </w:r>
          </w:p>
        </w:tc>
      </w:tr>
      <w:tr w:rsidR="00201CDB" w:rsidRPr="00201CDB" w:rsidTr="00191528">
        <w:trPr>
          <w:trHeight w:val="255"/>
        </w:trPr>
        <w:tc>
          <w:tcPr>
            <w:tcW w:w="934" w:type="pct"/>
            <w:tcBorders>
              <w:top w:val="single" w:sz="4" w:space="0" w:color="C0C0C0"/>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de los cuidados personales a domicilio (incluyendo  cuidadores de niños en domicilios)</w:t>
            </w:r>
          </w:p>
        </w:tc>
      </w:tr>
      <w:tr w:rsidR="00201CDB" w:rsidRPr="00201CDB" w:rsidTr="00191528">
        <w:trPr>
          <w:trHeight w:val="315"/>
        </w:trPr>
        <w:tc>
          <w:tcPr>
            <w:tcW w:w="934" w:type="pct"/>
            <w:tcBorders>
              <w:top w:val="single" w:sz="4" w:space="0" w:color="auto"/>
              <w:left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los servicios personales</w:t>
            </w:r>
          </w:p>
        </w:tc>
      </w:tr>
      <w:tr w:rsidR="00201CDB" w:rsidRPr="00201CDB" w:rsidTr="00191528">
        <w:trPr>
          <w:trHeight w:val="255"/>
        </w:trPr>
        <w:tc>
          <w:tcPr>
            <w:tcW w:w="934" w:type="pct"/>
            <w:tcBorders>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Peluqueros y especialistas en tratamientos de estética, bienestar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que atienden a viajeros, guías turísticos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Auxiliares de vuelo y camareros de avión, barco y tren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Revisores y cobradores de transporte terrestre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Acompañantes turísticos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Azafatos de tierra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Guías de turismo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Supervisores de mantenimiento y limpieza de edificios, conserjes y mayordomos domésticos: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Supervisores de mantenimiento y limpieza en oficinas, hoteles y otros establecimientos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Mayordomos del servicio doméstico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Conserjes de edificios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propietarios de pequeños alojamientos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trabajadores de servicios personales: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Asistentes personales o personas de compañía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Empleados de pompas fúnebres y embalsamadores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Cuidadores de animales y adiestradores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Instructores de autoescuela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Astrólogos, adivinadores y afines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servicios personales no clasificados bajo otros epígrafes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I</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de los servicios de protección y seguridad</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59</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los servicios de protección y seguridad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Guardias civiles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Policías: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Policías nacionales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Policías autonómicos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Policías locales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Bomberos (incluyendo bomberos forestales)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Personal de seguridad privado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sz w:val="20"/>
              </w:rPr>
            </w:pPr>
            <w:r w:rsidRPr="00201CDB">
              <w:rPr>
                <w:rFonts w:ascii="Arial" w:hAnsi="Arial" w:cs="Arial"/>
                <w:sz w:val="20"/>
              </w:rPr>
              <w:t>- Vigilantes de seguridad y similares habilitados para ir armados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hAnsi="Arial" w:cs="Arial"/>
                <w:b/>
                <w:bCs/>
                <w:sz w:val="20"/>
              </w:rPr>
            </w:pPr>
            <w:r w:rsidRPr="00201CDB">
              <w:rPr>
                <w:rFonts w:ascii="Arial" w:hAnsi="Arial" w:cs="Arial"/>
                <w:b/>
                <w:bCs/>
                <w:sz w:val="20"/>
              </w:rPr>
              <w:t xml:space="preserve">- </w:t>
            </w:r>
            <w:r w:rsidRPr="00201CDB">
              <w:rPr>
                <w:rFonts w:ascii="Arial" w:hAnsi="Arial" w:cs="Arial"/>
                <w:sz w:val="20"/>
              </w:rPr>
              <w:t>Auxiliares de vigilante de seguridad y similares no habilitados para ir armados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trabajadores de los servicios de protección y seguridad:</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Vigilantes de prisiones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Bañistas-socorristas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forestales y medioambientales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los servicios de protección y seguridad no clasificados bajo otros epígrafes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w:t>
            </w:r>
          </w:p>
        </w:tc>
      </w:tr>
      <w:tr w:rsidR="00201CDB" w:rsidRPr="00201CDB" w:rsidTr="00191528">
        <w:trPr>
          <w:trHeight w:val="76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Trabajadores cualificados en el sector agrícola, ganadero, forestal y pesquero</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J</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cualificados en el sector agrícola, ganadero, forestal y pesquero</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61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cualificados en actividades agrícolas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cualificados en actividades agrícolas (incluyendo huertas, invernaderos, viveros y jardines)</w:t>
            </w:r>
          </w:p>
        </w:tc>
      </w:tr>
      <w:tr w:rsidR="00201CDB" w:rsidRPr="00201CDB" w:rsidTr="00191528">
        <w:trPr>
          <w:trHeight w:val="630"/>
        </w:trPr>
        <w:tc>
          <w:tcPr>
            <w:tcW w:w="934"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62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auto"/>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cualificados en actividades ganaderas, (incluidas avícolas, apícolas y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cualificados en actividades ganaderas de vacuno, porcino, ovino y caprino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cualificados en apicultura y sericicultura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cualificados en la avicultura y la cunicultura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cualificados en actividades ganaderas no clasificados bajo otros epígrafes</w:t>
            </w:r>
          </w:p>
        </w:tc>
      </w:tr>
      <w:tr w:rsidR="00201CDB" w:rsidRPr="00201CDB" w:rsidTr="00191528">
        <w:trPr>
          <w:trHeight w:val="31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63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cualificados en actividades agropecuarias mixtas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64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cualificados en actividades forestales, pesqueras y cinegéticas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cualificados en actividades forestales y del medio natural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cualificados en actividades pesqueras y acuicultura: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cualificados en la acuicultura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Pescadores de aguas costeras y aguas dulces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Pescadores de altura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cualificados en actividades cinegéticas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w:t>
            </w:r>
          </w:p>
        </w:tc>
      </w:tr>
      <w:tr w:rsidR="00201CDB" w:rsidRPr="00201CDB" w:rsidTr="00191528">
        <w:trPr>
          <w:trHeight w:val="85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7</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Artesanos y trabajadores cualificados de las industrias manufactureras y la construcción (excepto operadores de instalaciones y maquinaria)</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K</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auto"/>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cualificados de la construcción, excepto operadores de máquinas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en obras estructurales de construcción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en hormigón, encofradores, ferrallistas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Encofradores y operarios de puesta en obra de hormigón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 de prefabricados estructurales (sólo hormigón)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Albañiles, canteros, tronzadores, labrantes y grabadores de piedras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Carpinteros (excepto ebanistas y montadores de estructuras metálicas):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Carpinteros (excepto ebanistas)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de cerramientos metálicos y carpinteros metálicos (excepto montadores de estructuras metálicas)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trabajadores de las obras estructurales de construcción: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Mantenedores de edificios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de fachadas técnicas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de sistemas de impermeabilización en edificios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Otros trabajadores de las obras estructurales de construcción no clasificados bajo otros epígrafes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acabado de construcciones e instalaciones (excepto electricistas), pintores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Escayolistas y aplicadores de revestimientos de pasta y mortero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Fontaneros e instaladores de tuberías: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Fontaneros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Montadores-instaladores de gas en edificios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de conductos en obra pública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Pintores, empapeladores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Pintores y empapeladores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Pintores en las industrias manufactureras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xml:space="preserve">Soladores, colocadores de </w:t>
            </w:r>
            <w:proofErr w:type="spellStart"/>
            <w:r w:rsidRPr="00201CDB">
              <w:rPr>
                <w:rFonts w:ascii="Arial" w:hAnsi="Arial" w:cs="Arial"/>
                <w:b/>
                <w:bCs/>
                <w:sz w:val="20"/>
              </w:rPr>
              <w:t>parquet</w:t>
            </w:r>
            <w:proofErr w:type="spellEnd"/>
            <w:r w:rsidRPr="00201CDB">
              <w:rPr>
                <w:rFonts w:ascii="Arial" w:hAnsi="Arial" w:cs="Arial"/>
                <w:b/>
                <w:bCs/>
                <w:sz w:val="20"/>
              </w:rPr>
              <w:t xml:space="preserve">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Mecánicos-instaladores de refrigeración y climatización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trabajadores de acabado en la construcción, instalaciones (excepto electricistas)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 de cubiertas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de material aislante térmico y de insonorización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Cristaleros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Montadores-instaladores de placas de energía solar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Personal de limpieza de fachadas de edificios y chimeneas</w:t>
            </w:r>
          </w:p>
        </w:tc>
      </w:tr>
      <w:tr w:rsidR="00201CDB" w:rsidRPr="00201CDB" w:rsidTr="00191528">
        <w:trPr>
          <w:trHeight w:val="690"/>
        </w:trPr>
        <w:tc>
          <w:tcPr>
            <w:tcW w:w="934" w:type="pct"/>
            <w:tcBorders>
              <w:top w:val="single" w:sz="4" w:space="0" w:color="auto"/>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L</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auto"/>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cualificados de las industrias manufactureras, excepto operadores de instalaciones y máquinas</w:t>
            </w:r>
          </w:p>
        </w:tc>
      </w:tr>
      <w:tr w:rsidR="00201CDB" w:rsidRPr="00201CDB" w:rsidTr="00191528">
        <w:trPr>
          <w:trHeight w:val="630"/>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lastRenderedPageBreak/>
              <w:t>73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Soldadores, chapistas, montadores de estructuras metálicas, herreros, elaboradores de herramientas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Moldeadores, soldadores, chapistas, montadores de estructuras metálicas y trabajadores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Moldeadores y macheros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Soldadores y </w:t>
            </w:r>
            <w:proofErr w:type="spellStart"/>
            <w:r w:rsidRPr="00201CDB">
              <w:rPr>
                <w:rFonts w:ascii="Arial" w:hAnsi="Arial" w:cs="Arial"/>
                <w:sz w:val="20"/>
              </w:rPr>
              <w:t>oxicortadores</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Chapistas y caldereros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 de estructuras metálicas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Montadores de estructuras cableadas y </w:t>
            </w:r>
            <w:proofErr w:type="spellStart"/>
            <w:r w:rsidRPr="00201CDB">
              <w:rPr>
                <w:rFonts w:ascii="Arial" w:hAnsi="Arial" w:cs="Arial"/>
                <w:sz w:val="20"/>
              </w:rPr>
              <w:t>empalmadores</w:t>
            </w:r>
            <w:proofErr w:type="spellEnd"/>
            <w:r w:rsidRPr="00201CDB">
              <w:rPr>
                <w:rFonts w:ascii="Arial" w:hAnsi="Arial" w:cs="Arial"/>
                <w:sz w:val="20"/>
              </w:rPr>
              <w:t xml:space="preserve"> de cables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Herreros y trabajadores de la fabricación de herramientas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Herreros y forjadores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la fabricación de herramientas, mecánico-ajustadores, modelistas, matriceros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Ajustadores y operadores de máquinas-herramienta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Pulidores de metales y afiladores de herramientas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Mecánicos y ajustadores de maquinaria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ajustadores de vehículos de motor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ajustadores de motores de avión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ajustadores de maquinaria agrícola e industrial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ajustadores de maquinaria naval y ferroviaria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Reparadores de bicicletas y afines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 xml:space="preserve">Trabajadores especializados en electricidad y </w:t>
            </w:r>
            <w:proofErr w:type="spellStart"/>
            <w:r w:rsidRPr="00201CDB">
              <w:rPr>
                <w:rFonts w:ascii="Arial" w:hAnsi="Arial" w:cs="Arial"/>
                <w:b/>
                <w:bCs/>
              </w:rPr>
              <w:t>electrotecnología</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Electricistas de la construcción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instaladores y reparadores de equipos eléctricos: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nil"/>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reparadores de equipos eléctricos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nil"/>
              <w:bottom w:val="nil"/>
              <w:right w:val="nil"/>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y reparadores de líneas eléctricas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Instaladores y reparadores de equipos electrónicos y de telecomunicaciones: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Mecánicos y reparadores de equipos electrónicos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Instaladores y reparadores en </w:t>
            </w:r>
            <w:proofErr w:type="spellStart"/>
            <w:r w:rsidRPr="00201CDB">
              <w:rPr>
                <w:rFonts w:ascii="Arial" w:hAnsi="Arial" w:cs="Arial"/>
                <w:sz w:val="20"/>
              </w:rPr>
              <w:t>electromedicina</w:t>
            </w:r>
            <w:proofErr w:type="spellEnd"/>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Instaladores y reparadores en tecnologías de la información y las comunicaciones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Mecánicos de precisión en metales, ceramistas, vidrieros, artesanos y trabajadores de artes gráficas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Mecánicos de precisión en metales, ceramistas, vidrieros y artesanos: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Relojeros y mecánicos de instrumentos de precisión</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Lutieres y similares; afinadores de instrumentos musicales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Joyeros, orfebres y plateros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la cerámica, alfareros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Sopladores, modeladores, laminadores, cortadores y pulidores de vidrio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Rotulistas, grabadores de vidrio, pintores decorativos de artículos diversos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Artesanos en madera y materiales similares; cesteros, bruceros y trabajadores afines</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Artesanos en tejidos, cueros y materiales similares, preparadores de fibra y tejedores con telares artesanos o de tejidos de punto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Artesanos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Oficiales y operarios de las artes gráficas: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Trabajadores de procesos de </w:t>
            </w:r>
            <w:proofErr w:type="spellStart"/>
            <w:r w:rsidRPr="00201CDB">
              <w:rPr>
                <w:rFonts w:ascii="Arial" w:hAnsi="Arial" w:cs="Arial"/>
                <w:sz w:val="20"/>
              </w:rPr>
              <w:t>preimpresión</w:t>
            </w:r>
            <w:proofErr w:type="spellEnd"/>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procesos de impresión</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procesos de encuadernación</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77</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la industria de la alimentación, bebidas y tabaco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Matarifes y trabajadores de las industrias cárnicas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las industrias del pescado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Panaderos, pasteleros y confiteros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del tratamiento de la leche y elaboración de productos lácteos (incluidos helados)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conserveros de frutas y hortalizas y trabajadores de la elaboración de bebidas no alcohólicas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la elaboración de bebidas alcohólicas distintas del vino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 la elaboración del vino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Preparadores y elaboradores del tabaco y sus productos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Catadores y clasificadores de alimentos y bebidas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78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Trabajadores de la madera, textil, confección, piel, cuero, calzado y otros operarios en oficios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que tratan la madera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Trabajadores del tratamiento de la madera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Ajustadores y operadores de máquinas para trabajar la madera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Ebanistas y trabajadores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Trabajadores del textil, confección, piel, cuero y calzado: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Sastres, modistos, peleteros y sombrereros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Patronistas para productos en textil y piel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Cortadores de tejidos, cuero, piel y otros materiales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Costureros a mano, bordadores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Tapiceros, colchoneros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Curtidores y preparadores de pieles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Zapateros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Pegadores, buceadores, probadores de productos y otros operarios y artesanos diversos: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Buceadores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Pegadores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Clasificadores y probadores de productos (excepto alimentos, bebidas y tabaco)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Fumigadores y otros controladores de plagas y malas hierbas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Oficiales, operarios y artesanos de otros oficios no clasificados bajo otros epígrafes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Operadores de instalaciones y maquinaria, y montadores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M</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Operadores de instalaciones y maquinaria fijas, y montadores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81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Operadores de instalaciones y maquinaria fijas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en instalaciones de la extracción y explotación de minerales: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Mineros y otros operadores en instalaciones mineras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en instalaciones para la preparación de minerales y rocas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Sondistas y trabajadores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maquinaria para fabricar productos derivados de minerales no metálicos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en instalaciones para el tratamiento de metales: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en instalaciones para la obtención y transformación de metales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xml:space="preserve">- Operadores de máquinas pulidoras, galvanizadoras y </w:t>
            </w:r>
            <w:proofErr w:type="spellStart"/>
            <w:r w:rsidRPr="00201CDB">
              <w:rPr>
                <w:rFonts w:ascii="Arial" w:hAnsi="Arial" w:cs="Arial"/>
                <w:sz w:val="20"/>
              </w:rPr>
              <w:t>recubridoras</w:t>
            </w:r>
            <w:proofErr w:type="spellEnd"/>
            <w:r w:rsidRPr="00201CDB">
              <w:rPr>
                <w:rFonts w:ascii="Arial" w:hAnsi="Arial" w:cs="Arial"/>
                <w:sz w:val="20"/>
              </w:rPr>
              <w:t xml:space="preserve"> de metales</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instalaciones y máquinas de productos químicos, farmacéuticos y materiales fotosensibles: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en plantas industriales químicas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fabricar productos farmacéuticos, cosméticos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laboratorios fotográficos y afines</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en instalaciones para el tratamiento y transformación de la madera, la fabricación de papel, productos de papel y caucho o materias plásticas: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fabricar productos de caucho y derivados de resinas naturales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fabricar productos de material plástico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fabricar productos de papel y cartón</w:t>
            </w:r>
          </w:p>
        </w:tc>
      </w:tr>
      <w:tr w:rsidR="00201CDB" w:rsidRPr="00201CDB" w:rsidTr="00191528">
        <w:trPr>
          <w:trHeight w:val="510"/>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serrerías, de máquinas de fabricación de tableros y de instalaciones afines para el tratamiento de la madera y el corcho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en instalaciones para la preparación de pasta de papel y fabricación de papel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máquinas para fabricar productos textiles y artículos de piel y de cuero: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preparar fibras, hilar y devanar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telares y otras máquinas tejedoras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de coser y bordar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de blanquear, teñir, estampar y acabar textiles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tratar pieles y cuero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la fabricación del calzado, marroquinería y guantería de piel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para fabricar productos textiles no clasificados bajo otros epígrafes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máquinas para elaborar productos alimenticios, bebidas y tabaco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máquinas de lavandería y tintorería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Otros operadores de instalaciones y maquinaria fijas: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hornos e instalaciones de vidriería y cerámica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calderas y máquinas de vapor</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máquinas de embalaje, embotellamiento y etiquetado</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instalaciones y maquinaria fijas no clasificados bajo otros epígrafes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82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Montadores y ensambladores en fábricas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Montadores y ensambladores en fábricas: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Ensambladores de maquinaria mecánica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Ensambladores de equipos eléctricos y electrónicos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Montadores y ensambladores no clasificados en otros epígrafes</w:t>
            </w:r>
          </w:p>
        </w:tc>
      </w:tr>
      <w:tr w:rsidR="00201CDB" w:rsidRPr="00201CDB" w:rsidTr="00191528">
        <w:trPr>
          <w:trHeight w:val="330"/>
        </w:trPr>
        <w:tc>
          <w:tcPr>
            <w:tcW w:w="934" w:type="pct"/>
            <w:tcBorders>
              <w:top w:val="single" w:sz="4" w:space="0" w:color="auto"/>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N</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auto"/>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Conductores y operadores de maquinaria móvil</w:t>
            </w:r>
          </w:p>
        </w:tc>
      </w:tr>
      <w:tr w:rsidR="00201CDB" w:rsidRPr="00201CDB" w:rsidTr="00191528">
        <w:trPr>
          <w:trHeight w:val="630"/>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83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Maquinistas de locomotoras, operadores de maquinaria agrícola y de equipos pesados móviles, y marineros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Maquinistas de locomotoras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Maquinistas de locomotoras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Agentes de maniobras ferroviarias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maquinaria agrícola y forestal móvil: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maquinaria agrícola móvil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maquinaria forestal móvil</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Operadores de otras máquinas móviles: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maquinaria de movimientos de tierras y equipos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grúas, montacargas y de maquinaria similar de movimiento de materiales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Operadores de carretillas elevadoras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vAlign w:val="bottom"/>
          </w:tcPr>
          <w:p w:rsidR="006148BE" w:rsidRPr="00201CDB" w:rsidRDefault="006148BE" w:rsidP="00191528">
            <w:pPr>
              <w:rPr>
                <w:rFonts w:ascii="Arial" w:eastAsia="Arial Unicode MS" w:hAnsi="Arial" w:cs="Arial"/>
                <w:b/>
                <w:bCs/>
                <w:sz w:val="20"/>
              </w:rPr>
            </w:pPr>
            <w:r w:rsidRPr="00201CDB">
              <w:rPr>
                <w:rFonts w:ascii="Arial" w:hAnsi="Arial" w:cs="Arial"/>
                <w:b/>
                <w:bCs/>
                <w:sz w:val="20"/>
              </w:rPr>
              <w:t>Marineros de puente, marineros de máquinas y afines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84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 xml:space="preserve">Conductores de vehículos para el transporte urbano o por carretera </w:t>
            </w:r>
            <w:r w:rsidRPr="00201CDB">
              <w:rPr>
                <w:rFonts w:ascii="Arial" w:hAnsi="Arial" w:cs="Arial"/>
                <w:b/>
                <w:bCs/>
                <w:sz w:val="20"/>
              </w:rPr>
              <w:t>(incluye propietarios y asalariados)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Conductores de automóviles, taxis y furgonetas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Conductores de autobuses y tranvías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Conductores de camiones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Conductores de motocicletas y ciclomotores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9</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Ocupaciones elementales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O</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Trabajadores no cualificados en servicios (excepto transportes)</w:t>
            </w:r>
          </w:p>
        </w:tc>
      </w:tr>
      <w:tr w:rsidR="00201CDB" w:rsidRPr="00201CDB" w:rsidTr="00191528">
        <w:trPr>
          <w:trHeight w:val="31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91</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Empleados domésticos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92</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Otro personal de limpieza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Personal de limpieza de oficinas, hoteles y otros establecimientos similares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Limpiadores de vehículos, ventanas y personal de limpieza a mano:</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Limpiadores en seco a mano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Limpiadores de vehículos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Limpiadores de ventanas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Otro personal de limpieza</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93</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Ayudantes de preparación de alimentos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Ayudantes de cocina</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Preparadores de comidas rápidas</w:t>
            </w:r>
          </w:p>
        </w:tc>
      </w:tr>
      <w:tr w:rsidR="00201CDB" w:rsidRPr="00201CDB" w:rsidTr="00191528">
        <w:trPr>
          <w:trHeight w:val="630"/>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94</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Recogedores de residuos urbanos, vendedores callejeros y otras ocupaciones elementales en servicios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Vendedores callejeros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Repartidores de publicidad, limpiabotas y otros trabajadores de oficios callejeros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Ordenanzas, mozos de equipaje, repartidores a pie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Ordenanzas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Mozos de equipaje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Repartidores, recadistas y mensajeros a pie</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Lectores de contadores y recaudadores de máquinas recreativas y expendedoras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Recogedores de residuos, clasificadores de desechos, barrenderos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Recogedores de residuos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Clasificadores de desechos, operarios de punto limpio y recogedores de chatarra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Barrenderos y afines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Otras ocupaciones elementales</w:t>
            </w:r>
          </w:p>
        </w:tc>
      </w:tr>
      <w:tr w:rsidR="00201CDB" w:rsidRPr="00201CDB" w:rsidTr="00191528">
        <w:trPr>
          <w:trHeight w:val="66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P</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Peones de la agricultura, pesca, construcción, industrias manufactureras y transportes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95</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Peones agrarios, forestales y de la pesca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agrícolas ( incluyendo en huertas, invernaderos, viveros y jardines)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ganaderos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agropecuarios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de la pesca, la acuicultura, forestales y de la caza</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lastRenderedPageBreak/>
              <w:t>96</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Peones de la construcción y de la minería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de la construcción y de la minería:</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Peones de obras públicas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Peones de la construcción de edificios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jc w:val="right"/>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Peones de la minería, canteras y otras industrias extractivas</w:t>
            </w:r>
          </w:p>
        </w:tc>
      </w:tr>
      <w:tr w:rsidR="00201CDB" w:rsidRPr="00201CDB" w:rsidTr="00191528">
        <w:trPr>
          <w:trHeight w:val="315"/>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97</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Peones de las industrias manufactureras</w:t>
            </w:r>
          </w:p>
        </w:tc>
      </w:tr>
      <w:tr w:rsidR="00201CDB" w:rsidRPr="00201CDB" w:rsidTr="00191528">
        <w:trPr>
          <w:trHeight w:val="315"/>
        </w:trPr>
        <w:tc>
          <w:tcPr>
            <w:tcW w:w="934" w:type="pct"/>
            <w:tcBorders>
              <w:top w:val="nil"/>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98</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Peones del transporte, descargadores y reponedores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Peones del transporte, descargadores y afines: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Peones del transporte de mercancías y descargadores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jc w:val="right"/>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sz w:val="20"/>
              </w:rPr>
            </w:pPr>
            <w:r w:rsidRPr="00201CDB">
              <w:rPr>
                <w:rFonts w:ascii="Arial" w:hAnsi="Arial" w:cs="Arial"/>
                <w:sz w:val="20"/>
              </w:rPr>
              <w:t>- Conductores de vehículos de tracción animal para el transporte de personas y similares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Reponedores</w:t>
            </w:r>
          </w:p>
        </w:tc>
      </w:tr>
      <w:tr w:rsidR="00201CDB" w:rsidRPr="00201CDB" w:rsidTr="00191528">
        <w:trPr>
          <w:trHeight w:val="270"/>
        </w:trPr>
        <w:tc>
          <w:tcPr>
            <w:tcW w:w="9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single" w:sz="8"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4032" w:type="pct"/>
            <w:tcBorders>
              <w:top w:val="nil"/>
              <w:left w:val="single" w:sz="4" w:space="0" w:color="C0C0C0"/>
              <w:bottom w:val="single" w:sz="8"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 </w:t>
            </w:r>
          </w:p>
        </w:tc>
      </w:tr>
      <w:tr w:rsidR="00201CDB" w:rsidRPr="00201CDB" w:rsidTr="00191528">
        <w:trPr>
          <w:trHeight w:val="39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Gran Grupo 0</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30"/>
                <w:szCs w:val="30"/>
              </w:rPr>
            </w:pPr>
            <w:r w:rsidRPr="00201CDB">
              <w:rPr>
                <w:rFonts w:ascii="Arial" w:hAnsi="Arial" w:cs="Arial"/>
                <w:b/>
                <w:bCs/>
                <w:sz w:val="30"/>
                <w:szCs w:val="30"/>
              </w:rPr>
              <w:t>Ocupaciones militares</w:t>
            </w:r>
          </w:p>
        </w:tc>
      </w:tr>
      <w:tr w:rsidR="00201CDB" w:rsidRPr="00201CDB" w:rsidTr="00191528">
        <w:trPr>
          <w:trHeight w:val="330"/>
        </w:trPr>
        <w:tc>
          <w:tcPr>
            <w:tcW w:w="934"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6"/>
                <w:szCs w:val="26"/>
              </w:rPr>
            </w:pPr>
            <w:r w:rsidRPr="00201CDB">
              <w:rPr>
                <w:rFonts w:ascii="Arial" w:hAnsi="Arial" w:cs="Arial"/>
                <w:b/>
                <w:bCs/>
                <w:sz w:val="26"/>
                <w:szCs w:val="26"/>
              </w:rPr>
              <w:t>Grupo Principal Q</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i/>
                <w:iCs/>
                <w:sz w:val="26"/>
                <w:szCs w:val="26"/>
              </w:rPr>
            </w:pPr>
            <w:r w:rsidRPr="00201CDB">
              <w:rPr>
                <w:rFonts w:ascii="Arial" w:hAnsi="Arial" w:cs="Arial"/>
                <w:b/>
                <w:bCs/>
                <w:i/>
                <w:iCs/>
                <w:sz w:val="26"/>
                <w:szCs w:val="26"/>
              </w:rPr>
              <w:t>Ocupaciones militares</w:t>
            </w:r>
          </w:p>
        </w:tc>
      </w:tr>
      <w:tr w:rsidR="00201CDB" w:rsidRPr="00201CDB" w:rsidTr="00191528">
        <w:trPr>
          <w:trHeight w:val="315"/>
        </w:trPr>
        <w:tc>
          <w:tcPr>
            <w:tcW w:w="934"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jc w:val="right"/>
              <w:rPr>
                <w:rFonts w:ascii="Arial" w:eastAsia="Arial Unicode MS" w:hAnsi="Arial" w:cs="Arial"/>
                <w:b/>
                <w:bCs/>
              </w:rPr>
            </w:pPr>
            <w:r w:rsidRPr="00201CDB">
              <w:rPr>
                <w:rFonts w:ascii="Arial" w:hAnsi="Arial" w:cs="Arial"/>
                <w:b/>
                <w:bCs/>
              </w:rPr>
              <w:t>00</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single" w:sz="4" w:space="0" w:color="C0C0C0"/>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rPr>
            </w:pPr>
            <w:r w:rsidRPr="00201CDB">
              <w:rPr>
                <w:rFonts w:ascii="Arial" w:hAnsi="Arial" w:cs="Arial"/>
                <w:b/>
                <w:bCs/>
              </w:rPr>
              <w:t>Ocupaciones militares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C0C0C0"/>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Oficiales y suboficiales de las fuerzas armadas</w:t>
            </w:r>
          </w:p>
        </w:tc>
      </w:tr>
      <w:tr w:rsidR="00201CDB" w:rsidRPr="00201CDB" w:rsidTr="00191528">
        <w:trPr>
          <w:trHeight w:val="255"/>
        </w:trPr>
        <w:tc>
          <w:tcPr>
            <w:tcW w:w="934" w:type="pct"/>
            <w:tcBorders>
              <w:top w:val="nil"/>
              <w:left w:val="nil"/>
              <w:bottom w:val="single" w:sz="4" w:space="0" w:color="auto"/>
              <w:right w:val="nil"/>
            </w:tcBorders>
            <w:noWrap/>
            <w:vAlign w:val="bottom"/>
          </w:tcPr>
          <w:p w:rsidR="006148BE" w:rsidRPr="00201CDB" w:rsidRDefault="006148BE" w:rsidP="00191528">
            <w:pPr>
              <w:rPr>
                <w:rFonts w:ascii="Arial" w:eastAsia="Arial Unicode MS" w:hAnsi="Arial" w:cs="Arial"/>
                <w:sz w:val="20"/>
              </w:rPr>
            </w:pPr>
            <w:r w:rsidRPr="00201CDB">
              <w:rPr>
                <w:rFonts w:ascii="Arial" w:hAnsi="Arial" w:cs="Arial"/>
                <w:sz w:val="20"/>
              </w:rPr>
              <w:t> </w:t>
            </w: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single" w:sz="4" w:space="0" w:color="C0C0C0"/>
              <w:bottom w:val="single" w:sz="4" w:space="0" w:color="auto"/>
              <w:right w:val="single" w:sz="4" w:space="0" w:color="C0C0C0"/>
            </w:tcBorders>
          </w:tcPr>
          <w:p w:rsidR="006148BE" w:rsidRPr="00201CDB" w:rsidRDefault="006148BE" w:rsidP="00191528">
            <w:pPr>
              <w:rPr>
                <w:rFonts w:ascii="Arial" w:eastAsia="Arial Unicode MS" w:hAnsi="Arial" w:cs="Arial"/>
                <w:b/>
                <w:bCs/>
                <w:sz w:val="20"/>
              </w:rPr>
            </w:pPr>
            <w:r w:rsidRPr="00201CDB">
              <w:rPr>
                <w:rFonts w:ascii="Arial" w:hAnsi="Arial" w:cs="Arial"/>
                <w:b/>
                <w:bCs/>
                <w:sz w:val="20"/>
              </w:rPr>
              <w:t>Tropa y marinería de las fuerzas armadas</w:t>
            </w:r>
          </w:p>
        </w:tc>
      </w:tr>
      <w:tr w:rsidR="00201CDB" w:rsidRPr="00201CDB" w:rsidTr="00191528">
        <w:trPr>
          <w:trHeight w:val="255"/>
        </w:trPr>
        <w:tc>
          <w:tcPr>
            <w:tcW w:w="9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34"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c>
          <w:tcPr>
            <w:tcW w:w="4032" w:type="pct"/>
            <w:tcBorders>
              <w:top w:val="nil"/>
              <w:left w:val="nil"/>
              <w:bottom w:val="nil"/>
              <w:right w:val="nil"/>
            </w:tcBorders>
            <w:noWrap/>
            <w:vAlign w:val="bottom"/>
          </w:tcPr>
          <w:p w:rsidR="006148BE" w:rsidRPr="00201CDB" w:rsidRDefault="006148BE" w:rsidP="00191528">
            <w:pPr>
              <w:rPr>
                <w:rFonts w:ascii="Arial" w:eastAsia="Arial Unicode MS" w:hAnsi="Arial" w:cs="Arial"/>
                <w:sz w:val="20"/>
              </w:rPr>
            </w:pPr>
          </w:p>
        </w:tc>
      </w:tr>
    </w:tbl>
    <w:p w:rsidR="006148BE" w:rsidRPr="00201CDB" w:rsidRDefault="006148BE" w:rsidP="006148BE"/>
    <w:p w:rsidR="006148BE" w:rsidRPr="00201CDB" w:rsidRDefault="006148BE" w:rsidP="006148BE">
      <w:pPr>
        <w:pStyle w:val="g2"/>
        <w:rPr>
          <w:lang w:val="es-ES"/>
        </w:rPr>
      </w:pPr>
    </w:p>
    <w:p w:rsidR="006148BE" w:rsidRPr="00201CDB" w:rsidRDefault="006148BE" w:rsidP="006148BE">
      <w:pPr>
        <w:pStyle w:val="a111"/>
        <w:tabs>
          <w:tab w:val="clear" w:pos="-720"/>
          <w:tab w:val="left" w:pos="576"/>
          <w:tab w:val="left" w:pos="1008"/>
          <w:tab w:val="left" w:pos="1296"/>
        </w:tabs>
        <w:spacing w:line="240" w:lineRule="auto"/>
        <w:jc w:val="both"/>
        <w:rPr>
          <w:rFonts w:ascii="Univers" w:hAnsi="Univers"/>
          <w:b/>
          <w:spacing w:val="-5"/>
          <w:sz w:val="40"/>
          <w:lang w:val="es-ES_tradnl"/>
        </w:rPr>
      </w:pPr>
    </w:p>
    <w:p w:rsidR="006148BE" w:rsidRPr="00201CDB" w:rsidRDefault="006148BE" w:rsidP="006148BE">
      <w:pPr>
        <w:pStyle w:val="a111"/>
        <w:tabs>
          <w:tab w:val="clear" w:pos="-720"/>
          <w:tab w:val="left" w:pos="576"/>
          <w:tab w:val="left" w:pos="1008"/>
          <w:tab w:val="left" w:pos="1296"/>
        </w:tabs>
        <w:spacing w:line="240" w:lineRule="auto"/>
        <w:jc w:val="both"/>
        <w:rPr>
          <w:rFonts w:ascii="Univers" w:hAnsi="Univers"/>
          <w:b/>
          <w:spacing w:val="-5"/>
          <w:sz w:val="40"/>
          <w:lang w:val="es-ES_tradnl"/>
        </w:rPr>
      </w:pPr>
      <w:r w:rsidRPr="00201CDB">
        <w:rPr>
          <w:rFonts w:ascii="Univers" w:hAnsi="Univers"/>
          <w:b/>
          <w:spacing w:val="-5"/>
          <w:sz w:val="40"/>
          <w:lang w:val="es-ES_tradnl"/>
        </w:rPr>
        <w:br w:type="page"/>
      </w:r>
      <w:r w:rsidRPr="00201CDB">
        <w:rPr>
          <w:rFonts w:ascii="Univers" w:hAnsi="Univers"/>
          <w:b/>
          <w:spacing w:val="-5"/>
          <w:sz w:val="40"/>
          <w:lang w:val="es-ES_tradnl"/>
        </w:rPr>
        <w:lastRenderedPageBreak/>
        <w:t>Clasificación Nacional de Actividades</w:t>
      </w:r>
    </w:p>
    <w:p w:rsidR="006148BE" w:rsidRPr="00201CDB" w:rsidRDefault="006148BE" w:rsidP="006148BE">
      <w:pPr>
        <w:pStyle w:val="a111"/>
        <w:tabs>
          <w:tab w:val="clear" w:pos="-720"/>
          <w:tab w:val="left" w:pos="576"/>
          <w:tab w:val="left" w:pos="1008"/>
          <w:tab w:val="left" w:pos="1296"/>
        </w:tabs>
        <w:spacing w:line="240" w:lineRule="auto"/>
        <w:jc w:val="both"/>
        <w:rPr>
          <w:rFonts w:ascii="Univers" w:hAnsi="Univers"/>
          <w:spacing w:val="-5"/>
          <w:sz w:val="40"/>
          <w:lang w:val="es-ES_tradnl"/>
        </w:rPr>
      </w:pPr>
      <w:r w:rsidRPr="00201CDB">
        <w:rPr>
          <w:rFonts w:ascii="Univers" w:hAnsi="Univers"/>
          <w:b/>
          <w:spacing w:val="-5"/>
          <w:sz w:val="40"/>
          <w:lang w:val="es-ES_tradnl"/>
        </w:rPr>
        <w:t>Económicas 2009 (CNAE 2009)</w:t>
      </w:r>
    </w:p>
    <w:p w:rsidR="006148BE" w:rsidRPr="00201CDB" w:rsidRDefault="006148BE" w:rsidP="006148BE">
      <w:pPr>
        <w:jc w:val="both"/>
        <w:rPr>
          <w:b/>
          <w:bCs/>
          <w:sz w:val="36"/>
          <w:lang w:val="es-ES_tradnl"/>
        </w:rPr>
      </w:pPr>
    </w:p>
    <w:p w:rsidR="006148BE" w:rsidRPr="00201CDB" w:rsidRDefault="006148BE" w:rsidP="006148BE">
      <w:pPr>
        <w:pStyle w:val="Texto"/>
        <w:spacing w:before="0"/>
        <w:ind w:left="0"/>
        <w:rPr>
          <w:b/>
          <w:noProof/>
          <w:sz w:val="40"/>
          <w:lang w:val="es-ES"/>
        </w:rPr>
      </w:pPr>
    </w:p>
    <w:p w:rsidR="006148BE" w:rsidRPr="00201CDB" w:rsidRDefault="006148BE" w:rsidP="006148BE">
      <w:pPr>
        <w:pStyle w:val="Ttulo1"/>
      </w:pPr>
      <w:r w:rsidRPr="00201CDB">
        <w:rPr>
          <w:rFonts w:ascii="Univers-Bold" w:hAnsi="Univers-Bold"/>
          <w:b/>
          <w:bCs/>
          <w:sz w:val="20"/>
        </w:rPr>
        <w:t xml:space="preserve">SECCIÓN A: AGRICULTURA, GANADERÍA, SILVICULTURA Y PESCA </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pStyle w:val="Ttulo1"/>
        <w:rPr>
          <w:b/>
          <w:bCs/>
          <w:sz w:val="20"/>
        </w:rPr>
      </w:pPr>
      <w:r w:rsidRPr="00201CDB">
        <w:rPr>
          <w:b/>
          <w:bCs/>
          <w:sz w:val="20"/>
        </w:rPr>
        <w:t xml:space="preserve">01 </w:t>
      </w:r>
      <w:r w:rsidRPr="00201CDB">
        <w:rPr>
          <w:rFonts w:ascii="Univers-Bold" w:hAnsi="Univers-Bold"/>
          <w:b/>
          <w:bCs/>
          <w:sz w:val="20"/>
        </w:rPr>
        <w:t xml:space="preserve">Agricultura, ganadería, caza y servicios relacionados con las mismas </w:t>
      </w:r>
    </w:p>
    <w:p w:rsidR="006148BE" w:rsidRPr="00201CDB" w:rsidRDefault="006148BE" w:rsidP="006148BE">
      <w:pPr>
        <w:autoSpaceDE w:val="0"/>
        <w:autoSpaceDN w:val="0"/>
        <w:adjustRightInd w:val="0"/>
        <w:rPr>
          <w:sz w:val="20"/>
        </w:rPr>
      </w:pPr>
      <w:r w:rsidRPr="00201CDB">
        <w:rPr>
          <w:sz w:val="20"/>
        </w:rPr>
        <w:t>Cultivos no perennes</w:t>
      </w:r>
    </w:p>
    <w:p w:rsidR="006148BE" w:rsidRPr="00201CDB" w:rsidRDefault="006148BE" w:rsidP="006148BE">
      <w:pPr>
        <w:autoSpaceDE w:val="0"/>
        <w:autoSpaceDN w:val="0"/>
        <w:adjustRightInd w:val="0"/>
        <w:rPr>
          <w:sz w:val="20"/>
        </w:rPr>
      </w:pPr>
      <w:r w:rsidRPr="00201CDB">
        <w:rPr>
          <w:sz w:val="20"/>
        </w:rPr>
        <w:t>Cultivos perennes</w:t>
      </w:r>
    </w:p>
    <w:p w:rsidR="006148BE" w:rsidRPr="00201CDB" w:rsidRDefault="006148BE" w:rsidP="006148BE">
      <w:pPr>
        <w:autoSpaceDE w:val="0"/>
        <w:autoSpaceDN w:val="0"/>
        <w:adjustRightInd w:val="0"/>
        <w:rPr>
          <w:sz w:val="20"/>
        </w:rPr>
      </w:pPr>
      <w:r w:rsidRPr="00201CDB">
        <w:rPr>
          <w:sz w:val="20"/>
        </w:rPr>
        <w:t>Propagación de plantas</w:t>
      </w:r>
    </w:p>
    <w:p w:rsidR="006148BE" w:rsidRPr="00201CDB" w:rsidRDefault="006148BE" w:rsidP="006148BE">
      <w:pPr>
        <w:autoSpaceDE w:val="0"/>
        <w:autoSpaceDN w:val="0"/>
        <w:adjustRightInd w:val="0"/>
        <w:rPr>
          <w:sz w:val="20"/>
        </w:rPr>
      </w:pPr>
      <w:r w:rsidRPr="00201CDB">
        <w:rPr>
          <w:sz w:val="20"/>
        </w:rPr>
        <w:t>Producción ganadera</w:t>
      </w:r>
    </w:p>
    <w:p w:rsidR="006148BE" w:rsidRPr="00201CDB" w:rsidRDefault="006148BE" w:rsidP="006148BE">
      <w:pPr>
        <w:autoSpaceDE w:val="0"/>
        <w:autoSpaceDN w:val="0"/>
        <w:adjustRightInd w:val="0"/>
        <w:rPr>
          <w:sz w:val="20"/>
        </w:rPr>
      </w:pPr>
      <w:r w:rsidRPr="00201CDB">
        <w:rPr>
          <w:sz w:val="20"/>
        </w:rPr>
        <w:t>Producción agrícola combinada con la producción ganadera</w:t>
      </w:r>
    </w:p>
    <w:p w:rsidR="006148BE" w:rsidRPr="00201CDB" w:rsidRDefault="006148BE" w:rsidP="006148BE">
      <w:pPr>
        <w:autoSpaceDE w:val="0"/>
        <w:autoSpaceDN w:val="0"/>
        <w:adjustRightInd w:val="0"/>
        <w:rPr>
          <w:sz w:val="20"/>
        </w:rPr>
      </w:pPr>
      <w:r w:rsidRPr="00201CDB">
        <w:rPr>
          <w:sz w:val="20"/>
        </w:rPr>
        <w:t>Actividades de apoyo a la agricultura, a la ganadería y de preparación posterior a la cosecha</w:t>
      </w:r>
    </w:p>
    <w:p w:rsidR="006148BE" w:rsidRPr="00201CDB" w:rsidRDefault="006148BE" w:rsidP="006148BE">
      <w:pPr>
        <w:autoSpaceDE w:val="0"/>
        <w:autoSpaceDN w:val="0"/>
        <w:adjustRightInd w:val="0"/>
        <w:rPr>
          <w:sz w:val="20"/>
        </w:rPr>
      </w:pPr>
      <w:r w:rsidRPr="00201CDB">
        <w:rPr>
          <w:sz w:val="20"/>
        </w:rPr>
        <w:t>Caza, captura de animales y servicios relacionados con las mismas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02 Silvicultura y explotación forestal</w:t>
      </w:r>
    </w:p>
    <w:p w:rsidR="006148BE" w:rsidRPr="00201CDB" w:rsidRDefault="006148BE" w:rsidP="006148BE">
      <w:pPr>
        <w:autoSpaceDE w:val="0"/>
        <w:autoSpaceDN w:val="0"/>
        <w:adjustRightInd w:val="0"/>
        <w:rPr>
          <w:sz w:val="20"/>
        </w:rPr>
      </w:pPr>
      <w:r w:rsidRPr="00201CDB">
        <w:rPr>
          <w:sz w:val="20"/>
        </w:rPr>
        <w:t>Silvicultura y otras actividades forestales</w:t>
      </w:r>
    </w:p>
    <w:p w:rsidR="006148BE" w:rsidRPr="00201CDB" w:rsidRDefault="006148BE" w:rsidP="006148BE">
      <w:pPr>
        <w:autoSpaceDE w:val="0"/>
        <w:autoSpaceDN w:val="0"/>
        <w:adjustRightInd w:val="0"/>
        <w:rPr>
          <w:sz w:val="20"/>
        </w:rPr>
      </w:pPr>
      <w:r w:rsidRPr="00201CDB">
        <w:rPr>
          <w:sz w:val="20"/>
        </w:rPr>
        <w:t>Explotación de la madera</w:t>
      </w:r>
    </w:p>
    <w:p w:rsidR="006148BE" w:rsidRPr="00201CDB" w:rsidRDefault="006148BE" w:rsidP="006148BE">
      <w:pPr>
        <w:autoSpaceDE w:val="0"/>
        <w:autoSpaceDN w:val="0"/>
        <w:adjustRightInd w:val="0"/>
        <w:rPr>
          <w:sz w:val="20"/>
        </w:rPr>
      </w:pPr>
      <w:r w:rsidRPr="00201CDB">
        <w:rPr>
          <w:sz w:val="20"/>
        </w:rPr>
        <w:t>Recolección de productos silvestres, excepto madera</w:t>
      </w:r>
    </w:p>
    <w:p w:rsidR="006148BE" w:rsidRPr="00201CDB" w:rsidRDefault="006148BE" w:rsidP="006148BE">
      <w:pPr>
        <w:autoSpaceDE w:val="0"/>
        <w:autoSpaceDN w:val="0"/>
        <w:adjustRightInd w:val="0"/>
        <w:rPr>
          <w:sz w:val="20"/>
        </w:rPr>
      </w:pPr>
      <w:r w:rsidRPr="00201CDB">
        <w:rPr>
          <w:sz w:val="20"/>
        </w:rPr>
        <w:t>Servicios de apoyo a la silvicultura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03 Pesca y acuicultura</w:t>
      </w:r>
    </w:p>
    <w:p w:rsidR="006148BE" w:rsidRPr="00201CDB" w:rsidRDefault="006148BE" w:rsidP="006148BE">
      <w:pPr>
        <w:autoSpaceDE w:val="0"/>
        <w:autoSpaceDN w:val="0"/>
        <w:adjustRightInd w:val="0"/>
        <w:rPr>
          <w:sz w:val="20"/>
        </w:rPr>
      </w:pPr>
      <w:r w:rsidRPr="00201CDB">
        <w:rPr>
          <w:sz w:val="20"/>
        </w:rPr>
        <w:t>Pesca</w:t>
      </w:r>
    </w:p>
    <w:p w:rsidR="006148BE" w:rsidRPr="00201CDB" w:rsidRDefault="006148BE" w:rsidP="006148BE">
      <w:pPr>
        <w:autoSpaceDE w:val="0"/>
        <w:autoSpaceDN w:val="0"/>
        <w:adjustRightInd w:val="0"/>
        <w:rPr>
          <w:sz w:val="20"/>
        </w:rPr>
      </w:pPr>
      <w:r w:rsidRPr="00201CDB">
        <w:rPr>
          <w:sz w:val="20"/>
        </w:rPr>
        <w:t>Acuicultura</w:t>
      </w:r>
    </w:p>
    <w:p w:rsidR="006148BE" w:rsidRPr="00201CDB" w:rsidRDefault="006148BE" w:rsidP="006148BE">
      <w:pPr>
        <w:autoSpaceDE w:val="0"/>
        <w:autoSpaceDN w:val="0"/>
        <w:adjustRightInd w:val="0"/>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B: INDUSTRIAS EXTRACTIVAS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05 Extracción de antracita, hulla y lignito</w:t>
      </w:r>
    </w:p>
    <w:p w:rsidR="006148BE" w:rsidRPr="00201CDB" w:rsidRDefault="006148BE" w:rsidP="006148BE">
      <w:pPr>
        <w:autoSpaceDE w:val="0"/>
        <w:autoSpaceDN w:val="0"/>
        <w:adjustRightInd w:val="0"/>
        <w:rPr>
          <w:sz w:val="20"/>
        </w:rPr>
      </w:pPr>
      <w:r w:rsidRPr="00201CDB">
        <w:rPr>
          <w:sz w:val="20"/>
        </w:rPr>
        <w:t>Extracción de antracita y hulla</w:t>
      </w:r>
    </w:p>
    <w:p w:rsidR="006148BE" w:rsidRPr="00201CDB" w:rsidRDefault="006148BE" w:rsidP="006148BE">
      <w:pPr>
        <w:autoSpaceDE w:val="0"/>
        <w:autoSpaceDN w:val="0"/>
        <w:adjustRightInd w:val="0"/>
        <w:rPr>
          <w:sz w:val="20"/>
        </w:rPr>
      </w:pPr>
      <w:r w:rsidRPr="00201CDB">
        <w:rPr>
          <w:sz w:val="20"/>
        </w:rPr>
        <w:t>Extracción de lignito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06 Extracción de crudo de petróleo y gas natural</w:t>
      </w:r>
    </w:p>
    <w:p w:rsidR="006148BE" w:rsidRPr="00201CDB" w:rsidRDefault="006148BE" w:rsidP="006148BE">
      <w:pPr>
        <w:autoSpaceDE w:val="0"/>
        <w:autoSpaceDN w:val="0"/>
        <w:adjustRightInd w:val="0"/>
        <w:rPr>
          <w:sz w:val="20"/>
        </w:rPr>
      </w:pPr>
      <w:r w:rsidRPr="00201CDB">
        <w:rPr>
          <w:sz w:val="20"/>
        </w:rPr>
        <w:t>Extracción de crudo de petróleo</w:t>
      </w:r>
    </w:p>
    <w:p w:rsidR="006148BE" w:rsidRPr="00201CDB" w:rsidRDefault="006148BE" w:rsidP="006148BE">
      <w:pPr>
        <w:autoSpaceDE w:val="0"/>
        <w:autoSpaceDN w:val="0"/>
        <w:adjustRightInd w:val="0"/>
        <w:rPr>
          <w:sz w:val="20"/>
        </w:rPr>
      </w:pPr>
      <w:r w:rsidRPr="00201CDB">
        <w:rPr>
          <w:sz w:val="20"/>
        </w:rPr>
        <w:t>Extracción de gas natural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07 Extracción de minerales metálicos</w:t>
      </w:r>
    </w:p>
    <w:p w:rsidR="006148BE" w:rsidRPr="00201CDB" w:rsidRDefault="006148BE" w:rsidP="006148BE">
      <w:pPr>
        <w:autoSpaceDE w:val="0"/>
        <w:autoSpaceDN w:val="0"/>
        <w:adjustRightInd w:val="0"/>
        <w:rPr>
          <w:sz w:val="20"/>
        </w:rPr>
      </w:pPr>
      <w:r w:rsidRPr="00201CDB">
        <w:rPr>
          <w:sz w:val="20"/>
        </w:rPr>
        <w:t>Extracción de minerales de hierro</w:t>
      </w:r>
    </w:p>
    <w:p w:rsidR="006148BE" w:rsidRPr="00201CDB" w:rsidRDefault="006148BE" w:rsidP="006148BE">
      <w:pPr>
        <w:autoSpaceDE w:val="0"/>
        <w:autoSpaceDN w:val="0"/>
        <w:adjustRightInd w:val="0"/>
        <w:rPr>
          <w:sz w:val="20"/>
        </w:rPr>
      </w:pPr>
      <w:r w:rsidRPr="00201CDB">
        <w:rPr>
          <w:sz w:val="20"/>
        </w:rPr>
        <w:t>Extracción de minerales metálicos no férreos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08 Otras industrias extractivas</w:t>
      </w:r>
    </w:p>
    <w:p w:rsidR="006148BE" w:rsidRPr="00201CDB" w:rsidRDefault="006148BE" w:rsidP="006148BE">
      <w:pPr>
        <w:autoSpaceDE w:val="0"/>
        <w:autoSpaceDN w:val="0"/>
        <w:adjustRightInd w:val="0"/>
        <w:rPr>
          <w:sz w:val="20"/>
        </w:rPr>
      </w:pPr>
      <w:r w:rsidRPr="00201CDB">
        <w:rPr>
          <w:sz w:val="20"/>
        </w:rPr>
        <w:t>Extracción de piedra, arena y arcilla</w:t>
      </w:r>
    </w:p>
    <w:p w:rsidR="006148BE" w:rsidRPr="00201CDB" w:rsidRDefault="006148BE" w:rsidP="006148BE">
      <w:pPr>
        <w:autoSpaceDE w:val="0"/>
        <w:autoSpaceDN w:val="0"/>
        <w:adjustRightInd w:val="0"/>
        <w:rPr>
          <w:sz w:val="20"/>
        </w:rPr>
      </w:pPr>
      <w:r w:rsidRPr="00201CDB">
        <w:rPr>
          <w:sz w:val="20"/>
        </w:rPr>
        <w:t xml:space="preserve">Industrias extractivas </w:t>
      </w:r>
      <w:proofErr w:type="spellStart"/>
      <w:r w:rsidRPr="00201CDB">
        <w:rPr>
          <w:sz w:val="20"/>
        </w:rPr>
        <w:t>n.c.o.p</w:t>
      </w:r>
      <w:proofErr w:type="spellEnd"/>
      <w:r w:rsidRPr="00201CDB">
        <w:rPr>
          <w:sz w:val="20"/>
        </w:rPr>
        <w:t>.</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09 Actividades de apoyo a las industrias extractivas</w:t>
      </w:r>
    </w:p>
    <w:p w:rsidR="006148BE" w:rsidRPr="00201CDB" w:rsidRDefault="006148BE" w:rsidP="006148BE">
      <w:pPr>
        <w:autoSpaceDE w:val="0"/>
        <w:autoSpaceDN w:val="0"/>
        <w:adjustRightInd w:val="0"/>
        <w:rPr>
          <w:sz w:val="20"/>
        </w:rPr>
      </w:pPr>
      <w:r w:rsidRPr="00201CDB">
        <w:rPr>
          <w:sz w:val="20"/>
        </w:rPr>
        <w:t>Actividades de apoyo a la extracción de petróleo y gas natural</w:t>
      </w:r>
    </w:p>
    <w:p w:rsidR="006148BE" w:rsidRPr="00201CDB" w:rsidRDefault="006148BE" w:rsidP="006148BE">
      <w:pPr>
        <w:rPr>
          <w:sz w:val="20"/>
        </w:rPr>
      </w:pPr>
      <w:r w:rsidRPr="00201CDB">
        <w:rPr>
          <w:sz w:val="20"/>
        </w:rPr>
        <w:t>Actividades de apoyo a otras industrias extractivas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C: INDUSTRIA MANUFACTURERA</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10 Industria de la alimentación</w:t>
      </w:r>
    </w:p>
    <w:p w:rsidR="006148BE" w:rsidRPr="00201CDB" w:rsidRDefault="006148BE" w:rsidP="006148BE">
      <w:pPr>
        <w:autoSpaceDE w:val="0"/>
        <w:autoSpaceDN w:val="0"/>
        <w:adjustRightInd w:val="0"/>
        <w:rPr>
          <w:sz w:val="20"/>
        </w:rPr>
      </w:pPr>
      <w:r w:rsidRPr="00201CDB">
        <w:rPr>
          <w:sz w:val="20"/>
        </w:rPr>
        <w:t>Procesado y conservación de carne y elaboración de productos cárnicos</w:t>
      </w:r>
    </w:p>
    <w:p w:rsidR="006148BE" w:rsidRPr="00201CDB" w:rsidRDefault="006148BE" w:rsidP="006148BE">
      <w:pPr>
        <w:autoSpaceDE w:val="0"/>
        <w:autoSpaceDN w:val="0"/>
        <w:adjustRightInd w:val="0"/>
        <w:rPr>
          <w:sz w:val="20"/>
        </w:rPr>
      </w:pPr>
      <w:r w:rsidRPr="00201CDB">
        <w:rPr>
          <w:sz w:val="20"/>
        </w:rPr>
        <w:t>Procesado y conservación de pescados, crustáceos y moluscos</w:t>
      </w:r>
    </w:p>
    <w:p w:rsidR="006148BE" w:rsidRPr="00201CDB" w:rsidRDefault="006148BE" w:rsidP="006148BE">
      <w:pPr>
        <w:autoSpaceDE w:val="0"/>
        <w:autoSpaceDN w:val="0"/>
        <w:adjustRightInd w:val="0"/>
        <w:rPr>
          <w:sz w:val="20"/>
        </w:rPr>
      </w:pPr>
      <w:r w:rsidRPr="00201CDB">
        <w:rPr>
          <w:sz w:val="20"/>
        </w:rPr>
        <w:t>Procesado y conservación de frutas y hortalizas</w:t>
      </w:r>
    </w:p>
    <w:p w:rsidR="006148BE" w:rsidRPr="00201CDB" w:rsidRDefault="006148BE" w:rsidP="006148BE">
      <w:pPr>
        <w:autoSpaceDE w:val="0"/>
        <w:autoSpaceDN w:val="0"/>
        <w:adjustRightInd w:val="0"/>
        <w:rPr>
          <w:sz w:val="20"/>
        </w:rPr>
      </w:pPr>
      <w:r w:rsidRPr="00201CDB">
        <w:rPr>
          <w:sz w:val="20"/>
        </w:rPr>
        <w:t>Fabricación de aceites y grasas vegetales y animales</w:t>
      </w:r>
    </w:p>
    <w:p w:rsidR="006148BE" w:rsidRPr="00201CDB" w:rsidRDefault="006148BE" w:rsidP="006148BE">
      <w:pPr>
        <w:autoSpaceDE w:val="0"/>
        <w:autoSpaceDN w:val="0"/>
        <w:adjustRightInd w:val="0"/>
        <w:rPr>
          <w:sz w:val="20"/>
        </w:rPr>
      </w:pPr>
      <w:r w:rsidRPr="00201CDB">
        <w:rPr>
          <w:sz w:val="20"/>
        </w:rPr>
        <w:t>Fabricación de productos lácteos</w:t>
      </w:r>
    </w:p>
    <w:p w:rsidR="006148BE" w:rsidRPr="00201CDB" w:rsidRDefault="006148BE" w:rsidP="006148BE">
      <w:pPr>
        <w:autoSpaceDE w:val="0"/>
        <w:autoSpaceDN w:val="0"/>
        <w:adjustRightInd w:val="0"/>
        <w:rPr>
          <w:sz w:val="20"/>
        </w:rPr>
      </w:pPr>
      <w:r w:rsidRPr="00201CDB">
        <w:rPr>
          <w:sz w:val="20"/>
        </w:rPr>
        <w:t>Fabricación de productos de molinería, almidones y productos amiláceos</w:t>
      </w:r>
    </w:p>
    <w:p w:rsidR="006148BE" w:rsidRPr="00201CDB" w:rsidRDefault="006148BE" w:rsidP="006148BE">
      <w:pPr>
        <w:autoSpaceDE w:val="0"/>
        <w:autoSpaceDN w:val="0"/>
        <w:adjustRightInd w:val="0"/>
        <w:rPr>
          <w:sz w:val="20"/>
        </w:rPr>
      </w:pPr>
      <w:r w:rsidRPr="00201CDB">
        <w:rPr>
          <w:sz w:val="20"/>
        </w:rPr>
        <w:t>Fabricación de productos de panadería y pastas alimenticias</w:t>
      </w:r>
    </w:p>
    <w:p w:rsidR="006148BE" w:rsidRPr="00201CDB" w:rsidRDefault="006148BE" w:rsidP="006148BE">
      <w:pPr>
        <w:autoSpaceDE w:val="0"/>
        <w:autoSpaceDN w:val="0"/>
        <w:adjustRightInd w:val="0"/>
        <w:rPr>
          <w:sz w:val="20"/>
        </w:rPr>
      </w:pPr>
      <w:r w:rsidRPr="00201CDB">
        <w:rPr>
          <w:sz w:val="20"/>
        </w:rPr>
        <w:t>Fabricación de otros productos alimenticios</w:t>
      </w:r>
    </w:p>
    <w:p w:rsidR="006148BE" w:rsidRPr="00201CDB" w:rsidRDefault="006148BE" w:rsidP="006148BE">
      <w:pPr>
        <w:autoSpaceDE w:val="0"/>
        <w:autoSpaceDN w:val="0"/>
        <w:adjustRightInd w:val="0"/>
        <w:rPr>
          <w:sz w:val="20"/>
        </w:rPr>
      </w:pPr>
      <w:r w:rsidRPr="00201CDB">
        <w:rPr>
          <w:sz w:val="20"/>
        </w:rPr>
        <w:t>Fabricación de productos para la alimentación animal</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11 Fabricación de bebidas</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12 Industria del tabaco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13 Industria textil</w:t>
      </w:r>
    </w:p>
    <w:p w:rsidR="006148BE" w:rsidRPr="00201CDB" w:rsidRDefault="006148BE" w:rsidP="006148BE">
      <w:pPr>
        <w:autoSpaceDE w:val="0"/>
        <w:autoSpaceDN w:val="0"/>
        <w:adjustRightInd w:val="0"/>
        <w:rPr>
          <w:sz w:val="20"/>
        </w:rPr>
      </w:pPr>
      <w:r w:rsidRPr="00201CDB">
        <w:rPr>
          <w:sz w:val="20"/>
        </w:rPr>
        <w:t>Preparación e hilado de fibras textiles</w:t>
      </w:r>
    </w:p>
    <w:p w:rsidR="006148BE" w:rsidRPr="00201CDB" w:rsidRDefault="006148BE" w:rsidP="006148BE">
      <w:pPr>
        <w:autoSpaceDE w:val="0"/>
        <w:autoSpaceDN w:val="0"/>
        <w:adjustRightInd w:val="0"/>
        <w:rPr>
          <w:sz w:val="20"/>
        </w:rPr>
      </w:pPr>
      <w:r w:rsidRPr="00201CDB">
        <w:rPr>
          <w:sz w:val="20"/>
        </w:rPr>
        <w:t>Fabricación de tejidos textiles</w:t>
      </w:r>
    </w:p>
    <w:p w:rsidR="006148BE" w:rsidRPr="00201CDB" w:rsidRDefault="006148BE" w:rsidP="006148BE">
      <w:pPr>
        <w:autoSpaceDE w:val="0"/>
        <w:autoSpaceDN w:val="0"/>
        <w:adjustRightInd w:val="0"/>
        <w:rPr>
          <w:sz w:val="20"/>
        </w:rPr>
      </w:pPr>
      <w:r w:rsidRPr="00201CDB">
        <w:rPr>
          <w:sz w:val="20"/>
        </w:rPr>
        <w:t>Acabado de textiles</w:t>
      </w:r>
    </w:p>
    <w:p w:rsidR="006148BE" w:rsidRPr="00201CDB" w:rsidRDefault="006148BE" w:rsidP="006148BE">
      <w:pPr>
        <w:autoSpaceDE w:val="0"/>
        <w:autoSpaceDN w:val="0"/>
        <w:adjustRightInd w:val="0"/>
        <w:rPr>
          <w:sz w:val="20"/>
        </w:rPr>
      </w:pPr>
      <w:r w:rsidRPr="00201CDB">
        <w:rPr>
          <w:sz w:val="20"/>
        </w:rPr>
        <w:t>Fabricación de otros productos textiles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lastRenderedPageBreak/>
        <w:t>14 Confección de prendas de vestir</w:t>
      </w:r>
    </w:p>
    <w:p w:rsidR="006148BE" w:rsidRPr="00201CDB" w:rsidRDefault="006148BE" w:rsidP="006148BE">
      <w:pPr>
        <w:autoSpaceDE w:val="0"/>
        <w:autoSpaceDN w:val="0"/>
        <w:adjustRightInd w:val="0"/>
        <w:rPr>
          <w:sz w:val="20"/>
        </w:rPr>
      </w:pPr>
      <w:r w:rsidRPr="00201CDB">
        <w:rPr>
          <w:sz w:val="20"/>
        </w:rPr>
        <w:t>Confección de prendas de vestir, excepto de peletería</w:t>
      </w:r>
    </w:p>
    <w:p w:rsidR="006148BE" w:rsidRPr="00201CDB" w:rsidRDefault="006148BE" w:rsidP="006148BE">
      <w:pPr>
        <w:autoSpaceDE w:val="0"/>
        <w:autoSpaceDN w:val="0"/>
        <w:adjustRightInd w:val="0"/>
        <w:rPr>
          <w:sz w:val="20"/>
        </w:rPr>
      </w:pPr>
      <w:r w:rsidRPr="00201CDB">
        <w:rPr>
          <w:sz w:val="20"/>
        </w:rPr>
        <w:t>Fabricación de artículos de peletería</w:t>
      </w:r>
    </w:p>
    <w:p w:rsidR="006148BE" w:rsidRPr="00201CDB" w:rsidRDefault="006148BE" w:rsidP="006148BE">
      <w:pPr>
        <w:autoSpaceDE w:val="0"/>
        <w:autoSpaceDN w:val="0"/>
        <w:adjustRightInd w:val="0"/>
        <w:rPr>
          <w:sz w:val="20"/>
        </w:rPr>
      </w:pPr>
      <w:r w:rsidRPr="00201CDB">
        <w:rPr>
          <w:sz w:val="20"/>
        </w:rPr>
        <w:t>Confección de prendas de vestir de punto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15 Industria del cuero y del calzado</w:t>
      </w:r>
    </w:p>
    <w:p w:rsidR="006148BE" w:rsidRPr="00201CDB" w:rsidRDefault="006148BE" w:rsidP="006148BE">
      <w:pPr>
        <w:autoSpaceDE w:val="0"/>
        <w:autoSpaceDN w:val="0"/>
        <w:adjustRightInd w:val="0"/>
        <w:rPr>
          <w:sz w:val="20"/>
        </w:rPr>
      </w:pPr>
      <w:r w:rsidRPr="00201CDB">
        <w:rPr>
          <w:sz w:val="20"/>
        </w:rPr>
        <w:t>Preparación, curtido y acabado del cuero;</w:t>
      </w:r>
      <w:r w:rsidRPr="00201CDB">
        <w:rPr>
          <w:b/>
          <w:bCs/>
        </w:rPr>
        <w:t xml:space="preserve"> </w:t>
      </w:r>
      <w:r w:rsidRPr="00201CDB">
        <w:rPr>
          <w:sz w:val="20"/>
        </w:rPr>
        <w:t>fabricación de artículos de marroquinería, viaje y de guarnicionería y talabartería; preparación y teñido de pieles</w:t>
      </w:r>
    </w:p>
    <w:p w:rsidR="006148BE" w:rsidRPr="00201CDB" w:rsidRDefault="006148BE" w:rsidP="006148BE">
      <w:pPr>
        <w:autoSpaceDE w:val="0"/>
        <w:autoSpaceDN w:val="0"/>
        <w:adjustRightInd w:val="0"/>
        <w:rPr>
          <w:sz w:val="20"/>
        </w:rPr>
      </w:pPr>
      <w:r w:rsidRPr="00201CDB">
        <w:rPr>
          <w:sz w:val="20"/>
        </w:rPr>
        <w:t>Fabricación de calzado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16 Industria de la madera y del corcho, excepto muebles; cestería y espartería</w:t>
      </w:r>
    </w:p>
    <w:p w:rsidR="006148BE" w:rsidRPr="00201CDB" w:rsidRDefault="006148BE" w:rsidP="006148BE">
      <w:pPr>
        <w:autoSpaceDE w:val="0"/>
        <w:autoSpaceDN w:val="0"/>
        <w:adjustRightInd w:val="0"/>
        <w:rPr>
          <w:sz w:val="20"/>
        </w:rPr>
      </w:pPr>
      <w:r w:rsidRPr="00201CDB">
        <w:rPr>
          <w:sz w:val="20"/>
        </w:rPr>
        <w:t>Aserrado y cepillado de la madera</w:t>
      </w:r>
    </w:p>
    <w:p w:rsidR="006148BE" w:rsidRPr="00201CDB" w:rsidRDefault="006148BE" w:rsidP="006148BE">
      <w:pPr>
        <w:autoSpaceDE w:val="0"/>
        <w:autoSpaceDN w:val="0"/>
        <w:adjustRightInd w:val="0"/>
        <w:rPr>
          <w:sz w:val="20"/>
        </w:rPr>
      </w:pPr>
      <w:r w:rsidRPr="00201CDB">
        <w:rPr>
          <w:sz w:val="20"/>
        </w:rPr>
        <w:t>Fabricación de productos de madera, corcho, cestería y espartería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17 Industria del papel</w:t>
      </w:r>
    </w:p>
    <w:p w:rsidR="006148BE" w:rsidRPr="00201CDB" w:rsidRDefault="006148BE" w:rsidP="006148BE">
      <w:pPr>
        <w:autoSpaceDE w:val="0"/>
        <w:autoSpaceDN w:val="0"/>
        <w:adjustRightInd w:val="0"/>
        <w:rPr>
          <w:sz w:val="20"/>
        </w:rPr>
      </w:pPr>
      <w:r w:rsidRPr="00201CDB">
        <w:rPr>
          <w:sz w:val="20"/>
        </w:rPr>
        <w:t>Fabricación de pasta papelera, papel y cartón</w:t>
      </w:r>
    </w:p>
    <w:p w:rsidR="006148BE" w:rsidRPr="00201CDB" w:rsidRDefault="006148BE" w:rsidP="006148BE">
      <w:pPr>
        <w:autoSpaceDE w:val="0"/>
        <w:autoSpaceDN w:val="0"/>
        <w:adjustRightInd w:val="0"/>
        <w:rPr>
          <w:sz w:val="20"/>
        </w:rPr>
      </w:pPr>
      <w:r w:rsidRPr="00201CDB">
        <w:rPr>
          <w:sz w:val="20"/>
        </w:rPr>
        <w:t>Fabricación de artículos de papel y de cartón</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18 Ates gráficas y reproducción de soportes grabados</w:t>
      </w:r>
    </w:p>
    <w:p w:rsidR="006148BE" w:rsidRPr="00201CDB" w:rsidRDefault="006148BE" w:rsidP="006148BE">
      <w:pPr>
        <w:autoSpaceDE w:val="0"/>
        <w:autoSpaceDN w:val="0"/>
        <w:adjustRightInd w:val="0"/>
        <w:rPr>
          <w:sz w:val="20"/>
        </w:rPr>
      </w:pPr>
      <w:r w:rsidRPr="00201CDB">
        <w:rPr>
          <w:sz w:val="20"/>
        </w:rPr>
        <w:t xml:space="preserve">Artes gráficas y servicios </w:t>
      </w:r>
      <w:proofErr w:type="gramStart"/>
      <w:r w:rsidRPr="00201CDB">
        <w:rPr>
          <w:sz w:val="20"/>
        </w:rPr>
        <w:t>relacionadas</w:t>
      </w:r>
      <w:proofErr w:type="gramEnd"/>
      <w:r w:rsidRPr="00201CDB">
        <w:rPr>
          <w:sz w:val="20"/>
        </w:rPr>
        <w:t xml:space="preserve"> con las mismas</w:t>
      </w:r>
    </w:p>
    <w:p w:rsidR="006148BE" w:rsidRPr="00201CDB" w:rsidRDefault="006148BE" w:rsidP="006148BE">
      <w:pPr>
        <w:autoSpaceDE w:val="0"/>
        <w:autoSpaceDN w:val="0"/>
        <w:adjustRightInd w:val="0"/>
        <w:rPr>
          <w:sz w:val="20"/>
        </w:rPr>
      </w:pPr>
      <w:r w:rsidRPr="00201CDB">
        <w:rPr>
          <w:sz w:val="20"/>
        </w:rPr>
        <w:t>Reproducción de soportes grabados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19 Coquerías y refino de petróleo</w:t>
      </w:r>
    </w:p>
    <w:p w:rsidR="006148BE" w:rsidRPr="00201CDB" w:rsidRDefault="006148BE" w:rsidP="006148BE">
      <w:pPr>
        <w:autoSpaceDE w:val="0"/>
        <w:autoSpaceDN w:val="0"/>
        <w:adjustRightInd w:val="0"/>
        <w:rPr>
          <w:sz w:val="20"/>
        </w:rPr>
      </w:pPr>
      <w:r w:rsidRPr="00201CDB">
        <w:rPr>
          <w:sz w:val="20"/>
        </w:rPr>
        <w:t>Coquerías</w:t>
      </w:r>
    </w:p>
    <w:p w:rsidR="006148BE" w:rsidRPr="00201CDB" w:rsidRDefault="006148BE" w:rsidP="006148BE">
      <w:pPr>
        <w:autoSpaceDE w:val="0"/>
        <w:autoSpaceDN w:val="0"/>
        <w:adjustRightInd w:val="0"/>
        <w:rPr>
          <w:sz w:val="20"/>
        </w:rPr>
      </w:pPr>
      <w:r w:rsidRPr="00201CDB">
        <w:rPr>
          <w:sz w:val="20"/>
        </w:rPr>
        <w:t>Refino de petróleo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20 Industria química</w:t>
      </w:r>
    </w:p>
    <w:p w:rsidR="006148BE" w:rsidRPr="00201CDB" w:rsidRDefault="006148BE" w:rsidP="006148BE">
      <w:pPr>
        <w:autoSpaceDE w:val="0"/>
        <w:autoSpaceDN w:val="0"/>
        <w:adjustRightInd w:val="0"/>
        <w:rPr>
          <w:sz w:val="20"/>
        </w:rPr>
      </w:pPr>
      <w:r w:rsidRPr="00201CDB">
        <w:rPr>
          <w:sz w:val="20"/>
        </w:rPr>
        <w:t>Fabricación de productos químicos básicos, compuestos nitrogenados, fertilizantes,</w:t>
      </w:r>
    </w:p>
    <w:p w:rsidR="006148BE" w:rsidRPr="00201CDB" w:rsidRDefault="006148BE" w:rsidP="006148BE">
      <w:pPr>
        <w:autoSpaceDE w:val="0"/>
        <w:autoSpaceDN w:val="0"/>
        <w:adjustRightInd w:val="0"/>
        <w:rPr>
          <w:sz w:val="20"/>
        </w:rPr>
      </w:pPr>
      <w:proofErr w:type="gramStart"/>
      <w:r w:rsidRPr="00201CDB">
        <w:rPr>
          <w:sz w:val="20"/>
        </w:rPr>
        <w:t>plásticos</w:t>
      </w:r>
      <w:proofErr w:type="gramEnd"/>
      <w:r w:rsidRPr="00201CDB">
        <w:rPr>
          <w:sz w:val="20"/>
        </w:rPr>
        <w:t xml:space="preserve"> y caucho sintético en formas primarias</w:t>
      </w:r>
    </w:p>
    <w:p w:rsidR="006148BE" w:rsidRPr="00201CDB" w:rsidRDefault="006148BE" w:rsidP="006148BE">
      <w:pPr>
        <w:autoSpaceDE w:val="0"/>
        <w:autoSpaceDN w:val="0"/>
        <w:adjustRightInd w:val="0"/>
        <w:rPr>
          <w:sz w:val="20"/>
        </w:rPr>
      </w:pPr>
      <w:r w:rsidRPr="00201CDB">
        <w:rPr>
          <w:sz w:val="20"/>
        </w:rPr>
        <w:t>Fabricación de pesticidas y otros productos agroquímicos</w:t>
      </w:r>
    </w:p>
    <w:p w:rsidR="006148BE" w:rsidRPr="00201CDB" w:rsidRDefault="006148BE" w:rsidP="006148BE">
      <w:pPr>
        <w:autoSpaceDE w:val="0"/>
        <w:autoSpaceDN w:val="0"/>
        <w:adjustRightInd w:val="0"/>
        <w:rPr>
          <w:sz w:val="20"/>
        </w:rPr>
      </w:pPr>
      <w:r w:rsidRPr="00201CDB">
        <w:rPr>
          <w:sz w:val="20"/>
        </w:rPr>
        <w:t>Fabricación de pinturas, barnices y revestimientos similares; tintas de imprenta y masillas</w:t>
      </w:r>
    </w:p>
    <w:p w:rsidR="006148BE" w:rsidRPr="00201CDB" w:rsidRDefault="006148BE" w:rsidP="006148BE">
      <w:pPr>
        <w:autoSpaceDE w:val="0"/>
        <w:autoSpaceDN w:val="0"/>
        <w:adjustRightInd w:val="0"/>
        <w:rPr>
          <w:sz w:val="20"/>
        </w:rPr>
      </w:pPr>
      <w:r w:rsidRPr="00201CDB">
        <w:rPr>
          <w:sz w:val="20"/>
        </w:rPr>
        <w:t>Fabricación de jabones, detergentes y otros artículos de limpieza y abrillantamiento; fabricación</w:t>
      </w:r>
    </w:p>
    <w:p w:rsidR="006148BE" w:rsidRPr="00201CDB" w:rsidRDefault="006148BE" w:rsidP="006148BE">
      <w:pPr>
        <w:autoSpaceDE w:val="0"/>
        <w:autoSpaceDN w:val="0"/>
        <w:adjustRightInd w:val="0"/>
        <w:rPr>
          <w:sz w:val="20"/>
        </w:rPr>
      </w:pPr>
      <w:proofErr w:type="gramStart"/>
      <w:r w:rsidRPr="00201CDB">
        <w:rPr>
          <w:sz w:val="20"/>
        </w:rPr>
        <w:t>de</w:t>
      </w:r>
      <w:proofErr w:type="gramEnd"/>
      <w:r w:rsidRPr="00201CDB">
        <w:rPr>
          <w:sz w:val="20"/>
        </w:rPr>
        <w:t xml:space="preserve"> perfumes y cosméticos</w:t>
      </w:r>
    </w:p>
    <w:p w:rsidR="006148BE" w:rsidRPr="00201CDB" w:rsidRDefault="006148BE" w:rsidP="006148BE">
      <w:pPr>
        <w:autoSpaceDE w:val="0"/>
        <w:autoSpaceDN w:val="0"/>
        <w:adjustRightInd w:val="0"/>
        <w:rPr>
          <w:sz w:val="20"/>
        </w:rPr>
      </w:pPr>
      <w:r w:rsidRPr="00201CDB">
        <w:rPr>
          <w:sz w:val="20"/>
        </w:rPr>
        <w:t>Fabricación de otros productos químicos</w:t>
      </w:r>
    </w:p>
    <w:p w:rsidR="006148BE" w:rsidRPr="00201CDB" w:rsidRDefault="006148BE" w:rsidP="006148BE">
      <w:pPr>
        <w:autoSpaceDE w:val="0"/>
        <w:autoSpaceDN w:val="0"/>
        <w:adjustRightInd w:val="0"/>
        <w:rPr>
          <w:sz w:val="20"/>
        </w:rPr>
      </w:pPr>
      <w:r w:rsidRPr="00201CDB">
        <w:rPr>
          <w:sz w:val="20"/>
        </w:rPr>
        <w:t>Fabricación de fibras artificiales y sintéticas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21 Fabricación de productos farmacéuticos</w:t>
      </w:r>
    </w:p>
    <w:p w:rsidR="006148BE" w:rsidRPr="00201CDB" w:rsidRDefault="006148BE" w:rsidP="006148BE">
      <w:pPr>
        <w:autoSpaceDE w:val="0"/>
        <w:autoSpaceDN w:val="0"/>
        <w:adjustRightInd w:val="0"/>
        <w:rPr>
          <w:sz w:val="20"/>
        </w:rPr>
      </w:pPr>
      <w:r w:rsidRPr="00201CDB">
        <w:rPr>
          <w:sz w:val="20"/>
        </w:rPr>
        <w:t>Fabricación de productos farmacéuticos de base</w:t>
      </w:r>
    </w:p>
    <w:p w:rsidR="006148BE" w:rsidRPr="00201CDB" w:rsidRDefault="006148BE" w:rsidP="006148BE">
      <w:pPr>
        <w:autoSpaceDE w:val="0"/>
        <w:autoSpaceDN w:val="0"/>
        <w:adjustRightInd w:val="0"/>
        <w:rPr>
          <w:sz w:val="20"/>
        </w:rPr>
      </w:pPr>
      <w:r w:rsidRPr="00201CDB">
        <w:rPr>
          <w:sz w:val="20"/>
        </w:rPr>
        <w:t>Fabricación de especialidades farmacéuticas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22 Fabricación de productos de caucho y plásticos</w:t>
      </w:r>
    </w:p>
    <w:p w:rsidR="006148BE" w:rsidRPr="00201CDB" w:rsidRDefault="006148BE" w:rsidP="006148BE">
      <w:pPr>
        <w:autoSpaceDE w:val="0"/>
        <w:autoSpaceDN w:val="0"/>
        <w:adjustRightInd w:val="0"/>
        <w:rPr>
          <w:sz w:val="20"/>
        </w:rPr>
      </w:pPr>
      <w:r w:rsidRPr="00201CDB">
        <w:rPr>
          <w:sz w:val="20"/>
        </w:rPr>
        <w:t>Fabricación de productos de caucho</w:t>
      </w:r>
    </w:p>
    <w:p w:rsidR="006148BE" w:rsidRPr="00201CDB" w:rsidRDefault="006148BE" w:rsidP="006148BE">
      <w:pPr>
        <w:autoSpaceDE w:val="0"/>
        <w:autoSpaceDN w:val="0"/>
        <w:adjustRightInd w:val="0"/>
        <w:rPr>
          <w:sz w:val="20"/>
        </w:rPr>
      </w:pPr>
      <w:r w:rsidRPr="00201CDB">
        <w:rPr>
          <w:sz w:val="20"/>
        </w:rPr>
        <w:t>Fabricación de productos de plástico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23 Fabricación de otros productos minerales no metálicos</w:t>
      </w:r>
    </w:p>
    <w:p w:rsidR="006148BE" w:rsidRPr="00201CDB" w:rsidRDefault="006148BE" w:rsidP="006148BE">
      <w:pPr>
        <w:autoSpaceDE w:val="0"/>
        <w:autoSpaceDN w:val="0"/>
        <w:adjustRightInd w:val="0"/>
        <w:rPr>
          <w:sz w:val="20"/>
        </w:rPr>
      </w:pPr>
      <w:r w:rsidRPr="00201CDB">
        <w:rPr>
          <w:sz w:val="20"/>
        </w:rPr>
        <w:t>Fabricación de vidrio y productos de vidrio</w:t>
      </w:r>
    </w:p>
    <w:p w:rsidR="006148BE" w:rsidRPr="00201CDB" w:rsidRDefault="006148BE" w:rsidP="006148BE">
      <w:pPr>
        <w:autoSpaceDE w:val="0"/>
        <w:autoSpaceDN w:val="0"/>
        <w:adjustRightInd w:val="0"/>
        <w:rPr>
          <w:sz w:val="20"/>
        </w:rPr>
      </w:pPr>
      <w:r w:rsidRPr="00201CDB">
        <w:rPr>
          <w:sz w:val="20"/>
        </w:rPr>
        <w:t>Fabricación de productos cerámicos refractarios</w:t>
      </w:r>
    </w:p>
    <w:p w:rsidR="006148BE" w:rsidRPr="00201CDB" w:rsidRDefault="006148BE" w:rsidP="006148BE">
      <w:pPr>
        <w:autoSpaceDE w:val="0"/>
        <w:autoSpaceDN w:val="0"/>
        <w:adjustRightInd w:val="0"/>
        <w:rPr>
          <w:sz w:val="20"/>
        </w:rPr>
      </w:pPr>
      <w:r w:rsidRPr="00201CDB">
        <w:rPr>
          <w:sz w:val="20"/>
        </w:rPr>
        <w:t>Fabricación de productos cerámicos para la construcción</w:t>
      </w:r>
    </w:p>
    <w:p w:rsidR="006148BE" w:rsidRPr="00201CDB" w:rsidRDefault="006148BE" w:rsidP="006148BE">
      <w:pPr>
        <w:autoSpaceDE w:val="0"/>
        <w:autoSpaceDN w:val="0"/>
        <w:adjustRightInd w:val="0"/>
        <w:rPr>
          <w:sz w:val="20"/>
        </w:rPr>
      </w:pPr>
      <w:r w:rsidRPr="00201CDB">
        <w:rPr>
          <w:sz w:val="20"/>
        </w:rPr>
        <w:t>Fabricación de otros productos cerámicos</w:t>
      </w:r>
    </w:p>
    <w:p w:rsidR="006148BE" w:rsidRPr="00201CDB" w:rsidRDefault="006148BE" w:rsidP="006148BE">
      <w:pPr>
        <w:autoSpaceDE w:val="0"/>
        <w:autoSpaceDN w:val="0"/>
        <w:adjustRightInd w:val="0"/>
        <w:rPr>
          <w:sz w:val="20"/>
        </w:rPr>
      </w:pPr>
      <w:r w:rsidRPr="00201CDB">
        <w:rPr>
          <w:sz w:val="20"/>
        </w:rPr>
        <w:t>Fabricación de cemento, cal y yeso</w:t>
      </w:r>
    </w:p>
    <w:p w:rsidR="006148BE" w:rsidRPr="00201CDB" w:rsidRDefault="006148BE" w:rsidP="006148BE">
      <w:pPr>
        <w:autoSpaceDE w:val="0"/>
        <w:autoSpaceDN w:val="0"/>
        <w:adjustRightInd w:val="0"/>
        <w:rPr>
          <w:sz w:val="20"/>
        </w:rPr>
      </w:pPr>
      <w:r w:rsidRPr="00201CDB">
        <w:rPr>
          <w:sz w:val="20"/>
        </w:rPr>
        <w:t>Fabricación de elementos de hormigón, cemento y yeso</w:t>
      </w:r>
    </w:p>
    <w:p w:rsidR="006148BE" w:rsidRPr="00201CDB" w:rsidRDefault="006148BE" w:rsidP="006148BE">
      <w:pPr>
        <w:autoSpaceDE w:val="0"/>
        <w:autoSpaceDN w:val="0"/>
        <w:adjustRightInd w:val="0"/>
        <w:rPr>
          <w:sz w:val="20"/>
        </w:rPr>
      </w:pPr>
      <w:r w:rsidRPr="00201CDB">
        <w:rPr>
          <w:sz w:val="20"/>
        </w:rPr>
        <w:t>Corte, tallado y acabado de la piedra</w:t>
      </w:r>
    </w:p>
    <w:p w:rsidR="006148BE" w:rsidRPr="00201CDB" w:rsidRDefault="006148BE" w:rsidP="006148BE">
      <w:pPr>
        <w:autoSpaceDE w:val="0"/>
        <w:autoSpaceDN w:val="0"/>
        <w:adjustRightInd w:val="0"/>
        <w:rPr>
          <w:sz w:val="20"/>
        </w:rPr>
      </w:pPr>
      <w:r w:rsidRPr="00201CDB">
        <w:rPr>
          <w:sz w:val="20"/>
        </w:rPr>
        <w:t xml:space="preserve">Fabricación de productos abrasivos y productos minerales no metálicos </w:t>
      </w:r>
      <w:proofErr w:type="spellStart"/>
      <w:r w:rsidRPr="00201CDB">
        <w:rPr>
          <w:sz w:val="20"/>
        </w:rPr>
        <w:t>n.c.o.p</w:t>
      </w:r>
      <w:proofErr w:type="spellEnd"/>
      <w:r w:rsidRPr="00201CDB">
        <w:rPr>
          <w:sz w:val="20"/>
        </w:rPr>
        <w:t>.</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24 Metalurgia; fabricación de productos de hierro, acero y ferroaleaciones</w:t>
      </w:r>
    </w:p>
    <w:p w:rsidR="006148BE" w:rsidRPr="00201CDB" w:rsidRDefault="006148BE" w:rsidP="006148BE">
      <w:pPr>
        <w:autoSpaceDE w:val="0"/>
        <w:autoSpaceDN w:val="0"/>
        <w:adjustRightInd w:val="0"/>
        <w:rPr>
          <w:sz w:val="20"/>
        </w:rPr>
      </w:pPr>
      <w:r w:rsidRPr="00201CDB">
        <w:rPr>
          <w:sz w:val="20"/>
        </w:rPr>
        <w:t>Fabricación de productos básicos de hierro, acero y ferroaleaciones</w:t>
      </w:r>
    </w:p>
    <w:p w:rsidR="006148BE" w:rsidRPr="00201CDB" w:rsidRDefault="006148BE" w:rsidP="006148BE">
      <w:pPr>
        <w:autoSpaceDE w:val="0"/>
        <w:autoSpaceDN w:val="0"/>
        <w:adjustRightInd w:val="0"/>
        <w:rPr>
          <w:sz w:val="20"/>
        </w:rPr>
      </w:pPr>
      <w:r w:rsidRPr="00201CDB">
        <w:rPr>
          <w:sz w:val="20"/>
        </w:rPr>
        <w:t xml:space="preserve">Fabricación de tubos, </w:t>
      </w:r>
      <w:proofErr w:type="spellStart"/>
      <w:r w:rsidRPr="00201CDB">
        <w:rPr>
          <w:sz w:val="20"/>
        </w:rPr>
        <w:t>tuberias</w:t>
      </w:r>
      <w:proofErr w:type="spellEnd"/>
      <w:r w:rsidRPr="00201CDB">
        <w:rPr>
          <w:sz w:val="20"/>
        </w:rPr>
        <w:t>, perfiles huecos y sus accesorios, de acero</w:t>
      </w:r>
    </w:p>
    <w:p w:rsidR="006148BE" w:rsidRPr="00201CDB" w:rsidRDefault="006148BE" w:rsidP="006148BE">
      <w:pPr>
        <w:autoSpaceDE w:val="0"/>
        <w:autoSpaceDN w:val="0"/>
        <w:adjustRightInd w:val="0"/>
        <w:rPr>
          <w:sz w:val="20"/>
        </w:rPr>
      </w:pPr>
      <w:r w:rsidRPr="00201CDB">
        <w:rPr>
          <w:sz w:val="20"/>
        </w:rPr>
        <w:t>Fabricación de otros productos de primera transformación del acero</w:t>
      </w:r>
    </w:p>
    <w:p w:rsidR="006148BE" w:rsidRPr="00201CDB" w:rsidRDefault="006148BE" w:rsidP="006148BE">
      <w:pPr>
        <w:autoSpaceDE w:val="0"/>
        <w:autoSpaceDN w:val="0"/>
        <w:adjustRightInd w:val="0"/>
        <w:rPr>
          <w:sz w:val="20"/>
        </w:rPr>
      </w:pPr>
      <w:r w:rsidRPr="00201CDB">
        <w:rPr>
          <w:sz w:val="20"/>
        </w:rPr>
        <w:t>Producción de metales preciosos y de otros metales no férreos</w:t>
      </w:r>
    </w:p>
    <w:p w:rsidR="006148BE" w:rsidRPr="00201CDB" w:rsidRDefault="006148BE" w:rsidP="006148BE">
      <w:pPr>
        <w:autoSpaceDE w:val="0"/>
        <w:autoSpaceDN w:val="0"/>
        <w:adjustRightInd w:val="0"/>
        <w:rPr>
          <w:sz w:val="20"/>
        </w:rPr>
      </w:pPr>
      <w:r w:rsidRPr="00201CDB">
        <w:rPr>
          <w:sz w:val="20"/>
        </w:rPr>
        <w:t>Fundición de metales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25 Fabricación de productos metálicos, excepto maquinaria y equipo</w:t>
      </w:r>
    </w:p>
    <w:p w:rsidR="006148BE" w:rsidRPr="00201CDB" w:rsidRDefault="006148BE" w:rsidP="006148BE">
      <w:pPr>
        <w:autoSpaceDE w:val="0"/>
        <w:autoSpaceDN w:val="0"/>
        <w:adjustRightInd w:val="0"/>
        <w:rPr>
          <w:sz w:val="20"/>
        </w:rPr>
      </w:pPr>
      <w:r w:rsidRPr="00201CDB">
        <w:rPr>
          <w:sz w:val="20"/>
        </w:rPr>
        <w:t>Fabricación de elementos metálicos para la construcción</w:t>
      </w:r>
    </w:p>
    <w:p w:rsidR="006148BE" w:rsidRPr="00201CDB" w:rsidRDefault="006148BE" w:rsidP="006148BE">
      <w:pPr>
        <w:autoSpaceDE w:val="0"/>
        <w:autoSpaceDN w:val="0"/>
        <w:adjustRightInd w:val="0"/>
        <w:rPr>
          <w:sz w:val="20"/>
        </w:rPr>
      </w:pPr>
      <w:r w:rsidRPr="00201CDB">
        <w:rPr>
          <w:sz w:val="20"/>
        </w:rPr>
        <w:t>Fabricación de cisternas, grandes depósitos y contenedores de metal</w:t>
      </w:r>
    </w:p>
    <w:p w:rsidR="006148BE" w:rsidRPr="00201CDB" w:rsidRDefault="006148BE" w:rsidP="006148BE">
      <w:pPr>
        <w:autoSpaceDE w:val="0"/>
        <w:autoSpaceDN w:val="0"/>
        <w:adjustRightInd w:val="0"/>
        <w:rPr>
          <w:sz w:val="20"/>
        </w:rPr>
      </w:pPr>
      <w:r w:rsidRPr="00201CDB">
        <w:rPr>
          <w:sz w:val="20"/>
        </w:rPr>
        <w:t>Fabricación de generadores de vapor, excepto calderas para calefacción central</w:t>
      </w:r>
    </w:p>
    <w:p w:rsidR="006148BE" w:rsidRPr="00201CDB" w:rsidRDefault="006148BE" w:rsidP="006148BE">
      <w:pPr>
        <w:autoSpaceDE w:val="0"/>
        <w:autoSpaceDN w:val="0"/>
        <w:adjustRightInd w:val="0"/>
        <w:rPr>
          <w:sz w:val="20"/>
        </w:rPr>
      </w:pPr>
      <w:r w:rsidRPr="00201CDB">
        <w:rPr>
          <w:sz w:val="20"/>
        </w:rPr>
        <w:t>Fabricación de armas y municiones</w:t>
      </w:r>
    </w:p>
    <w:p w:rsidR="006148BE" w:rsidRPr="00201CDB" w:rsidRDefault="006148BE" w:rsidP="006148BE">
      <w:pPr>
        <w:autoSpaceDE w:val="0"/>
        <w:autoSpaceDN w:val="0"/>
        <w:adjustRightInd w:val="0"/>
        <w:rPr>
          <w:sz w:val="20"/>
        </w:rPr>
      </w:pPr>
      <w:r w:rsidRPr="00201CDB">
        <w:rPr>
          <w:sz w:val="20"/>
        </w:rPr>
        <w:t>Forja, estampación y embutición de metales; metalurgia de polvos</w:t>
      </w:r>
    </w:p>
    <w:p w:rsidR="006148BE" w:rsidRPr="00201CDB" w:rsidRDefault="006148BE" w:rsidP="006148BE">
      <w:pPr>
        <w:autoSpaceDE w:val="0"/>
        <w:autoSpaceDN w:val="0"/>
        <w:adjustRightInd w:val="0"/>
        <w:rPr>
          <w:sz w:val="20"/>
        </w:rPr>
      </w:pPr>
      <w:r w:rsidRPr="00201CDB">
        <w:rPr>
          <w:sz w:val="20"/>
        </w:rPr>
        <w:t>Tratamiento y revestimiento de metales; ingeniería mecánica por cuenta de terceros</w:t>
      </w:r>
    </w:p>
    <w:p w:rsidR="006148BE" w:rsidRPr="00201CDB" w:rsidRDefault="006148BE" w:rsidP="006148BE">
      <w:pPr>
        <w:autoSpaceDE w:val="0"/>
        <w:autoSpaceDN w:val="0"/>
        <w:adjustRightInd w:val="0"/>
        <w:rPr>
          <w:sz w:val="20"/>
        </w:rPr>
      </w:pPr>
      <w:r w:rsidRPr="00201CDB">
        <w:rPr>
          <w:sz w:val="20"/>
        </w:rPr>
        <w:t>Fabricación de artículos de cuchillería y cubertería, herramientas y ferretería</w:t>
      </w:r>
    </w:p>
    <w:p w:rsidR="006148BE" w:rsidRPr="00201CDB" w:rsidRDefault="006148BE" w:rsidP="006148BE">
      <w:pPr>
        <w:autoSpaceDE w:val="0"/>
        <w:autoSpaceDN w:val="0"/>
        <w:adjustRightInd w:val="0"/>
        <w:rPr>
          <w:sz w:val="20"/>
        </w:rPr>
      </w:pPr>
      <w:r w:rsidRPr="00201CDB">
        <w:rPr>
          <w:sz w:val="20"/>
        </w:rPr>
        <w:t>Fabricación de otros productos metálicos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26 Fabricación de productos informáticos, electrónicos y ópticos</w:t>
      </w:r>
    </w:p>
    <w:p w:rsidR="006148BE" w:rsidRPr="00201CDB" w:rsidRDefault="006148BE" w:rsidP="006148BE">
      <w:pPr>
        <w:autoSpaceDE w:val="0"/>
        <w:autoSpaceDN w:val="0"/>
        <w:adjustRightInd w:val="0"/>
        <w:rPr>
          <w:sz w:val="20"/>
        </w:rPr>
      </w:pPr>
      <w:r w:rsidRPr="00201CDB">
        <w:rPr>
          <w:sz w:val="20"/>
        </w:rPr>
        <w:t>Fabricación de componentes electrónicos y circuitos impresos ensamblados</w:t>
      </w:r>
    </w:p>
    <w:p w:rsidR="006148BE" w:rsidRPr="00201CDB" w:rsidRDefault="006148BE" w:rsidP="006148BE">
      <w:pPr>
        <w:autoSpaceDE w:val="0"/>
        <w:autoSpaceDN w:val="0"/>
        <w:adjustRightInd w:val="0"/>
        <w:rPr>
          <w:sz w:val="20"/>
        </w:rPr>
      </w:pPr>
      <w:r w:rsidRPr="00201CDB">
        <w:rPr>
          <w:sz w:val="20"/>
        </w:rPr>
        <w:t>Fabricación de ordenadores y equipos periféricos</w:t>
      </w:r>
    </w:p>
    <w:p w:rsidR="006148BE" w:rsidRPr="00201CDB" w:rsidRDefault="006148BE" w:rsidP="006148BE">
      <w:pPr>
        <w:autoSpaceDE w:val="0"/>
        <w:autoSpaceDN w:val="0"/>
        <w:adjustRightInd w:val="0"/>
        <w:rPr>
          <w:sz w:val="20"/>
        </w:rPr>
      </w:pPr>
      <w:r w:rsidRPr="00201CDB">
        <w:rPr>
          <w:sz w:val="20"/>
        </w:rPr>
        <w:t>Fabricación de equipos de telecomunicaciones</w:t>
      </w:r>
    </w:p>
    <w:p w:rsidR="006148BE" w:rsidRPr="00201CDB" w:rsidRDefault="006148BE" w:rsidP="006148BE">
      <w:pPr>
        <w:autoSpaceDE w:val="0"/>
        <w:autoSpaceDN w:val="0"/>
        <w:adjustRightInd w:val="0"/>
        <w:rPr>
          <w:sz w:val="20"/>
        </w:rPr>
      </w:pPr>
      <w:r w:rsidRPr="00201CDB">
        <w:rPr>
          <w:sz w:val="20"/>
        </w:rPr>
        <w:t>Fabricación de productos electrónicos de consumo</w:t>
      </w:r>
    </w:p>
    <w:p w:rsidR="006148BE" w:rsidRPr="00201CDB" w:rsidRDefault="006148BE" w:rsidP="006148BE">
      <w:pPr>
        <w:autoSpaceDE w:val="0"/>
        <w:autoSpaceDN w:val="0"/>
        <w:adjustRightInd w:val="0"/>
        <w:rPr>
          <w:sz w:val="20"/>
        </w:rPr>
      </w:pPr>
      <w:r w:rsidRPr="00201CDB">
        <w:rPr>
          <w:sz w:val="20"/>
        </w:rPr>
        <w:t>Fabricación de instrumentos y aparatos de medida, verificación y navegación; fabricación de relojes</w:t>
      </w:r>
    </w:p>
    <w:p w:rsidR="006148BE" w:rsidRPr="00201CDB" w:rsidRDefault="006148BE" w:rsidP="006148BE">
      <w:pPr>
        <w:autoSpaceDE w:val="0"/>
        <w:autoSpaceDN w:val="0"/>
        <w:adjustRightInd w:val="0"/>
        <w:rPr>
          <w:sz w:val="20"/>
        </w:rPr>
      </w:pPr>
      <w:r w:rsidRPr="00201CDB">
        <w:rPr>
          <w:sz w:val="20"/>
        </w:rPr>
        <w:lastRenderedPageBreak/>
        <w:t xml:space="preserve">Fabricación de equipos de radiación, </w:t>
      </w:r>
      <w:proofErr w:type="spellStart"/>
      <w:r w:rsidRPr="00201CDB">
        <w:rPr>
          <w:sz w:val="20"/>
        </w:rPr>
        <w:t>electromédicos</w:t>
      </w:r>
      <w:proofErr w:type="spellEnd"/>
      <w:r w:rsidRPr="00201CDB">
        <w:rPr>
          <w:sz w:val="20"/>
        </w:rPr>
        <w:t xml:space="preserve"> y </w:t>
      </w:r>
      <w:proofErr w:type="spellStart"/>
      <w:r w:rsidRPr="00201CDB">
        <w:rPr>
          <w:sz w:val="20"/>
        </w:rPr>
        <w:t>electroterapéuticos</w:t>
      </w:r>
      <w:proofErr w:type="spellEnd"/>
    </w:p>
    <w:p w:rsidR="006148BE" w:rsidRPr="00201CDB" w:rsidRDefault="006148BE" w:rsidP="006148BE">
      <w:pPr>
        <w:autoSpaceDE w:val="0"/>
        <w:autoSpaceDN w:val="0"/>
        <w:adjustRightInd w:val="0"/>
        <w:rPr>
          <w:sz w:val="20"/>
        </w:rPr>
      </w:pPr>
      <w:r w:rsidRPr="00201CDB">
        <w:rPr>
          <w:sz w:val="20"/>
        </w:rPr>
        <w:t>Fabricación de instrumentos de óptica y equipo fotográfico</w:t>
      </w:r>
    </w:p>
    <w:p w:rsidR="006148BE" w:rsidRPr="00201CDB" w:rsidRDefault="006148BE" w:rsidP="006148BE">
      <w:pPr>
        <w:autoSpaceDE w:val="0"/>
        <w:autoSpaceDN w:val="0"/>
        <w:adjustRightInd w:val="0"/>
        <w:rPr>
          <w:sz w:val="20"/>
        </w:rPr>
      </w:pPr>
      <w:r w:rsidRPr="00201CDB">
        <w:rPr>
          <w:sz w:val="20"/>
        </w:rPr>
        <w:t>Fabricación de soportes magnéticos y ópticos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27 Fabricación de material y equipo eléctrico</w:t>
      </w:r>
    </w:p>
    <w:p w:rsidR="006148BE" w:rsidRPr="00201CDB" w:rsidRDefault="006148BE" w:rsidP="006148BE">
      <w:pPr>
        <w:autoSpaceDE w:val="0"/>
        <w:autoSpaceDN w:val="0"/>
        <w:adjustRightInd w:val="0"/>
        <w:rPr>
          <w:sz w:val="20"/>
        </w:rPr>
      </w:pPr>
      <w:r w:rsidRPr="00201CDB">
        <w:rPr>
          <w:sz w:val="20"/>
        </w:rPr>
        <w:t>Fabricación de motores, generadores y transformadores eléctricos, y de aparatos de distribución y control eléctrico</w:t>
      </w:r>
    </w:p>
    <w:p w:rsidR="006148BE" w:rsidRPr="00201CDB" w:rsidRDefault="006148BE" w:rsidP="006148BE">
      <w:pPr>
        <w:autoSpaceDE w:val="0"/>
        <w:autoSpaceDN w:val="0"/>
        <w:adjustRightInd w:val="0"/>
        <w:rPr>
          <w:sz w:val="20"/>
        </w:rPr>
      </w:pPr>
      <w:r w:rsidRPr="00201CDB">
        <w:rPr>
          <w:sz w:val="20"/>
        </w:rPr>
        <w:t>Fabricación de pilas y acumuladores eléctricos</w:t>
      </w:r>
    </w:p>
    <w:p w:rsidR="006148BE" w:rsidRPr="00201CDB" w:rsidRDefault="006148BE" w:rsidP="006148BE">
      <w:pPr>
        <w:autoSpaceDE w:val="0"/>
        <w:autoSpaceDN w:val="0"/>
        <w:adjustRightInd w:val="0"/>
        <w:rPr>
          <w:sz w:val="20"/>
        </w:rPr>
      </w:pPr>
      <w:r w:rsidRPr="00201CDB">
        <w:rPr>
          <w:sz w:val="20"/>
        </w:rPr>
        <w:t>Fabricación de cables y dispositivos de cableado</w:t>
      </w:r>
    </w:p>
    <w:p w:rsidR="006148BE" w:rsidRPr="00201CDB" w:rsidRDefault="006148BE" w:rsidP="006148BE">
      <w:pPr>
        <w:autoSpaceDE w:val="0"/>
        <w:autoSpaceDN w:val="0"/>
        <w:adjustRightInd w:val="0"/>
        <w:rPr>
          <w:sz w:val="20"/>
        </w:rPr>
      </w:pPr>
      <w:r w:rsidRPr="00201CDB">
        <w:rPr>
          <w:sz w:val="20"/>
        </w:rPr>
        <w:t>Fabricación de lámparas y aparatos eléctricos de iluminación</w:t>
      </w:r>
    </w:p>
    <w:p w:rsidR="006148BE" w:rsidRPr="00201CDB" w:rsidRDefault="006148BE" w:rsidP="006148BE">
      <w:pPr>
        <w:autoSpaceDE w:val="0"/>
        <w:autoSpaceDN w:val="0"/>
        <w:adjustRightInd w:val="0"/>
        <w:rPr>
          <w:sz w:val="20"/>
        </w:rPr>
      </w:pPr>
      <w:r w:rsidRPr="00201CDB">
        <w:rPr>
          <w:sz w:val="20"/>
        </w:rPr>
        <w:t>Fabricación de aparatos domésticos</w:t>
      </w:r>
    </w:p>
    <w:p w:rsidR="006148BE" w:rsidRPr="00201CDB" w:rsidRDefault="006148BE" w:rsidP="006148BE">
      <w:pPr>
        <w:autoSpaceDE w:val="0"/>
        <w:autoSpaceDN w:val="0"/>
        <w:adjustRightInd w:val="0"/>
        <w:rPr>
          <w:sz w:val="20"/>
        </w:rPr>
      </w:pPr>
      <w:r w:rsidRPr="00201CDB">
        <w:rPr>
          <w:sz w:val="20"/>
        </w:rPr>
        <w:t>Fabricación de otro material y equipo eléctrico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 xml:space="preserve">28 Fabricación de maquinaria y equipo </w:t>
      </w:r>
      <w:proofErr w:type="spellStart"/>
      <w:r w:rsidRPr="00201CDB">
        <w:rPr>
          <w:rFonts w:ascii="Univers-Bold" w:hAnsi="Univers-Bold"/>
          <w:b/>
          <w:bCs/>
          <w:sz w:val="20"/>
        </w:rPr>
        <w:t>n.c.o.p</w:t>
      </w:r>
      <w:proofErr w:type="spellEnd"/>
      <w:r w:rsidRPr="00201CDB">
        <w:rPr>
          <w:rFonts w:ascii="Univers-Bold" w:hAnsi="Univers-Bold"/>
          <w:b/>
          <w:bCs/>
          <w:sz w:val="20"/>
        </w:rPr>
        <w:t>.</w:t>
      </w:r>
    </w:p>
    <w:p w:rsidR="006148BE" w:rsidRPr="00201CDB" w:rsidRDefault="006148BE" w:rsidP="006148BE">
      <w:pPr>
        <w:autoSpaceDE w:val="0"/>
        <w:autoSpaceDN w:val="0"/>
        <w:adjustRightInd w:val="0"/>
        <w:rPr>
          <w:sz w:val="20"/>
        </w:rPr>
      </w:pPr>
      <w:r w:rsidRPr="00201CDB">
        <w:rPr>
          <w:sz w:val="20"/>
        </w:rPr>
        <w:t>Fabricación de maquinaria de uso general</w:t>
      </w:r>
    </w:p>
    <w:p w:rsidR="006148BE" w:rsidRPr="00201CDB" w:rsidRDefault="006148BE" w:rsidP="006148BE">
      <w:pPr>
        <w:autoSpaceDE w:val="0"/>
        <w:autoSpaceDN w:val="0"/>
        <w:adjustRightInd w:val="0"/>
        <w:rPr>
          <w:sz w:val="20"/>
        </w:rPr>
      </w:pPr>
      <w:r w:rsidRPr="00201CDB">
        <w:rPr>
          <w:sz w:val="20"/>
        </w:rPr>
        <w:t>Fabricación de otra maquinaria de uso general</w:t>
      </w:r>
    </w:p>
    <w:p w:rsidR="006148BE" w:rsidRPr="00201CDB" w:rsidRDefault="006148BE" w:rsidP="006148BE">
      <w:pPr>
        <w:autoSpaceDE w:val="0"/>
        <w:autoSpaceDN w:val="0"/>
        <w:adjustRightInd w:val="0"/>
        <w:rPr>
          <w:sz w:val="20"/>
        </w:rPr>
      </w:pPr>
      <w:r w:rsidRPr="00201CDB">
        <w:rPr>
          <w:sz w:val="20"/>
        </w:rPr>
        <w:t>Fabricación de maquinaria agraria y forestal</w:t>
      </w:r>
    </w:p>
    <w:p w:rsidR="006148BE" w:rsidRPr="00201CDB" w:rsidRDefault="006148BE" w:rsidP="006148BE">
      <w:pPr>
        <w:autoSpaceDE w:val="0"/>
        <w:autoSpaceDN w:val="0"/>
        <w:adjustRightInd w:val="0"/>
        <w:rPr>
          <w:sz w:val="20"/>
        </w:rPr>
      </w:pPr>
      <w:r w:rsidRPr="00201CDB">
        <w:rPr>
          <w:sz w:val="20"/>
        </w:rPr>
        <w:t xml:space="preserve">Fabricación de </w:t>
      </w:r>
      <w:proofErr w:type="spellStart"/>
      <w:r w:rsidRPr="00201CDB">
        <w:rPr>
          <w:sz w:val="20"/>
        </w:rPr>
        <w:t>maquinas</w:t>
      </w:r>
      <w:proofErr w:type="spellEnd"/>
      <w:r w:rsidRPr="00201CDB">
        <w:rPr>
          <w:sz w:val="20"/>
        </w:rPr>
        <w:t xml:space="preserve"> herramienta para trabajar el metal y otras máquinas herramienta</w:t>
      </w:r>
    </w:p>
    <w:p w:rsidR="006148BE" w:rsidRPr="00201CDB" w:rsidRDefault="006148BE" w:rsidP="006148BE">
      <w:pPr>
        <w:autoSpaceDE w:val="0"/>
        <w:autoSpaceDN w:val="0"/>
        <w:adjustRightInd w:val="0"/>
        <w:rPr>
          <w:sz w:val="20"/>
        </w:rPr>
      </w:pPr>
      <w:r w:rsidRPr="00201CDB">
        <w:rPr>
          <w:sz w:val="20"/>
        </w:rPr>
        <w:t>Fabricación de otra maquinaria para usos específicos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29 Fabricación de vehículos de motor, remolques y semirremolques</w:t>
      </w:r>
    </w:p>
    <w:p w:rsidR="006148BE" w:rsidRPr="00201CDB" w:rsidRDefault="006148BE" w:rsidP="006148BE">
      <w:pPr>
        <w:autoSpaceDE w:val="0"/>
        <w:autoSpaceDN w:val="0"/>
        <w:adjustRightInd w:val="0"/>
        <w:rPr>
          <w:sz w:val="20"/>
        </w:rPr>
      </w:pPr>
      <w:r w:rsidRPr="00201CDB">
        <w:rPr>
          <w:sz w:val="20"/>
        </w:rPr>
        <w:t>Fabricación de vehículos de motor</w:t>
      </w:r>
    </w:p>
    <w:p w:rsidR="006148BE" w:rsidRPr="00201CDB" w:rsidRDefault="006148BE" w:rsidP="006148BE">
      <w:pPr>
        <w:autoSpaceDE w:val="0"/>
        <w:autoSpaceDN w:val="0"/>
        <w:adjustRightInd w:val="0"/>
        <w:rPr>
          <w:sz w:val="20"/>
        </w:rPr>
      </w:pPr>
      <w:r w:rsidRPr="00201CDB">
        <w:rPr>
          <w:sz w:val="20"/>
        </w:rPr>
        <w:t>Fabricación de carrocerías para vehículos de motor; fabricación de remolques y semirremolques</w:t>
      </w:r>
    </w:p>
    <w:p w:rsidR="006148BE" w:rsidRPr="00201CDB" w:rsidRDefault="006148BE" w:rsidP="006148BE">
      <w:pPr>
        <w:autoSpaceDE w:val="0"/>
        <w:autoSpaceDN w:val="0"/>
        <w:adjustRightInd w:val="0"/>
        <w:rPr>
          <w:sz w:val="20"/>
        </w:rPr>
      </w:pPr>
      <w:r w:rsidRPr="00201CDB">
        <w:rPr>
          <w:sz w:val="20"/>
        </w:rPr>
        <w:t>Fabricación de componentes, piezas y accesorios para vehículos de motor</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30 Fabricación de otro material de transporte</w:t>
      </w:r>
    </w:p>
    <w:p w:rsidR="006148BE" w:rsidRPr="00201CDB" w:rsidRDefault="006148BE" w:rsidP="006148BE">
      <w:pPr>
        <w:autoSpaceDE w:val="0"/>
        <w:autoSpaceDN w:val="0"/>
        <w:adjustRightInd w:val="0"/>
        <w:rPr>
          <w:sz w:val="20"/>
        </w:rPr>
      </w:pPr>
      <w:r w:rsidRPr="00201CDB">
        <w:rPr>
          <w:sz w:val="20"/>
        </w:rPr>
        <w:t>Construcción naval</w:t>
      </w:r>
    </w:p>
    <w:p w:rsidR="006148BE" w:rsidRPr="00201CDB" w:rsidRDefault="006148BE" w:rsidP="006148BE">
      <w:pPr>
        <w:autoSpaceDE w:val="0"/>
        <w:autoSpaceDN w:val="0"/>
        <w:adjustRightInd w:val="0"/>
        <w:rPr>
          <w:sz w:val="20"/>
        </w:rPr>
      </w:pPr>
      <w:r w:rsidRPr="00201CDB">
        <w:rPr>
          <w:sz w:val="20"/>
        </w:rPr>
        <w:t>Fabricación de locomotoras y material ferroviario</w:t>
      </w:r>
    </w:p>
    <w:p w:rsidR="006148BE" w:rsidRPr="00201CDB" w:rsidRDefault="006148BE" w:rsidP="006148BE">
      <w:pPr>
        <w:autoSpaceDE w:val="0"/>
        <w:autoSpaceDN w:val="0"/>
        <w:adjustRightInd w:val="0"/>
        <w:rPr>
          <w:sz w:val="20"/>
        </w:rPr>
      </w:pPr>
      <w:r w:rsidRPr="00201CDB">
        <w:rPr>
          <w:sz w:val="20"/>
        </w:rPr>
        <w:t>Construcción aeronáutica y espacial y su maquinaria</w:t>
      </w:r>
    </w:p>
    <w:p w:rsidR="006148BE" w:rsidRPr="00201CDB" w:rsidRDefault="006148BE" w:rsidP="006148BE">
      <w:pPr>
        <w:autoSpaceDE w:val="0"/>
        <w:autoSpaceDN w:val="0"/>
        <w:adjustRightInd w:val="0"/>
        <w:rPr>
          <w:sz w:val="20"/>
        </w:rPr>
      </w:pPr>
      <w:r w:rsidRPr="00201CDB">
        <w:rPr>
          <w:sz w:val="20"/>
        </w:rPr>
        <w:t>Fabricación de vehículos militares de combate</w:t>
      </w:r>
    </w:p>
    <w:p w:rsidR="006148BE" w:rsidRPr="00201CDB" w:rsidRDefault="006148BE" w:rsidP="006148BE">
      <w:pPr>
        <w:autoSpaceDE w:val="0"/>
        <w:autoSpaceDN w:val="0"/>
        <w:adjustRightInd w:val="0"/>
        <w:rPr>
          <w:sz w:val="20"/>
        </w:rPr>
      </w:pPr>
      <w:r w:rsidRPr="00201CDB">
        <w:rPr>
          <w:sz w:val="20"/>
        </w:rPr>
        <w:t xml:space="preserve">Fabricación de material de transporte </w:t>
      </w:r>
      <w:proofErr w:type="spellStart"/>
      <w:r w:rsidRPr="00201CDB">
        <w:rPr>
          <w:sz w:val="20"/>
        </w:rPr>
        <w:t>n.c.o.p</w:t>
      </w:r>
      <w:proofErr w:type="spellEnd"/>
      <w:r w:rsidRPr="00201CDB">
        <w:rPr>
          <w:sz w:val="20"/>
        </w:rPr>
        <w:t>.</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31 Fabricación de muebles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32 Otras industrias manufactureras</w:t>
      </w:r>
    </w:p>
    <w:p w:rsidR="006148BE" w:rsidRPr="00201CDB" w:rsidRDefault="006148BE" w:rsidP="006148BE">
      <w:pPr>
        <w:autoSpaceDE w:val="0"/>
        <w:autoSpaceDN w:val="0"/>
        <w:adjustRightInd w:val="0"/>
        <w:rPr>
          <w:sz w:val="20"/>
        </w:rPr>
      </w:pPr>
      <w:r w:rsidRPr="00201CDB">
        <w:rPr>
          <w:sz w:val="20"/>
        </w:rPr>
        <w:t xml:space="preserve">Fabricación de artículos de joyería, </w:t>
      </w:r>
      <w:proofErr w:type="spellStart"/>
      <w:r w:rsidRPr="00201CDB">
        <w:rPr>
          <w:sz w:val="20"/>
        </w:rPr>
        <w:t>bisuteria</w:t>
      </w:r>
      <w:proofErr w:type="spellEnd"/>
      <w:r w:rsidRPr="00201CDB">
        <w:rPr>
          <w:sz w:val="20"/>
        </w:rPr>
        <w:t xml:space="preserve"> y similares</w:t>
      </w:r>
    </w:p>
    <w:p w:rsidR="006148BE" w:rsidRPr="00201CDB" w:rsidRDefault="006148BE" w:rsidP="006148BE">
      <w:pPr>
        <w:autoSpaceDE w:val="0"/>
        <w:autoSpaceDN w:val="0"/>
        <w:adjustRightInd w:val="0"/>
        <w:rPr>
          <w:sz w:val="20"/>
        </w:rPr>
      </w:pPr>
      <w:r w:rsidRPr="00201CDB">
        <w:rPr>
          <w:sz w:val="20"/>
        </w:rPr>
        <w:t>Fabricación de instrumentos musicales</w:t>
      </w:r>
    </w:p>
    <w:p w:rsidR="006148BE" w:rsidRPr="00201CDB" w:rsidRDefault="006148BE" w:rsidP="006148BE">
      <w:pPr>
        <w:autoSpaceDE w:val="0"/>
        <w:autoSpaceDN w:val="0"/>
        <w:adjustRightInd w:val="0"/>
        <w:rPr>
          <w:sz w:val="20"/>
        </w:rPr>
      </w:pPr>
      <w:r w:rsidRPr="00201CDB">
        <w:rPr>
          <w:sz w:val="20"/>
        </w:rPr>
        <w:t>Fabricación de artículos de deporte</w:t>
      </w:r>
    </w:p>
    <w:p w:rsidR="006148BE" w:rsidRPr="00201CDB" w:rsidRDefault="006148BE" w:rsidP="006148BE">
      <w:pPr>
        <w:autoSpaceDE w:val="0"/>
        <w:autoSpaceDN w:val="0"/>
        <w:adjustRightInd w:val="0"/>
        <w:rPr>
          <w:sz w:val="20"/>
        </w:rPr>
      </w:pPr>
      <w:r w:rsidRPr="00201CDB">
        <w:rPr>
          <w:sz w:val="20"/>
        </w:rPr>
        <w:t>Fabricación de juegos y juguetes</w:t>
      </w:r>
    </w:p>
    <w:p w:rsidR="006148BE" w:rsidRPr="00201CDB" w:rsidRDefault="006148BE" w:rsidP="006148BE">
      <w:pPr>
        <w:autoSpaceDE w:val="0"/>
        <w:autoSpaceDN w:val="0"/>
        <w:adjustRightInd w:val="0"/>
        <w:rPr>
          <w:sz w:val="20"/>
        </w:rPr>
      </w:pPr>
      <w:r w:rsidRPr="00201CDB">
        <w:rPr>
          <w:sz w:val="20"/>
        </w:rPr>
        <w:t>Fabricación de instrumentos y suministros médicos y odontológicos</w:t>
      </w:r>
    </w:p>
    <w:p w:rsidR="006148BE" w:rsidRPr="00201CDB" w:rsidRDefault="006148BE" w:rsidP="006148BE">
      <w:pPr>
        <w:autoSpaceDE w:val="0"/>
        <w:autoSpaceDN w:val="0"/>
        <w:adjustRightInd w:val="0"/>
        <w:rPr>
          <w:sz w:val="20"/>
        </w:rPr>
      </w:pPr>
      <w:r w:rsidRPr="00201CDB">
        <w:rPr>
          <w:sz w:val="20"/>
        </w:rPr>
        <w:t xml:space="preserve">Industrias manufactureras </w:t>
      </w:r>
      <w:proofErr w:type="spellStart"/>
      <w:r w:rsidRPr="00201CDB">
        <w:rPr>
          <w:sz w:val="20"/>
        </w:rPr>
        <w:t>n.c.o.p</w:t>
      </w:r>
      <w:proofErr w:type="spellEnd"/>
      <w:r w:rsidRPr="00201CDB">
        <w:rPr>
          <w:sz w:val="20"/>
        </w:rPr>
        <w:t>.</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33 Reparación e instalación de maquinaria y equipo</w:t>
      </w:r>
    </w:p>
    <w:p w:rsidR="006148BE" w:rsidRPr="00201CDB" w:rsidRDefault="006148BE" w:rsidP="006148BE">
      <w:pPr>
        <w:autoSpaceDE w:val="0"/>
        <w:autoSpaceDN w:val="0"/>
        <w:adjustRightInd w:val="0"/>
        <w:rPr>
          <w:sz w:val="20"/>
        </w:rPr>
      </w:pPr>
      <w:r w:rsidRPr="00201CDB">
        <w:rPr>
          <w:sz w:val="20"/>
        </w:rPr>
        <w:t>Reparación de productos metálicos, maquinaria y equipo</w:t>
      </w:r>
    </w:p>
    <w:p w:rsidR="006148BE" w:rsidRPr="00201CDB" w:rsidRDefault="006148BE" w:rsidP="006148BE">
      <w:pPr>
        <w:rPr>
          <w:sz w:val="20"/>
        </w:rPr>
      </w:pPr>
      <w:r w:rsidRPr="00201CDB">
        <w:rPr>
          <w:sz w:val="20"/>
        </w:rPr>
        <w:t>Instalación de máquinas y equipos industriales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D: SUMINISTRO DE ENERGIA ELECTRICA, GAS, VAPOR Y AIRE ACONDICIONADO</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35 Suministro de energía eléctrica, gas, vapor y aire acondicionado</w:t>
      </w:r>
    </w:p>
    <w:p w:rsidR="006148BE" w:rsidRPr="00201CDB" w:rsidRDefault="006148BE" w:rsidP="006148BE">
      <w:pPr>
        <w:autoSpaceDE w:val="0"/>
        <w:autoSpaceDN w:val="0"/>
        <w:adjustRightInd w:val="0"/>
        <w:rPr>
          <w:sz w:val="20"/>
        </w:rPr>
      </w:pPr>
      <w:r w:rsidRPr="00201CDB">
        <w:rPr>
          <w:sz w:val="20"/>
        </w:rPr>
        <w:t>Producción, transporte y distribución de energía eléctrica</w:t>
      </w:r>
    </w:p>
    <w:p w:rsidR="006148BE" w:rsidRPr="00201CDB" w:rsidRDefault="006148BE" w:rsidP="006148BE">
      <w:pPr>
        <w:autoSpaceDE w:val="0"/>
        <w:autoSpaceDN w:val="0"/>
        <w:adjustRightInd w:val="0"/>
        <w:rPr>
          <w:sz w:val="20"/>
        </w:rPr>
      </w:pPr>
      <w:r w:rsidRPr="00201CDB">
        <w:rPr>
          <w:sz w:val="20"/>
        </w:rPr>
        <w:t>Producción de gas; distribución por tubería de combustibles gaseosos</w:t>
      </w:r>
    </w:p>
    <w:p w:rsidR="006148BE" w:rsidRPr="00201CDB" w:rsidRDefault="006148BE" w:rsidP="006148BE">
      <w:pPr>
        <w:rPr>
          <w:sz w:val="20"/>
        </w:rPr>
      </w:pPr>
      <w:r w:rsidRPr="00201CDB">
        <w:rPr>
          <w:sz w:val="20"/>
        </w:rPr>
        <w:t>Suministro de vapor y aire acondicionado</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E: SUMINISTRO DE AGUA, ACTIVIDADES DE SANEAMIENTO, GESTIÓN DE RESIDUOS Y DESCONTAMINACIÓN</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36 Captación, depuración y distribución de agua</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37 Recogida y tratamiento de aguas residuales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38 Recogida, tratamiento y eliminación de residuos; valorización</w:t>
      </w:r>
    </w:p>
    <w:p w:rsidR="006148BE" w:rsidRPr="00201CDB" w:rsidRDefault="006148BE" w:rsidP="006148BE">
      <w:pPr>
        <w:autoSpaceDE w:val="0"/>
        <w:autoSpaceDN w:val="0"/>
        <w:adjustRightInd w:val="0"/>
        <w:rPr>
          <w:sz w:val="20"/>
        </w:rPr>
      </w:pPr>
      <w:r w:rsidRPr="00201CDB">
        <w:rPr>
          <w:sz w:val="20"/>
        </w:rPr>
        <w:t>Recogida de residuos</w:t>
      </w:r>
    </w:p>
    <w:p w:rsidR="006148BE" w:rsidRPr="00201CDB" w:rsidRDefault="006148BE" w:rsidP="006148BE">
      <w:pPr>
        <w:autoSpaceDE w:val="0"/>
        <w:autoSpaceDN w:val="0"/>
        <w:adjustRightInd w:val="0"/>
        <w:rPr>
          <w:sz w:val="20"/>
        </w:rPr>
      </w:pPr>
      <w:r w:rsidRPr="00201CDB">
        <w:rPr>
          <w:sz w:val="20"/>
        </w:rPr>
        <w:t>Tratamiento y eliminación de residuos</w:t>
      </w:r>
    </w:p>
    <w:p w:rsidR="006148BE" w:rsidRPr="00201CDB" w:rsidRDefault="006148BE" w:rsidP="006148BE">
      <w:pPr>
        <w:autoSpaceDE w:val="0"/>
        <w:autoSpaceDN w:val="0"/>
        <w:adjustRightInd w:val="0"/>
        <w:rPr>
          <w:sz w:val="20"/>
        </w:rPr>
      </w:pPr>
      <w:r w:rsidRPr="00201CDB">
        <w:rPr>
          <w:sz w:val="20"/>
        </w:rPr>
        <w:t>Valorización</w:t>
      </w:r>
    </w:p>
    <w:p w:rsidR="006148BE" w:rsidRPr="00201CDB" w:rsidRDefault="006148BE" w:rsidP="006148BE">
      <w:pPr>
        <w:rPr>
          <w:rFonts w:ascii="Univers-Bold" w:hAnsi="Univers-Bold"/>
          <w:b/>
          <w:bCs/>
          <w:sz w:val="20"/>
        </w:rPr>
      </w:pPr>
      <w:r w:rsidRPr="00201CDB">
        <w:rPr>
          <w:rFonts w:ascii="Univers-Bold" w:hAnsi="Univers-Bold"/>
          <w:b/>
          <w:bCs/>
          <w:sz w:val="20"/>
        </w:rPr>
        <w:t>39 Actividades de descontaminación y otros servicios de gestión de residuos</w:t>
      </w:r>
    </w:p>
    <w:p w:rsidR="006148BE" w:rsidRPr="00201CDB" w:rsidRDefault="006148BE" w:rsidP="006148BE">
      <w:pPr>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F: CONSTRUCCIÓN</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41 Construcción de edificios</w:t>
      </w:r>
    </w:p>
    <w:p w:rsidR="006148BE" w:rsidRPr="00201CDB" w:rsidRDefault="006148BE" w:rsidP="006148BE">
      <w:pPr>
        <w:autoSpaceDE w:val="0"/>
        <w:autoSpaceDN w:val="0"/>
        <w:adjustRightInd w:val="0"/>
        <w:rPr>
          <w:sz w:val="20"/>
        </w:rPr>
      </w:pPr>
      <w:r w:rsidRPr="00201CDB">
        <w:rPr>
          <w:sz w:val="20"/>
        </w:rPr>
        <w:t>Promoción inmobiliaria</w:t>
      </w:r>
    </w:p>
    <w:p w:rsidR="006148BE" w:rsidRPr="00201CDB" w:rsidRDefault="006148BE" w:rsidP="006148BE">
      <w:pPr>
        <w:autoSpaceDE w:val="0"/>
        <w:autoSpaceDN w:val="0"/>
        <w:adjustRightInd w:val="0"/>
        <w:rPr>
          <w:sz w:val="20"/>
        </w:rPr>
      </w:pPr>
      <w:r w:rsidRPr="00201CDB">
        <w:rPr>
          <w:sz w:val="20"/>
        </w:rPr>
        <w:t>Construcción de edificios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lastRenderedPageBreak/>
        <w:t>42 Ingeniería civil</w:t>
      </w:r>
    </w:p>
    <w:p w:rsidR="006148BE" w:rsidRPr="00201CDB" w:rsidRDefault="006148BE" w:rsidP="006148BE">
      <w:pPr>
        <w:autoSpaceDE w:val="0"/>
        <w:autoSpaceDN w:val="0"/>
        <w:adjustRightInd w:val="0"/>
        <w:rPr>
          <w:sz w:val="20"/>
        </w:rPr>
      </w:pPr>
      <w:r w:rsidRPr="00201CDB">
        <w:rPr>
          <w:sz w:val="20"/>
        </w:rPr>
        <w:t>Construcción de carreteras y vías férreas, puentes y túneles</w:t>
      </w:r>
    </w:p>
    <w:p w:rsidR="006148BE" w:rsidRPr="00201CDB" w:rsidRDefault="006148BE" w:rsidP="006148BE">
      <w:pPr>
        <w:autoSpaceDE w:val="0"/>
        <w:autoSpaceDN w:val="0"/>
        <w:adjustRightInd w:val="0"/>
        <w:rPr>
          <w:sz w:val="20"/>
        </w:rPr>
      </w:pPr>
      <w:r w:rsidRPr="00201CDB">
        <w:rPr>
          <w:sz w:val="20"/>
        </w:rPr>
        <w:t>Construcción de redes</w:t>
      </w:r>
    </w:p>
    <w:p w:rsidR="006148BE" w:rsidRPr="00201CDB" w:rsidRDefault="006148BE" w:rsidP="006148BE">
      <w:pPr>
        <w:autoSpaceDE w:val="0"/>
        <w:autoSpaceDN w:val="0"/>
        <w:adjustRightInd w:val="0"/>
        <w:rPr>
          <w:sz w:val="20"/>
        </w:rPr>
      </w:pPr>
      <w:r w:rsidRPr="00201CDB">
        <w:rPr>
          <w:sz w:val="20"/>
        </w:rPr>
        <w:t>Construcción de otros proyectos de ingeniería civil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43 Actividades de construcción especializada</w:t>
      </w:r>
    </w:p>
    <w:p w:rsidR="006148BE" w:rsidRPr="00201CDB" w:rsidRDefault="006148BE" w:rsidP="006148BE">
      <w:pPr>
        <w:autoSpaceDE w:val="0"/>
        <w:autoSpaceDN w:val="0"/>
        <w:adjustRightInd w:val="0"/>
        <w:rPr>
          <w:sz w:val="20"/>
        </w:rPr>
      </w:pPr>
      <w:r w:rsidRPr="00201CDB">
        <w:rPr>
          <w:sz w:val="20"/>
        </w:rPr>
        <w:t>Demolición y preparación de terrenos</w:t>
      </w:r>
    </w:p>
    <w:p w:rsidR="006148BE" w:rsidRPr="00201CDB" w:rsidRDefault="006148BE" w:rsidP="006148BE">
      <w:pPr>
        <w:autoSpaceDE w:val="0"/>
        <w:autoSpaceDN w:val="0"/>
        <w:adjustRightInd w:val="0"/>
        <w:rPr>
          <w:sz w:val="20"/>
        </w:rPr>
      </w:pPr>
      <w:r w:rsidRPr="00201CDB">
        <w:rPr>
          <w:sz w:val="20"/>
        </w:rPr>
        <w:t>Instalaciones eléctricas, de fontanería y otras instalaciones en obras de construcción</w:t>
      </w:r>
    </w:p>
    <w:p w:rsidR="006148BE" w:rsidRPr="00201CDB" w:rsidRDefault="006148BE" w:rsidP="006148BE">
      <w:pPr>
        <w:autoSpaceDE w:val="0"/>
        <w:autoSpaceDN w:val="0"/>
        <w:adjustRightInd w:val="0"/>
        <w:rPr>
          <w:sz w:val="20"/>
        </w:rPr>
      </w:pPr>
      <w:r w:rsidRPr="00201CDB">
        <w:rPr>
          <w:sz w:val="20"/>
        </w:rPr>
        <w:t>Acabado de edificios</w:t>
      </w:r>
    </w:p>
    <w:p w:rsidR="006148BE" w:rsidRPr="00201CDB" w:rsidRDefault="006148BE" w:rsidP="006148BE">
      <w:pPr>
        <w:rPr>
          <w:sz w:val="20"/>
        </w:rPr>
      </w:pPr>
      <w:r w:rsidRPr="00201CDB">
        <w:rPr>
          <w:sz w:val="20"/>
        </w:rPr>
        <w:t>Otras actividades de construcción especializada</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G: COMERCIO AL POR MAYOR Y AL POR MENOR; REPARACIÓN DE VEHÍCULOS DE MOTOR Y MOTOCICLETAS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45 Venta y reparación de vehículos de motor y motocicletas</w:t>
      </w:r>
    </w:p>
    <w:p w:rsidR="006148BE" w:rsidRPr="00201CDB" w:rsidRDefault="006148BE" w:rsidP="006148BE">
      <w:pPr>
        <w:autoSpaceDE w:val="0"/>
        <w:autoSpaceDN w:val="0"/>
        <w:adjustRightInd w:val="0"/>
        <w:rPr>
          <w:sz w:val="20"/>
        </w:rPr>
      </w:pPr>
      <w:r w:rsidRPr="00201CDB">
        <w:rPr>
          <w:sz w:val="20"/>
        </w:rPr>
        <w:t>Venta de vehículos de motor</w:t>
      </w:r>
    </w:p>
    <w:p w:rsidR="006148BE" w:rsidRPr="00201CDB" w:rsidRDefault="006148BE" w:rsidP="006148BE">
      <w:pPr>
        <w:autoSpaceDE w:val="0"/>
        <w:autoSpaceDN w:val="0"/>
        <w:adjustRightInd w:val="0"/>
        <w:rPr>
          <w:sz w:val="20"/>
        </w:rPr>
      </w:pPr>
      <w:r w:rsidRPr="00201CDB">
        <w:rPr>
          <w:sz w:val="20"/>
        </w:rPr>
        <w:t>Mantenimiento y reparación de vehículos de motor</w:t>
      </w:r>
    </w:p>
    <w:p w:rsidR="006148BE" w:rsidRPr="00201CDB" w:rsidRDefault="006148BE" w:rsidP="006148BE">
      <w:pPr>
        <w:autoSpaceDE w:val="0"/>
        <w:autoSpaceDN w:val="0"/>
        <w:adjustRightInd w:val="0"/>
        <w:rPr>
          <w:sz w:val="20"/>
        </w:rPr>
      </w:pPr>
      <w:r w:rsidRPr="00201CDB">
        <w:rPr>
          <w:sz w:val="20"/>
        </w:rPr>
        <w:t>Comercio de repuestos y accesorios de vehículos de motor</w:t>
      </w:r>
    </w:p>
    <w:p w:rsidR="006148BE" w:rsidRPr="00201CDB" w:rsidRDefault="006148BE" w:rsidP="006148BE">
      <w:pPr>
        <w:autoSpaceDE w:val="0"/>
        <w:autoSpaceDN w:val="0"/>
        <w:adjustRightInd w:val="0"/>
        <w:rPr>
          <w:sz w:val="20"/>
        </w:rPr>
      </w:pPr>
      <w:r w:rsidRPr="00201CDB">
        <w:rPr>
          <w:sz w:val="20"/>
        </w:rPr>
        <w:t>Venta, mantenimiento y reparación de motocicletas y de sus repuestos y accesorios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46 Comercio al por mayor e intermediarios del comercio, excepto de vehículos de motor y motocicletas</w:t>
      </w:r>
    </w:p>
    <w:p w:rsidR="006148BE" w:rsidRPr="00201CDB" w:rsidRDefault="006148BE" w:rsidP="006148BE">
      <w:pPr>
        <w:autoSpaceDE w:val="0"/>
        <w:autoSpaceDN w:val="0"/>
        <w:adjustRightInd w:val="0"/>
        <w:rPr>
          <w:sz w:val="20"/>
        </w:rPr>
      </w:pPr>
      <w:r w:rsidRPr="00201CDB">
        <w:rPr>
          <w:sz w:val="20"/>
        </w:rPr>
        <w:t>Intermediarios del comercio</w:t>
      </w:r>
    </w:p>
    <w:p w:rsidR="006148BE" w:rsidRPr="00201CDB" w:rsidRDefault="006148BE" w:rsidP="006148BE">
      <w:pPr>
        <w:autoSpaceDE w:val="0"/>
        <w:autoSpaceDN w:val="0"/>
        <w:adjustRightInd w:val="0"/>
        <w:rPr>
          <w:sz w:val="20"/>
        </w:rPr>
      </w:pPr>
      <w:r w:rsidRPr="00201CDB">
        <w:rPr>
          <w:sz w:val="20"/>
        </w:rPr>
        <w:t>Comercio al por mayor de materias primas agrarias y de animales vivos</w:t>
      </w:r>
    </w:p>
    <w:p w:rsidR="006148BE" w:rsidRPr="00201CDB" w:rsidRDefault="006148BE" w:rsidP="006148BE">
      <w:pPr>
        <w:autoSpaceDE w:val="0"/>
        <w:autoSpaceDN w:val="0"/>
        <w:adjustRightInd w:val="0"/>
        <w:rPr>
          <w:sz w:val="20"/>
        </w:rPr>
      </w:pPr>
      <w:r w:rsidRPr="00201CDB">
        <w:rPr>
          <w:sz w:val="20"/>
        </w:rPr>
        <w:t>Comercio al por mayor de productos alimenticios, bebidas y tabaco</w:t>
      </w:r>
    </w:p>
    <w:p w:rsidR="006148BE" w:rsidRPr="00201CDB" w:rsidRDefault="006148BE" w:rsidP="006148BE">
      <w:pPr>
        <w:autoSpaceDE w:val="0"/>
        <w:autoSpaceDN w:val="0"/>
        <w:adjustRightInd w:val="0"/>
        <w:rPr>
          <w:sz w:val="20"/>
        </w:rPr>
      </w:pPr>
      <w:r w:rsidRPr="00201CDB">
        <w:rPr>
          <w:sz w:val="20"/>
        </w:rPr>
        <w:t>Comercio al por mayor de artículos de uso doméstico</w:t>
      </w:r>
    </w:p>
    <w:p w:rsidR="006148BE" w:rsidRPr="00201CDB" w:rsidRDefault="006148BE" w:rsidP="006148BE">
      <w:pPr>
        <w:autoSpaceDE w:val="0"/>
        <w:autoSpaceDN w:val="0"/>
        <w:adjustRightInd w:val="0"/>
        <w:rPr>
          <w:sz w:val="20"/>
        </w:rPr>
      </w:pPr>
      <w:r w:rsidRPr="00201CDB">
        <w:rPr>
          <w:sz w:val="20"/>
        </w:rPr>
        <w:t>Comercio al por mayor de equipos para las tecnologías de la información y las comunicaciones</w:t>
      </w:r>
    </w:p>
    <w:p w:rsidR="006148BE" w:rsidRPr="00201CDB" w:rsidRDefault="006148BE" w:rsidP="006148BE">
      <w:pPr>
        <w:autoSpaceDE w:val="0"/>
        <w:autoSpaceDN w:val="0"/>
        <w:adjustRightInd w:val="0"/>
        <w:rPr>
          <w:sz w:val="20"/>
        </w:rPr>
      </w:pPr>
      <w:r w:rsidRPr="00201CDB">
        <w:rPr>
          <w:sz w:val="20"/>
        </w:rPr>
        <w:t>Comercio al por mayor de otra maquinaria, equipos y suministros</w:t>
      </w:r>
    </w:p>
    <w:p w:rsidR="006148BE" w:rsidRPr="00201CDB" w:rsidRDefault="006148BE" w:rsidP="006148BE">
      <w:pPr>
        <w:autoSpaceDE w:val="0"/>
        <w:autoSpaceDN w:val="0"/>
        <w:adjustRightInd w:val="0"/>
        <w:rPr>
          <w:sz w:val="20"/>
        </w:rPr>
      </w:pPr>
      <w:r w:rsidRPr="00201CDB">
        <w:rPr>
          <w:sz w:val="20"/>
        </w:rPr>
        <w:t>Otro comercio al por mayor especializado</w:t>
      </w:r>
    </w:p>
    <w:p w:rsidR="006148BE" w:rsidRPr="00201CDB" w:rsidRDefault="006148BE" w:rsidP="006148BE">
      <w:pPr>
        <w:autoSpaceDE w:val="0"/>
        <w:autoSpaceDN w:val="0"/>
        <w:adjustRightInd w:val="0"/>
        <w:rPr>
          <w:sz w:val="20"/>
        </w:rPr>
      </w:pPr>
      <w:r w:rsidRPr="00201CDB">
        <w:rPr>
          <w:sz w:val="20"/>
        </w:rPr>
        <w:t>Comercio al por mayor no especializado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47 Comercio al por menor, excepto de vehículos de motor y motocicletas</w:t>
      </w:r>
    </w:p>
    <w:p w:rsidR="006148BE" w:rsidRPr="00201CDB" w:rsidRDefault="006148BE" w:rsidP="006148BE">
      <w:pPr>
        <w:autoSpaceDE w:val="0"/>
        <w:autoSpaceDN w:val="0"/>
        <w:adjustRightInd w:val="0"/>
        <w:rPr>
          <w:sz w:val="20"/>
        </w:rPr>
      </w:pPr>
      <w:r w:rsidRPr="00201CDB">
        <w:rPr>
          <w:sz w:val="20"/>
        </w:rPr>
        <w:t>Comercio al por menor en establecimientos no especializados</w:t>
      </w:r>
    </w:p>
    <w:p w:rsidR="006148BE" w:rsidRPr="00201CDB" w:rsidRDefault="006148BE" w:rsidP="006148BE">
      <w:pPr>
        <w:autoSpaceDE w:val="0"/>
        <w:autoSpaceDN w:val="0"/>
        <w:adjustRightInd w:val="0"/>
        <w:rPr>
          <w:sz w:val="20"/>
        </w:rPr>
      </w:pPr>
      <w:r w:rsidRPr="00201CDB">
        <w:rPr>
          <w:sz w:val="20"/>
        </w:rPr>
        <w:t>Comercio al por menor de productos alimenticios, bebidas y tabaco en establecimientos especializados</w:t>
      </w:r>
    </w:p>
    <w:p w:rsidR="006148BE" w:rsidRPr="00201CDB" w:rsidRDefault="006148BE" w:rsidP="006148BE">
      <w:pPr>
        <w:autoSpaceDE w:val="0"/>
        <w:autoSpaceDN w:val="0"/>
        <w:adjustRightInd w:val="0"/>
        <w:rPr>
          <w:sz w:val="20"/>
        </w:rPr>
      </w:pPr>
      <w:r w:rsidRPr="00201CDB">
        <w:rPr>
          <w:sz w:val="20"/>
        </w:rPr>
        <w:t>Comercio al por menor de combustible para la automoción en establecimientos especializados</w:t>
      </w:r>
    </w:p>
    <w:p w:rsidR="006148BE" w:rsidRPr="00201CDB" w:rsidRDefault="006148BE" w:rsidP="006148BE">
      <w:pPr>
        <w:autoSpaceDE w:val="0"/>
        <w:autoSpaceDN w:val="0"/>
        <w:adjustRightInd w:val="0"/>
        <w:rPr>
          <w:sz w:val="20"/>
        </w:rPr>
      </w:pPr>
      <w:r w:rsidRPr="00201CDB">
        <w:rPr>
          <w:sz w:val="20"/>
        </w:rPr>
        <w:t>Comercio al por menor de equipos para las tecnologías de la información y las comunicaciones en establecimientos especializados</w:t>
      </w:r>
    </w:p>
    <w:p w:rsidR="006148BE" w:rsidRPr="00201CDB" w:rsidRDefault="006148BE" w:rsidP="006148BE">
      <w:pPr>
        <w:autoSpaceDE w:val="0"/>
        <w:autoSpaceDN w:val="0"/>
        <w:adjustRightInd w:val="0"/>
        <w:rPr>
          <w:sz w:val="20"/>
        </w:rPr>
      </w:pPr>
      <w:r w:rsidRPr="00201CDB">
        <w:rPr>
          <w:sz w:val="20"/>
        </w:rPr>
        <w:t>Comercio al por menor de otros artículos de uso doméstico en establecimientos especializados</w:t>
      </w:r>
    </w:p>
    <w:p w:rsidR="006148BE" w:rsidRPr="00201CDB" w:rsidRDefault="006148BE" w:rsidP="006148BE">
      <w:pPr>
        <w:autoSpaceDE w:val="0"/>
        <w:autoSpaceDN w:val="0"/>
        <w:adjustRightInd w:val="0"/>
        <w:rPr>
          <w:sz w:val="20"/>
        </w:rPr>
      </w:pPr>
      <w:r w:rsidRPr="00201CDB">
        <w:rPr>
          <w:sz w:val="20"/>
        </w:rPr>
        <w:t>Comercio al por menor de artículos culturales y recreativos en establecimientos especializados</w:t>
      </w:r>
    </w:p>
    <w:p w:rsidR="006148BE" w:rsidRPr="00201CDB" w:rsidRDefault="006148BE" w:rsidP="006148BE">
      <w:pPr>
        <w:autoSpaceDE w:val="0"/>
        <w:autoSpaceDN w:val="0"/>
        <w:adjustRightInd w:val="0"/>
        <w:rPr>
          <w:sz w:val="20"/>
        </w:rPr>
      </w:pPr>
      <w:r w:rsidRPr="00201CDB">
        <w:rPr>
          <w:sz w:val="20"/>
        </w:rPr>
        <w:t>Comercio al por menor de otros artículos en establecimientos especializados</w:t>
      </w:r>
    </w:p>
    <w:p w:rsidR="006148BE" w:rsidRPr="00201CDB" w:rsidRDefault="006148BE" w:rsidP="006148BE">
      <w:pPr>
        <w:autoSpaceDE w:val="0"/>
        <w:autoSpaceDN w:val="0"/>
        <w:adjustRightInd w:val="0"/>
        <w:rPr>
          <w:sz w:val="20"/>
        </w:rPr>
      </w:pPr>
      <w:r w:rsidRPr="00201CDB">
        <w:rPr>
          <w:sz w:val="20"/>
        </w:rPr>
        <w:t>Comercio al por menor en puestos de venta y mercadillos</w:t>
      </w:r>
    </w:p>
    <w:p w:rsidR="006148BE" w:rsidRPr="00201CDB" w:rsidRDefault="006148BE" w:rsidP="006148BE">
      <w:pPr>
        <w:autoSpaceDE w:val="0"/>
        <w:autoSpaceDN w:val="0"/>
        <w:adjustRightInd w:val="0"/>
        <w:rPr>
          <w:sz w:val="20"/>
        </w:rPr>
      </w:pPr>
      <w:r w:rsidRPr="00201CDB">
        <w:rPr>
          <w:sz w:val="20"/>
        </w:rPr>
        <w:t>Comercio al por menor no realizado ni en establecimientos, ni en puestos de venta ni en mercadillos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H: TRANSPORTE Y ALMACENAMIENTO</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49 Transporte terrestre y por tubería</w:t>
      </w:r>
    </w:p>
    <w:p w:rsidR="006148BE" w:rsidRPr="00201CDB" w:rsidRDefault="006148BE" w:rsidP="006148BE">
      <w:pPr>
        <w:autoSpaceDE w:val="0"/>
        <w:autoSpaceDN w:val="0"/>
        <w:adjustRightInd w:val="0"/>
        <w:rPr>
          <w:sz w:val="20"/>
        </w:rPr>
      </w:pPr>
      <w:r w:rsidRPr="00201CDB">
        <w:rPr>
          <w:sz w:val="20"/>
        </w:rPr>
        <w:t>Transporte interurbano de pasajeros por ferrocarril</w:t>
      </w:r>
    </w:p>
    <w:p w:rsidR="006148BE" w:rsidRPr="00201CDB" w:rsidRDefault="006148BE" w:rsidP="006148BE">
      <w:pPr>
        <w:autoSpaceDE w:val="0"/>
        <w:autoSpaceDN w:val="0"/>
        <w:adjustRightInd w:val="0"/>
        <w:rPr>
          <w:sz w:val="20"/>
        </w:rPr>
      </w:pPr>
      <w:r w:rsidRPr="00201CDB">
        <w:rPr>
          <w:sz w:val="20"/>
        </w:rPr>
        <w:t>Transporte de mercancías por ferrocarril</w:t>
      </w:r>
    </w:p>
    <w:p w:rsidR="006148BE" w:rsidRPr="00201CDB" w:rsidRDefault="006148BE" w:rsidP="006148BE">
      <w:pPr>
        <w:autoSpaceDE w:val="0"/>
        <w:autoSpaceDN w:val="0"/>
        <w:adjustRightInd w:val="0"/>
        <w:rPr>
          <w:sz w:val="20"/>
        </w:rPr>
      </w:pPr>
      <w:r w:rsidRPr="00201CDB">
        <w:rPr>
          <w:sz w:val="20"/>
        </w:rPr>
        <w:t>Otro transporte terrestre de pasajeros</w:t>
      </w:r>
    </w:p>
    <w:p w:rsidR="006148BE" w:rsidRPr="00201CDB" w:rsidRDefault="006148BE" w:rsidP="006148BE">
      <w:pPr>
        <w:autoSpaceDE w:val="0"/>
        <w:autoSpaceDN w:val="0"/>
        <w:adjustRightInd w:val="0"/>
        <w:rPr>
          <w:sz w:val="20"/>
        </w:rPr>
      </w:pPr>
      <w:r w:rsidRPr="00201CDB">
        <w:rPr>
          <w:sz w:val="20"/>
        </w:rPr>
        <w:t>Transporte de mercancías por carretera y servicios de mudanza</w:t>
      </w:r>
    </w:p>
    <w:p w:rsidR="006148BE" w:rsidRPr="00201CDB" w:rsidRDefault="006148BE" w:rsidP="006148BE">
      <w:pPr>
        <w:autoSpaceDE w:val="0"/>
        <w:autoSpaceDN w:val="0"/>
        <w:adjustRightInd w:val="0"/>
        <w:rPr>
          <w:sz w:val="20"/>
        </w:rPr>
      </w:pPr>
      <w:r w:rsidRPr="00201CDB">
        <w:rPr>
          <w:sz w:val="20"/>
        </w:rPr>
        <w:t>Transporte por tubería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50 Transporte marítimo y por vías navegables interiores</w:t>
      </w:r>
    </w:p>
    <w:p w:rsidR="006148BE" w:rsidRPr="00201CDB" w:rsidRDefault="006148BE" w:rsidP="006148BE">
      <w:pPr>
        <w:autoSpaceDE w:val="0"/>
        <w:autoSpaceDN w:val="0"/>
        <w:adjustRightInd w:val="0"/>
        <w:rPr>
          <w:sz w:val="20"/>
        </w:rPr>
      </w:pPr>
      <w:r w:rsidRPr="00201CDB">
        <w:rPr>
          <w:sz w:val="20"/>
        </w:rPr>
        <w:t>Transporte marítimo de pasajeros</w:t>
      </w:r>
    </w:p>
    <w:p w:rsidR="006148BE" w:rsidRPr="00201CDB" w:rsidRDefault="006148BE" w:rsidP="006148BE">
      <w:pPr>
        <w:autoSpaceDE w:val="0"/>
        <w:autoSpaceDN w:val="0"/>
        <w:adjustRightInd w:val="0"/>
        <w:rPr>
          <w:sz w:val="20"/>
        </w:rPr>
      </w:pPr>
      <w:r w:rsidRPr="00201CDB">
        <w:rPr>
          <w:sz w:val="20"/>
        </w:rPr>
        <w:t>Transporte marítimo de mercancías</w:t>
      </w:r>
    </w:p>
    <w:p w:rsidR="006148BE" w:rsidRPr="00201CDB" w:rsidRDefault="006148BE" w:rsidP="006148BE">
      <w:pPr>
        <w:autoSpaceDE w:val="0"/>
        <w:autoSpaceDN w:val="0"/>
        <w:adjustRightInd w:val="0"/>
        <w:rPr>
          <w:sz w:val="20"/>
        </w:rPr>
      </w:pPr>
      <w:r w:rsidRPr="00201CDB">
        <w:rPr>
          <w:sz w:val="20"/>
        </w:rPr>
        <w:t>Transporte de pasajeros por vías navegables interiores</w:t>
      </w:r>
    </w:p>
    <w:p w:rsidR="006148BE" w:rsidRPr="00201CDB" w:rsidRDefault="006148BE" w:rsidP="006148BE">
      <w:pPr>
        <w:autoSpaceDE w:val="0"/>
        <w:autoSpaceDN w:val="0"/>
        <w:adjustRightInd w:val="0"/>
        <w:rPr>
          <w:sz w:val="20"/>
        </w:rPr>
      </w:pPr>
      <w:r w:rsidRPr="00201CDB">
        <w:rPr>
          <w:sz w:val="20"/>
        </w:rPr>
        <w:t>Transporte de mercancías por vías navegables interiores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51 Transporte aéreo</w:t>
      </w:r>
    </w:p>
    <w:p w:rsidR="006148BE" w:rsidRPr="00201CDB" w:rsidRDefault="006148BE" w:rsidP="006148BE">
      <w:pPr>
        <w:autoSpaceDE w:val="0"/>
        <w:autoSpaceDN w:val="0"/>
        <w:adjustRightInd w:val="0"/>
        <w:rPr>
          <w:sz w:val="20"/>
        </w:rPr>
      </w:pPr>
      <w:r w:rsidRPr="00201CDB">
        <w:rPr>
          <w:sz w:val="20"/>
        </w:rPr>
        <w:t>Transporte aéreo de pasajeros</w:t>
      </w:r>
    </w:p>
    <w:p w:rsidR="006148BE" w:rsidRPr="00201CDB" w:rsidRDefault="006148BE" w:rsidP="006148BE">
      <w:pPr>
        <w:autoSpaceDE w:val="0"/>
        <w:autoSpaceDN w:val="0"/>
        <w:adjustRightInd w:val="0"/>
        <w:rPr>
          <w:sz w:val="20"/>
        </w:rPr>
      </w:pPr>
      <w:r w:rsidRPr="00201CDB">
        <w:rPr>
          <w:sz w:val="20"/>
        </w:rPr>
        <w:t>Transporte aéreo de mercancías y transporte espacial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52 Almacenamiento y actividades anexas al transporte</w:t>
      </w:r>
    </w:p>
    <w:p w:rsidR="006148BE" w:rsidRPr="00201CDB" w:rsidRDefault="006148BE" w:rsidP="006148BE">
      <w:pPr>
        <w:autoSpaceDE w:val="0"/>
        <w:autoSpaceDN w:val="0"/>
        <w:adjustRightInd w:val="0"/>
        <w:rPr>
          <w:sz w:val="20"/>
        </w:rPr>
      </w:pPr>
      <w:r w:rsidRPr="00201CDB">
        <w:rPr>
          <w:sz w:val="20"/>
        </w:rPr>
        <w:t>Depósito y almacenamiento</w:t>
      </w:r>
    </w:p>
    <w:p w:rsidR="006148BE" w:rsidRPr="00201CDB" w:rsidRDefault="006148BE" w:rsidP="006148BE">
      <w:pPr>
        <w:autoSpaceDE w:val="0"/>
        <w:autoSpaceDN w:val="0"/>
        <w:adjustRightInd w:val="0"/>
        <w:rPr>
          <w:sz w:val="20"/>
        </w:rPr>
      </w:pPr>
      <w:r w:rsidRPr="00201CDB">
        <w:rPr>
          <w:sz w:val="20"/>
        </w:rPr>
        <w:t>Actividades anexas al transporte</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lastRenderedPageBreak/>
        <w:t>53 Actividades postales y de correos</w:t>
      </w:r>
    </w:p>
    <w:p w:rsidR="006148BE" w:rsidRPr="00201CDB" w:rsidRDefault="006148BE" w:rsidP="006148BE">
      <w:pPr>
        <w:autoSpaceDE w:val="0"/>
        <w:autoSpaceDN w:val="0"/>
        <w:adjustRightInd w:val="0"/>
        <w:rPr>
          <w:sz w:val="20"/>
        </w:rPr>
      </w:pPr>
      <w:r w:rsidRPr="00201CDB">
        <w:rPr>
          <w:sz w:val="20"/>
        </w:rPr>
        <w:t>Actividades postales sometidas a la obligación del servicio universal</w:t>
      </w:r>
    </w:p>
    <w:p w:rsidR="006148BE" w:rsidRPr="00201CDB" w:rsidRDefault="006148BE" w:rsidP="006148BE">
      <w:pPr>
        <w:rPr>
          <w:sz w:val="20"/>
        </w:rPr>
      </w:pPr>
      <w:r w:rsidRPr="00201CDB">
        <w:rPr>
          <w:sz w:val="20"/>
        </w:rPr>
        <w:t>Otras actividades postales y de correos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I: HOSTELERÍA</w:t>
      </w:r>
    </w:p>
    <w:p w:rsidR="006148BE" w:rsidRPr="00201CDB" w:rsidRDefault="006148BE" w:rsidP="006148BE">
      <w:pPr>
        <w:keepNext/>
        <w:autoSpaceDE w:val="0"/>
        <w:autoSpaceDN w:val="0"/>
        <w:adjustRightInd w:val="0"/>
        <w:rPr>
          <w:szCs w:val="22"/>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55 Servicios de alojamiento</w:t>
      </w:r>
    </w:p>
    <w:p w:rsidR="006148BE" w:rsidRPr="00201CDB" w:rsidRDefault="006148BE" w:rsidP="006148BE">
      <w:pPr>
        <w:autoSpaceDE w:val="0"/>
        <w:autoSpaceDN w:val="0"/>
        <w:adjustRightInd w:val="0"/>
        <w:rPr>
          <w:sz w:val="20"/>
        </w:rPr>
      </w:pPr>
      <w:r w:rsidRPr="00201CDB">
        <w:rPr>
          <w:sz w:val="20"/>
        </w:rPr>
        <w:t>Hoteles y alojamientos similares</w:t>
      </w:r>
    </w:p>
    <w:p w:rsidR="006148BE" w:rsidRPr="00201CDB" w:rsidRDefault="006148BE" w:rsidP="006148BE">
      <w:pPr>
        <w:autoSpaceDE w:val="0"/>
        <w:autoSpaceDN w:val="0"/>
        <w:adjustRightInd w:val="0"/>
        <w:rPr>
          <w:sz w:val="20"/>
        </w:rPr>
      </w:pPr>
      <w:r w:rsidRPr="00201CDB">
        <w:rPr>
          <w:sz w:val="20"/>
        </w:rPr>
        <w:t>Alojamientos turísticos y otros alojamientos de corta estancia</w:t>
      </w:r>
    </w:p>
    <w:p w:rsidR="006148BE" w:rsidRPr="00201CDB" w:rsidRDefault="006148BE" w:rsidP="006148BE">
      <w:pPr>
        <w:autoSpaceDE w:val="0"/>
        <w:autoSpaceDN w:val="0"/>
        <w:adjustRightInd w:val="0"/>
        <w:rPr>
          <w:sz w:val="20"/>
        </w:rPr>
      </w:pPr>
      <w:r w:rsidRPr="00201CDB">
        <w:rPr>
          <w:sz w:val="20"/>
        </w:rPr>
        <w:t>Camping y aparcamientos para caravanas</w:t>
      </w:r>
    </w:p>
    <w:p w:rsidR="006148BE" w:rsidRPr="00201CDB" w:rsidRDefault="006148BE" w:rsidP="006148BE">
      <w:pPr>
        <w:autoSpaceDE w:val="0"/>
        <w:autoSpaceDN w:val="0"/>
        <w:adjustRightInd w:val="0"/>
        <w:rPr>
          <w:sz w:val="20"/>
        </w:rPr>
      </w:pPr>
      <w:r w:rsidRPr="00201CDB">
        <w:rPr>
          <w:sz w:val="20"/>
        </w:rPr>
        <w:t>Otros alojamientos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56 Servicios de comidas y bebidas</w:t>
      </w:r>
    </w:p>
    <w:p w:rsidR="006148BE" w:rsidRPr="00201CDB" w:rsidRDefault="006148BE" w:rsidP="006148BE">
      <w:pPr>
        <w:autoSpaceDE w:val="0"/>
        <w:autoSpaceDN w:val="0"/>
        <w:adjustRightInd w:val="0"/>
        <w:rPr>
          <w:sz w:val="20"/>
        </w:rPr>
      </w:pPr>
      <w:r w:rsidRPr="00201CDB">
        <w:rPr>
          <w:sz w:val="20"/>
        </w:rPr>
        <w:t>Restaurantes y puestos de comidas</w:t>
      </w:r>
    </w:p>
    <w:p w:rsidR="006148BE" w:rsidRPr="00201CDB" w:rsidRDefault="006148BE" w:rsidP="006148BE">
      <w:pPr>
        <w:autoSpaceDE w:val="0"/>
        <w:autoSpaceDN w:val="0"/>
        <w:adjustRightInd w:val="0"/>
        <w:rPr>
          <w:sz w:val="20"/>
        </w:rPr>
      </w:pPr>
      <w:r w:rsidRPr="00201CDB">
        <w:rPr>
          <w:sz w:val="20"/>
        </w:rPr>
        <w:t>Provisión de comidas preparadas para eventos y otros servicios de comidas</w:t>
      </w:r>
    </w:p>
    <w:p w:rsidR="006148BE" w:rsidRPr="00201CDB" w:rsidRDefault="006148BE" w:rsidP="006148BE">
      <w:pPr>
        <w:rPr>
          <w:sz w:val="20"/>
        </w:rPr>
      </w:pPr>
      <w:r w:rsidRPr="00201CDB">
        <w:rPr>
          <w:sz w:val="20"/>
        </w:rPr>
        <w:t>Establecimientos de bebidas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J: INFORMACIÓN Y COMUNICACIONES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58 Edición</w:t>
      </w:r>
    </w:p>
    <w:p w:rsidR="006148BE" w:rsidRPr="00201CDB" w:rsidRDefault="006148BE" w:rsidP="006148BE">
      <w:pPr>
        <w:autoSpaceDE w:val="0"/>
        <w:autoSpaceDN w:val="0"/>
        <w:adjustRightInd w:val="0"/>
        <w:rPr>
          <w:sz w:val="20"/>
        </w:rPr>
      </w:pPr>
      <w:r w:rsidRPr="00201CDB">
        <w:rPr>
          <w:sz w:val="20"/>
        </w:rPr>
        <w:t>Edición de libros, periódicos y otras actividades editoriales</w:t>
      </w:r>
    </w:p>
    <w:p w:rsidR="006148BE" w:rsidRPr="00201CDB" w:rsidRDefault="006148BE" w:rsidP="006148BE">
      <w:pPr>
        <w:autoSpaceDE w:val="0"/>
        <w:autoSpaceDN w:val="0"/>
        <w:adjustRightInd w:val="0"/>
        <w:rPr>
          <w:sz w:val="20"/>
        </w:rPr>
      </w:pPr>
      <w:r w:rsidRPr="00201CDB">
        <w:rPr>
          <w:sz w:val="20"/>
        </w:rPr>
        <w:t>Edición de programas informáticos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59 Actividades cinematográficas, de vídeo y de programas de televisión, grabación de</w:t>
      </w:r>
    </w:p>
    <w:p w:rsidR="006148BE" w:rsidRPr="00201CDB" w:rsidRDefault="006148BE" w:rsidP="006148BE">
      <w:pPr>
        <w:autoSpaceDE w:val="0"/>
        <w:autoSpaceDN w:val="0"/>
        <w:adjustRightInd w:val="0"/>
        <w:rPr>
          <w:rFonts w:ascii="Univers-Bold" w:hAnsi="Univers-Bold"/>
          <w:b/>
          <w:bCs/>
          <w:sz w:val="20"/>
        </w:rPr>
      </w:pPr>
      <w:proofErr w:type="gramStart"/>
      <w:r w:rsidRPr="00201CDB">
        <w:rPr>
          <w:rFonts w:ascii="Univers-Bold" w:hAnsi="Univers-Bold"/>
          <w:b/>
          <w:bCs/>
          <w:sz w:val="20"/>
        </w:rPr>
        <w:t>sonido</w:t>
      </w:r>
      <w:proofErr w:type="gramEnd"/>
      <w:r w:rsidRPr="00201CDB">
        <w:rPr>
          <w:rFonts w:ascii="Univers-Bold" w:hAnsi="Univers-Bold"/>
          <w:b/>
          <w:bCs/>
          <w:sz w:val="20"/>
        </w:rPr>
        <w:t xml:space="preserve"> y edición musical</w:t>
      </w:r>
    </w:p>
    <w:p w:rsidR="006148BE" w:rsidRPr="00201CDB" w:rsidRDefault="006148BE" w:rsidP="006148BE">
      <w:pPr>
        <w:autoSpaceDE w:val="0"/>
        <w:autoSpaceDN w:val="0"/>
        <w:adjustRightInd w:val="0"/>
        <w:rPr>
          <w:sz w:val="20"/>
        </w:rPr>
      </w:pPr>
      <w:r w:rsidRPr="00201CDB">
        <w:rPr>
          <w:sz w:val="20"/>
        </w:rPr>
        <w:t>Actividades cinematográficas, de vídeo y de programas de televisión</w:t>
      </w:r>
    </w:p>
    <w:p w:rsidR="006148BE" w:rsidRPr="00201CDB" w:rsidRDefault="006148BE" w:rsidP="006148BE">
      <w:pPr>
        <w:autoSpaceDE w:val="0"/>
        <w:autoSpaceDN w:val="0"/>
        <w:adjustRightInd w:val="0"/>
        <w:rPr>
          <w:sz w:val="20"/>
        </w:rPr>
      </w:pPr>
      <w:r w:rsidRPr="00201CDB">
        <w:rPr>
          <w:sz w:val="20"/>
        </w:rPr>
        <w:t>Actividades de grabación de sonido y edición musical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60 Actividades de programación y emisión de radio y televisión</w:t>
      </w:r>
    </w:p>
    <w:p w:rsidR="006148BE" w:rsidRPr="00201CDB" w:rsidRDefault="006148BE" w:rsidP="006148BE">
      <w:pPr>
        <w:autoSpaceDE w:val="0"/>
        <w:autoSpaceDN w:val="0"/>
        <w:adjustRightInd w:val="0"/>
        <w:rPr>
          <w:sz w:val="20"/>
        </w:rPr>
      </w:pPr>
      <w:r w:rsidRPr="00201CDB">
        <w:rPr>
          <w:sz w:val="20"/>
        </w:rPr>
        <w:t>Actividades de radiodifusión</w:t>
      </w:r>
    </w:p>
    <w:p w:rsidR="006148BE" w:rsidRPr="00201CDB" w:rsidRDefault="006148BE" w:rsidP="006148BE">
      <w:pPr>
        <w:autoSpaceDE w:val="0"/>
        <w:autoSpaceDN w:val="0"/>
        <w:adjustRightInd w:val="0"/>
        <w:rPr>
          <w:sz w:val="20"/>
        </w:rPr>
      </w:pPr>
      <w:r w:rsidRPr="00201CDB">
        <w:rPr>
          <w:sz w:val="20"/>
        </w:rPr>
        <w:t>Actividades de programación y emisión de televisión</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61 Telecomunicaciones</w:t>
      </w:r>
    </w:p>
    <w:p w:rsidR="006148BE" w:rsidRPr="00201CDB" w:rsidRDefault="006148BE" w:rsidP="006148BE">
      <w:pPr>
        <w:autoSpaceDE w:val="0"/>
        <w:autoSpaceDN w:val="0"/>
        <w:adjustRightInd w:val="0"/>
        <w:rPr>
          <w:sz w:val="20"/>
        </w:rPr>
      </w:pPr>
      <w:r w:rsidRPr="00201CDB">
        <w:rPr>
          <w:sz w:val="20"/>
        </w:rPr>
        <w:t>Telecomunicaciones por cable</w:t>
      </w:r>
    </w:p>
    <w:p w:rsidR="006148BE" w:rsidRPr="00201CDB" w:rsidRDefault="006148BE" w:rsidP="006148BE">
      <w:pPr>
        <w:autoSpaceDE w:val="0"/>
        <w:autoSpaceDN w:val="0"/>
        <w:adjustRightInd w:val="0"/>
        <w:rPr>
          <w:sz w:val="20"/>
        </w:rPr>
      </w:pPr>
      <w:r w:rsidRPr="00201CDB">
        <w:rPr>
          <w:sz w:val="20"/>
        </w:rPr>
        <w:t>Telecomunicaciones inalámbricas</w:t>
      </w:r>
    </w:p>
    <w:p w:rsidR="006148BE" w:rsidRPr="00201CDB" w:rsidRDefault="006148BE" w:rsidP="006148BE">
      <w:pPr>
        <w:autoSpaceDE w:val="0"/>
        <w:autoSpaceDN w:val="0"/>
        <w:adjustRightInd w:val="0"/>
        <w:rPr>
          <w:sz w:val="20"/>
        </w:rPr>
      </w:pPr>
      <w:r w:rsidRPr="00201CDB">
        <w:rPr>
          <w:sz w:val="20"/>
        </w:rPr>
        <w:t>Telecomunicaciones por satélite</w:t>
      </w:r>
    </w:p>
    <w:p w:rsidR="006148BE" w:rsidRPr="00201CDB" w:rsidRDefault="006148BE" w:rsidP="006148BE">
      <w:pPr>
        <w:autoSpaceDE w:val="0"/>
        <w:autoSpaceDN w:val="0"/>
        <w:adjustRightInd w:val="0"/>
        <w:rPr>
          <w:sz w:val="20"/>
        </w:rPr>
      </w:pPr>
      <w:r w:rsidRPr="00201CDB">
        <w:rPr>
          <w:sz w:val="20"/>
        </w:rPr>
        <w:t>Otras actividades de telecomunicaciones</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62 Programación, consultoría y otras actividades relacionadas con la informática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63 Servicios de información</w:t>
      </w:r>
    </w:p>
    <w:p w:rsidR="006148BE" w:rsidRPr="00201CDB" w:rsidRDefault="006148BE" w:rsidP="006148BE">
      <w:pPr>
        <w:autoSpaceDE w:val="0"/>
        <w:autoSpaceDN w:val="0"/>
        <w:adjustRightInd w:val="0"/>
        <w:rPr>
          <w:sz w:val="20"/>
        </w:rPr>
      </w:pPr>
      <w:r w:rsidRPr="00201CDB">
        <w:rPr>
          <w:sz w:val="20"/>
        </w:rPr>
        <w:t>Proceso de datos, hosting y actividades relacionadas; portales web</w:t>
      </w:r>
    </w:p>
    <w:p w:rsidR="006148BE" w:rsidRPr="00201CDB" w:rsidRDefault="006148BE" w:rsidP="006148BE">
      <w:pPr>
        <w:rPr>
          <w:sz w:val="20"/>
        </w:rPr>
      </w:pPr>
      <w:r w:rsidRPr="00201CDB">
        <w:rPr>
          <w:sz w:val="20"/>
        </w:rPr>
        <w:t>Otros servicios de información</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K: ACTIVIDADES FINANCIERAS Y DE SEGUROS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64 Servicios financieros, excepto seguros y fondos de pensiones</w:t>
      </w:r>
    </w:p>
    <w:p w:rsidR="006148BE" w:rsidRPr="00201CDB" w:rsidRDefault="006148BE" w:rsidP="006148BE">
      <w:pPr>
        <w:autoSpaceDE w:val="0"/>
        <w:autoSpaceDN w:val="0"/>
        <w:adjustRightInd w:val="0"/>
        <w:rPr>
          <w:sz w:val="20"/>
        </w:rPr>
      </w:pPr>
      <w:r w:rsidRPr="00201CDB">
        <w:rPr>
          <w:sz w:val="20"/>
        </w:rPr>
        <w:t>Intermediación monetaria</w:t>
      </w:r>
    </w:p>
    <w:p w:rsidR="006148BE" w:rsidRPr="00201CDB" w:rsidRDefault="006148BE" w:rsidP="006148BE">
      <w:pPr>
        <w:autoSpaceDE w:val="0"/>
        <w:autoSpaceDN w:val="0"/>
        <w:adjustRightInd w:val="0"/>
        <w:rPr>
          <w:sz w:val="20"/>
        </w:rPr>
      </w:pPr>
      <w:r w:rsidRPr="00201CDB">
        <w:rPr>
          <w:sz w:val="20"/>
        </w:rPr>
        <w:t>Actividades de las sociedades holding</w:t>
      </w:r>
    </w:p>
    <w:p w:rsidR="006148BE" w:rsidRPr="00201CDB" w:rsidRDefault="006148BE" w:rsidP="006148BE">
      <w:pPr>
        <w:autoSpaceDE w:val="0"/>
        <w:autoSpaceDN w:val="0"/>
        <w:adjustRightInd w:val="0"/>
        <w:rPr>
          <w:sz w:val="20"/>
        </w:rPr>
      </w:pPr>
      <w:r w:rsidRPr="00201CDB">
        <w:rPr>
          <w:sz w:val="20"/>
        </w:rPr>
        <w:t>Inversión colectiva, fondos y entidades financieras similares</w:t>
      </w:r>
    </w:p>
    <w:p w:rsidR="006148BE" w:rsidRPr="00201CDB" w:rsidRDefault="006148BE" w:rsidP="006148BE">
      <w:pPr>
        <w:autoSpaceDE w:val="0"/>
        <w:autoSpaceDN w:val="0"/>
        <w:adjustRightInd w:val="0"/>
        <w:rPr>
          <w:sz w:val="20"/>
        </w:rPr>
      </w:pPr>
      <w:r w:rsidRPr="00201CDB">
        <w:rPr>
          <w:sz w:val="20"/>
        </w:rPr>
        <w:t>Otros servicios financieros, excepto seguros y fondos de pensiones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65 Seguros, reaseguros y fondos de pensiones, excepto Seguridad Social obligatoria</w:t>
      </w:r>
    </w:p>
    <w:p w:rsidR="006148BE" w:rsidRPr="00201CDB" w:rsidRDefault="006148BE" w:rsidP="006148BE">
      <w:pPr>
        <w:autoSpaceDE w:val="0"/>
        <w:autoSpaceDN w:val="0"/>
        <w:adjustRightInd w:val="0"/>
        <w:rPr>
          <w:sz w:val="20"/>
        </w:rPr>
      </w:pPr>
      <w:r w:rsidRPr="00201CDB">
        <w:rPr>
          <w:sz w:val="20"/>
        </w:rPr>
        <w:t>Seguros</w:t>
      </w:r>
    </w:p>
    <w:p w:rsidR="006148BE" w:rsidRPr="00201CDB" w:rsidRDefault="006148BE" w:rsidP="006148BE">
      <w:pPr>
        <w:autoSpaceDE w:val="0"/>
        <w:autoSpaceDN w:val="0"/>
        <w:adjustRightInd w:val="0"/>
        <w:rPr>
          <w:sz w:val="20"/>
        </w:rPr>
      </w:pPr>
      <w:r w:rsidRPr="00201CDB">
        <w:rPr>
          <w:sz w:val="20"/>
        </w:rPr>
        <w:t>Reaseguros</w:t>
      </w:r>
    </w:p>
    <w:p w:rsidR="006148BE" w:rsidRPr="00201CDB" w:rsidRDefault="006148BE" w:rsidP="006148BE">
      <w:pPr>
        <w:autoSpaceDE w:val="0"/>
        <w:autoSpaceDN w:val="0"/>
        <w:adjustRightInd w:val="0"/>
        <w:rPr>
          <w:sz w:val="20"/>
        </w:rPr>
      </w:pPr>
      <w:r w:rsidRPr="00201CDB">
        <w:rPr>
          <w:sz w:val="20"/>
        </w:rPr>
        <w:t>Fondos de pensiones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66 Actividades auxiliares a los servicios financieros y a los seguros</w:t>
      </w:r>
    </w:p>
    <w:p w:rsidR="006148BE" w:rsidRPr="00201CDB" w:rsidRDefault="006148BE" w:rsidP="006148BE">
      <w:pPr>
        <w:autoSpaceDE w:val="0"/>
        <w:autoSpaceDN w:val="0"/>
        <w:adjustRightInd w:val="0"/>
        <w:rPr>
          <w:sz w:val="20"/>
        </w:rPr>
      </w:pPr>
      <w:r w:rsidRPr="00201CDB">
        <w:rPr>
          <w:sz w:val="20"/>
        </w:rPr>
        <w:t>Actividades auxiliares a los servicios financieros, excepto seguros y fondos de pensiones</w:t>
      </w:r>
    </w:p>
    <w:p w:rsidR="006148BE" w:rsidRPr="00201CDB" w:rsidRDefault="006148BE" w:rsidP="006148BE">
      <w:pPr>
        <w:autoSpaceDE w:val="0"/>
        <w:autoSpaceDN w:val="0"/>
        <w:adjustRightInd w:val="0"/>
        <w:rPr>
          <w:sz w:val="20"/>
        </w:rPr>
      </w:pPr>
      <w:r w:rsidRPr="00201CDB">
        <w:rPr>
          <w:sz w:val="20"/>
        </w:rPr>
        <w:t>Actividades auxiliares a seguros y fondos de pensiones</w:t>
      </w:r>
    </w:p>
    <w:p w:rsidR="006148BE" w:rsidRPr="00201CDB" w:rsidRDefault="006148BE" w:rsidP="006148BE">
      <w:pPr>
        <w:rPr>
          <w:sz w:val="20"/>
        </w:rPr>
      </w:pPr>
      <w:r w:rsidRPr="00201CDB">
        <w:rPr>
          <w:sz w:val="20"/>
        </w:rPr>
        <w:t>Actividades de gestión de fondos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L: ACTIVIDADES INMOBILIARIAS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68 Actividades inmobiliarias</w:t>
      </w:r>
    </w:p>
    <w:p w:rsidR="006148BE" w:rsidRPr="00201CDB" w:rsidRDefault="006148BE" w:rsidP="006148BE">
      <w:pPr>
        <w:autoSpaceDE w:val="0"/>
        <w:autoSpaceDN w:val="0"/>
        <w:adjustRightInd w:val="0"/>
        <w:rPr>
          <w:sz w:val="20"/>
        </w:rPr>
      </w:pPr>
      <w:r w:rsidRPr="00201CDB">
        <w:rPr>
          <w:sz w:val="20"/>
        </w:rPr>
        <w:t>Compraventa de bienes inmobiliarios por cuenta propia</w:t>
      </w:r>
    </w:p>
    <w:p w:rsidR="006148BE" w:rsidRPr="00201CDB" w:rsidRDefault="006148BE" w:rsidP="006148BE">
      <w:pPr>
        <w:autoSpaceDE w:val="0"/>
        <w:autoSpaceDN w:val="0"/>
        <w:adjustRightInd w:val="0"/>
        <w:rPr>
          <w:sz w:val="20"/>
        </w:rPr>
      </w:pPr>
      <w:r w:rsidRPr="00201CDB">
        <w:rPr>
          <w:sz w:val="20"/>
        </w:rPr>
        <w:t>Alquiler de bienes inmobiliarios por cuenta propia</w:t>
      </w:r>
    </w:p>
    <w:p w:rsidR="006148BE" w:rsidRPr="00201CDB" w:rsidRDefault="006148BE" w:rsidP="006148BE">
      <w:pPr>
        <w:rPr>
          <w:sz w:val="20"/>
        </w:rPr>
      </w:pPr>
      <w:r w:rsidRPr="00201CDB">
        <w:rPr>
          <w:sz w:val="20"/>
        </w:rPr>
        <w:t>Actividades inmobiliarias por cuenta de terceros</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M: ACTIVIDADES PROFESIONALES, CIENTÍFICAS Y TÉCNICAS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69 Actividades jurídicas y de contabilidad</w:t>
      </w:r>
    </w:p>
    <w:p w:rsidR="006148BE" w:rsidRPr="00201CDB" w:rsidRDefault="006148BE" w:rsidP="006148BE">
      <w:pPr>
        <w:autoSpaceDE w:val="0"/>
        <w:autoSpaceDN w:val="0"/>
        <w:adjustRightInd w:val="0"/>
        <w:rPr>
          <w:sz w:val="20"/>
        </w:rPr>
      </w:pPr>
      <w:r w:rsidRPr="00201CDB">
        <w:rPr>
          <w:sz w:val="20"/>
        </w:rPr>
        <w:t>Actividades jurídicas</w:t>
      </w:r>
    </w:p>
    <w:p w:rsidR="006148BE" w:rsidRPr="00201CDB" w:rsidRDefault="006148BE" w:rsidP="006148BE">
      <w:pPr>
        <w:autoSpaceDE w:val="0"/>
        <w:autoSpaceDN w:val="0"/>
        <w:adjustRightInd w:val="0"/>
        <w:rPr>
          <w:sz w:val="20"/>
        </w:rPr>
      </w:pPr>
      <w:r w:rsidRPr="00201CDB">
        <w:rPr>
          <w:sz w:val="20"/>
        </w:rPr>
        <w:lastRenderedPageBreak/>
        <w:t>Actividades de contabilidad, teneduría de libros, auditoría y asesoría fiscal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70 Actividades de las sedes centrales; actividades de consultoría de gestión empresarial</w:t>
      </w:r>
    </w:p>
    <w:p w:rsidR="006148BE" w:rsidRPr="00201CDB" w:rsidRDefault="006148BE" w:rsidP="006148BE">
      <w:pPr>
        <w:autoSpaceDE w:val="0"/>
        <w:autoSpaceDN w:val="0"/>
        <w:adjustRightInd w:val="0"/>
        <w:rPr>
          <w:sz w:val="20"/>
        </w:rPr>
      </w:pPr>
      <w:r w:rsidRPr="00201CDB">
        <w:rPr>
          <w:sz w:val="20"/>
        </w:rPr>
        <w:t>Actividades de las sedes centrales</w:t>
      </w:r>
    </w:p>
    <w:p w:rsidR="006148BE" w:rsidRPr="00201CDB" w:rsidRDefault="006148BE" w:rsidP="006148BE">
      <w:pPr>
        <w:autoSpaceDE w:val="0"/>
        <w:autoSpaceDN w:val="0"/>
        <w:adjustRightInd w:val="0"/>
        <w:rPr>
          <w:sz w:val="20"/>
        </w:rPr>
      </w:pPr>
      <w:r w:rsidRPr="00201CDB">
        <w:rPr>
          <w:sz w:val="20"/>
        </w:rPr>
        <w:t>Actividades de consultoría de gestión empresarial</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71 Servicios técnicos de arquitectura e ingeniería; ensayos y análisis técnicos</w:t>
      </w:r>
    </w:p>
    <w:p w:rsidR="006148BE" w:rsidRPr="00201CDB" w:rsidRDefault="006148BE" w:rsidP="006148BE">
      <w:pPr>
        <w:autoSpaceDE w:val="0"/>
        <w:autoSpaceDN w:val="0"/>
        <w:adjustRightInd w:val="0"/>
        <w:rPr>
          <w:sz w:val="20"/>
        </w:rPr>
      </w:pPr>
      <w:r w:rsidRPr="00201CDB">
        <w:rPr>
          <w:sz w:val="20"/>
        </w:rPr>
        <w:t>Servicios técnicos de arquitectura e ingeniería y otras actividades relacionadas con el</w:t>
      </w:r>
    </w:p>
    <w:p w:rsidR="006148BE" w:rsidRPr="00201CDB" w:rsidRDefault="006148BE" w:rsidP="006148BE">
      <w:pPr>
        <w:autoSpaceDE w:val="0"/>
        <w:autoSpaceDN w:val="0"/>
        <w:adjustRightInd w:val="0"/>
        <w:rPr>
          <w:sz w:val="20"/>
        </w:rPr>
      </w:pPr>
      <w:proofErr w:type="gramStart"/>
      <w:r w:rsidRPr="00201CDB">
        <w:rPr>
          <w:sz w:val="20"/>
        </w:rPr>
        <w:t>asesoramiento</w:t>
      </w:r>
      <w:proofErr w:type="gramEnd"/>
      <w:r w:rsidRPr="00201CDB">
        <w:rPr>
          <w:sz w:val="20"/>
        </w:rPr>
        <w:t xml:space="preserve"> técnico</w:t>
      </w:r>
    </w:p>
    <w:p w:rsidR="006148BE" w:rsidRPr="00201CDB" w:rsidRDefault="006148BE" w:rsidP="006148BE">
      <w:pPr>
        <w:autoSpaceDE w:val="0"/>
        <w:autoSpaceDN w:val="0"/>
        <w:adjustRightInd w:val="0"/>
        <w:rPr>
          <w:sz w:val="20"/>
        </w:rPr>
      </w:pPr>
      <w:r w:rsidRPr="00201CDB">
        <w:rPr>
          <w:sz w:val="20"/>
        </w:rPr>
        <w:t>Ensayos y análisis técnicos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72 Investigación y desarrollo</w:t>
      </w:r>
    </w:p>
    <w:p w:rsidR="006148BE" w:rsidRPr="00201CDB" w:rsidRDefault="006148BE" w:rsidP="006148BE">
      <w:pPr>
        <w:autoSpaceDE w:val="0"/>
        <w:autoSpaceDN w:val="0"/>
        <w:adjustRightInd w:val="0"/>
        <w:rPr>
          <w:sz w:val="20"/>
        </w:rPr>
      </w:pPr>
      <w:r w:rsidRPr="00201CDB">
        <w:rPr>
          <w:sz w:val="20"/>
        </w:rPr>
        <w:t>Investigación y desarrollo experimental en ciencias naturales y técnicas</w:t>
      </w:r>
    </w:p>
    <w:p w:rsidR="006148BE" w:rsidRPr="00201CDB" w:rsidRDefault="006148BE" w:rsidP="006148BE">
      <w:pPr>
        <w:autoSpaceDE w:val="0"/>
        <w:autoSpaceDN w:val="0"/>
        <w:adjustRightInd w:val="0"/>
        <w:rPr>
          <w:sz w:val="20"/>
        </w:rPr>
      </w:pPr>
      <w:r w:rsidRPr="00201CDB">
        <w:rPr>
          <w:sz w:val="20"/>
        </w:rPr>
        <w:t>Investigación y desarrollo experimental en ciencias sociales y humanidades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73 Publicidad y estudios de mercado</w:t>
      </w:r>
    </w:p>
    <w:p w:rsidR="006148BE" w:rsidRPr="00201CDB" w:rsidRDefault="006148BE" w:rsidP="006148BE">
      <w:pPr>
        <w:autoSpaceDE w:val="0"/>
        <w:autoSpaceDN w:val="0"/>
        <w:adjustRightInd w:val="0"/>
        <w:rPr>
          <w:sz w:val="20"/>
        </w:rPr>
      </w:pPr>
      <w:r w:rsidRPr="00201CDB">
        <w:rPr>
          <w:sz w:val="20"/>
        </w:rPr>
        <w:t>Publicidad</w:t>
      </w:r>
    </w:p>
    <w:p w:rsidR="006148BE" w:rsidRPr="00201CDB" w:rsidRDefault="006148BE" w:rsidP="006148BE">
      <w:pPr>
        <w:autoSpaceDE w:val="0"/>
        <w:autoSpaceDN w:val="0"/>
        <w:adjustRightInd w:val="0"/>
        <w:rPr>
          <w:sz w:val="20"/>
        </w:rPr>
      </w:pPr>
      <w:r w:rsidRPr="00201CDB">
        <w:rPr>
          <w:sz w:val="20"/>
        </w:rPr>
        <w:t>Estudios de mercado y realización de encuestas de opinión pública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74 Otras actividades profesionales, científicas y técnicas</w:t>
      </w:r>
    </w:p>
    <w:p w:rsidR="006148BE" w:rsidRPr="00201CDB" w:rsidRDefault="006148BE" w:rsidP="006148BE">
      <w:pPr>
        <w:autoSpaceDE w:val="0"/>
        <w:autoSpaceDN w:val="0"/>
        <w:adjustRightInd w:val="0"/>
        <w:rPr>
          <w:sz w:val="20"/>
        </w:rPr>
      </w:pPr>
      <w:r w:rsidRPr="00201CDB">
        <w:rPr>
          <w:sz w:val="20"/>
        </w:rPr>
        <w:t>Actividades de diseño especializado</w:t>
      </w:r>
    </w:p>
    <w:p w:rsidR="006148BE" w:rsidRPr="00201CDB" w:rsidRDefault="006148BE" w:rsidP="006148BE">
      <w:pPr>
        <w:autoSpaceDE w:val="0"/>
        <w:autoSpaceDN w:val="0"/>
        <w:adjustRightInd w:val="0"/>
        <w:rPr>
          <w:sz w:val="20"/>
        </w:rPr>
      </w:pPr>
      <w:r w:rsidRPr="00201CDB">
        <w:rPr>
          <w:sz w:val="20"/>
        </w:rPr>
        <w:t>Actividades de fotografía</w:t>
      </w:r>
    </w:p>
    <w:p w:rsidR="006148BE" w:rsidRPr="00201CDB" w:rsidRDefault="006148BE" w:rsidP="006148BE">
      <w:pPr>
        <w:autoSpaceDE w:val="0"/>
        <w:autoSpaceDN w:val="0"/>
        <w:adjustRightInd w:val="0"/>
        <w:rPr>
          <w:sz w:val="20"/>
        </w:rPr>
      </w:pPr>
      <w:r w:rsidRPr="00201CDB">
        <w:rPr>
          <w:sz w:val="20"/>
        </w:rPr>
        <w:t>Actividades de traducción e interpretación</w:t>
      </w:r>
    </w:p>
    <w:p w:rsidR="006148BE" w:rsidRPr="00201CDB" w:rsidRDefault="006148BE" w:rsidP="006148BE">
      <w:pPr>
        <w:autoSpaceDE w:val="0"/>
        <w:autoSpaceDN w:val="0"/>
        <w:adjustRightInd w:val="0"/>
        <w:rPr>
          <w:sz w:val="20"/>
        </w:rPr>
      </w:pPr>
      <w:r w:rsidRPr="00201CDB">
        <w:rPr>
          <w:sz w:val="20"/>
        </w:rPr>
        <w:t xml:space="preserve">Otras actividades profesionales, científicas y técnicas </w:t>
      </w:r>
      <w:proofErr w:type="spellStart"/>
      <w:r w:rsidRPr="00201CDB">
        <w:rPr>
          <w:sz w:val="20"/>
        </w:rPr>
        <w:t>n.c.o.p</w:t>
      </w:r>
      <w:proofErr w:type="spellEnd"/>
      <w:r w:rsidRPr="00201CDB">
        <w:rPr>
          <w:sz w:val="20"/>
        </w:rPr>
        <w:t>.</w:t>
      </w:r>
    </w:p>
    <w:p w:rsidR="006148BE" w:rsidRPr="00201CDB" w:rsidRDefault="006148BE" w:rsidP="006148BE">
      <w:pPr>
        <w:rPr>
          <w:rFonts w:ascii="Univers-Bold" w:hAnsi="Univers-Bold"/>
          <w:b/>
          <w:bCs/>
          <w:sz w:val="20"/>
        </w:rPr>
      </w:pPr>
      <w:r w:rsidRPr="00201CDB">
        <w:rPr>
          <w:rFonts w:ascii="Univers-Bold" w:hAnsi="Univers-Bold"/>
          <w:b/>
          <w:bCs/>
          <w:sz w:val="20"/>
        </w:rPr>
        <w:t>75 Actividades veterinarias</w:t>
      </w:r>
    </w:p>
    <w:p w:rsidR="006148BE" w:rsidRPr="00201CDB" w:rsidRDefault="006148BE" w:rsidP="006148BE">
      <w:pPr>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N: ACTIVIDADES ADMINISTRATIVAS Y SERVICIOS AUXILIARES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77 Actividades de alquiler</w:t>
      </w:r>
    </w:p>
    <w:p w:rsidR="006148BE" w:rsidRPr="00201CDB" w:rsidRDefault="006148BE" w:rsidP="006148BE">
      <w:pPr>
        <w:autoSpaceDE w:val="0"/>
        <w:autoSpaceDN w:val="0"/>
        <w:adjustRightInd w:val="0"/>
        <w:rPr>
          <w:sz w:val="20"/>
        </w:rPr>
      </w:pPr>
      <w:r w:rsidRPr="00201CDB">
        <w:rPr>
          <w:sz w:val="20"/>
        </w:rPr>
        <w:t>Alquiler de vehículos de motor</w:t>
      </w:r>
    </w:p>
    <w:p w:rsidR="006148BE" w:rsidRPr="00201CDB" w:rsidRDefault="006148BE" w:rsidP="006148BE">
      <w:pPr>
        <w:autoSpaceDE w:val="0"/>
        <w:autoSpaceDN w:val="0"/>
        <w:adjustRightInd w:val="0"/>
        <w:rPr>
          <w:sz w:val="20"/>
        </w:rPr>
      </w:pPr>
      <w:r w:rsidRPr="00201CDB">
        <w:rPr>
          <w:sz w:val="20"/>
        </w:rPr>
        <w:t>Alquiler de efectos personales y artículos de uso doméstico</w:t>
      </w:r>
    </w:p>
    <w:p w:rsidR="006148BE" w:rsidRPr="00201CDB" w:rsidRDefault="006148BE" w:rsidP="006148BE">
      <w:pPr>
        <w:autoSpaceDE w:val="0"/>
        <w:autoSpaceDN w:val="0"/>
        <w:adjustRightInd w:val="0"/>
        <w:rPr>
          <w:sz w:val="20"/>
        </w:rPr>
      </w:pPr>
      <w:r w:rsidRPr="00201CDB">
        <w:rPr>
          <w:sz w:val="20"/>
        </w:rPr>
        <w:t>Alquiler de otra maquinaria, equipos y bienes tangibles</w:t>
      </w:r>
    </w:p>
    <w:p w:rsidR="006148BE" w:rsidRPr="00201CDB" w:rsidRDefault="006148BE" w:rsidP="006148BE">
      <w:pPr>
        <w:autoSpaceDE w:val="0"/>
        <w:autoSpaceDN w:val="0"/>
        <w:adjustRightInd w:val="0"/>
        <w:rPr>
          <w:sz w:val="20"/>
        </w:rPr>
      </w:pPr>
      <w:r w:rsidRPr="00201CDB">
        <w:rPr>
          <w:sz w:val="20"/>
        </w:rPr>
        <w:t>Arrendamiento de la propiedad intelectual y productos similares, excepto trabajos protegidos por los derechos de autor</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78 Actividades relacionadas con el empleo</w:t>
      </w:r>
    </w:p>
    <w:p w:rsidR="006148BE" w:rsidRPr="00201CDB" w:rsidRDefault="006148BE" w:rsidP="006148BE">
      <w:pPr>
        <w:autoSpaceDE w:val="0"/>
        <w:autoSpaceDN w:val="0"/>
        <w:adjustRightInd w:val="0"/>
        <w:rPr>
          <w:sz w:val="20"/>
        </w:rPr>
      </w:pPr>
      <w:r w:rsidRPr="00201CDB">
        <w:rPr>
          <w:sz w:val="20"/>
        </w:rPr>
        <w:t>Actividades de las agencias de colocación</w:t>
      </w:r>
    </w:p>
    <w:p w:rsidR="006148BE" w:rsidRPr="00201CDB" w:rsidRDefault="006148BE" w:rsidP="006148BE">
      <w:pPr>
        <w:autoSpaceDE w:val="0"/>
        <w:autoSpaceDN w:val="0"/>
        <w:adjustRightInd w:val="0"/>
        <w:rPr>
          <w:sz w:val="20"/>
        </w:rPr>
      </w:pPr>
      <w:r w:rsidRPr="00201CDB">
        <w:rPr>
          <w:sz w:val="20"/>
        </w:rPr>
        <w:t>Actividades de las empresas de trabajo temporal</w:t>
      </w:r>
    </w:p>
    <w:p w:rsidR="006148BE" w:rsidRPr="00201CDB" w:rsidRDefault="006148BE" w:rsidP="006148BE">
      <w:pPr>
        <w:autoSpaceDE w:val="0"/>
        <w:autoSpaceDN w:val="0"/>
        <w:adjustRightInd w:val="0"/>
        <w:rPr>
          <w:sz w:val="20"/>
        </w:rPr>
      </w:pPr>
      <w:r w:rsidRPr="00201CDB">
        <w:rPr>
          <w:sz w:val="20"/>
        </w:rPr>
        <w:t>Otra provisión de recursos humanos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79 Actividades de agencias de viajes, operadores turísticos, servicios de reservas y</w:t>
      </w:r>
    </w:p>
    <w:p w:rsidR="006148BE" w:rsidRPr="00201CDB" w:rsidRDefault="006148BE" w:rsidP="006148BE">
      <w:pPr>
        <w:autoSpaceDE w:val="0"/>
        <w:autoSpaceDN w:val="0"/>
        <w:adjustRightInd w:val="0"/>
        <w:rPr>
          <w:rFonts w:ascii="Univers-Bold" w:hAnsi="Univers-Bold"/>
          <w:b/>
          <w:bCs/>
          <w:sz w:val="20"/>
        </w:rPr>
      </w:pPr>
      <w:proofErr w:type="gramStart"/>
      <w:r w:rsidRPr="00201CDB">
        <w:rPr>
          <w:rFonts w:ascii="Univers-Bold" w:hAnsi="Univers-Bold"/>
          <w:b/>
          <w:bCs/>
          <w:sz w:val="20"/>
        </w:rPr>
        <w:t>actividades</w:t>
      </w:r>
      <w:proofErr w:type="gramEnd"/>
      <w:r w:rsidRPr="00201CDB">
        <w:rPr>
          <w:rFonts w:ascii="Univers-Bold" w:hAnsi="Univers-Bold"/>
          <w:b/>
          <w:bCs/>
          <w:sz w:val="20"/>
        </w:rPr>
        <w:t xml:space="preserve"> relacionadas con los mismos</w:t>
      </w:r>
    </w:p>
    <w:p w:rsidR="006148BE" w:rsidRPr="00201CDB" w:rsidRDefault="006148BE" w:rsidP="006148BE">
      <w:pPr>
        <w:autoSpaceDE w:val="0"/>
        <w:autoSpaceDN w:val="0"/>
        <w:adjustRightInd w:val="0"/>
        <w:rPr>
          <w:sz w:val="20"/>
        </w:rPr>
      </w:pPr>
      <w:r w:rsidRPr="00201CDB">
        <w:rPr>
          <w:sz w:val="20"/>
        </w:rPr>
        <w:t>Actividades de agencias de viajes y operadores turísticos</w:t>
      </w:r>
    </w:p>
    <w:p w:rsidR="006148BE" w:rsidRPr="00201CDB" w:rsidRDefault="006148BE" w:rsidP="006148BE">
      <w:pPr>
        <w:autoSpaceDE w:val="0"/>
        <w:autoSpaceDN w:val="0"/>
        <w:adjustRightInd w:val="0"/>
        <w:rPr>
          <w:sz w:val="20"/>
        </w:rPr>
      </w:pPr>
      <w:r w:rsidRPr="00201CDB">
        <w:rPr>
          <w:sz w:val="20"/>
        </w:rPr>
        <w:t>Otros servicios de reservas y actividades relacionadas con los mismos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80 Actividades de seguridad e investigación</w:t>
      </w:r>
    </w:p>
    <w:p w:rsidR="006148BE" w:rsidRPr="00201CDB" w:rsidRDefault="006148BE" w:rsidP="006148BE">
      <w:pPr>
        <w:autoSpaceDE w:val="0"/>
        <w:autoSpaceDN w:val="0"/>
        <w:adjustRightInd w:val="0"/>
        <w:rPr>
          <w:sz w:val="20"/>
        </w:rPr>
      </w:pPr>
      <w:r w:rsidRPr="00201CDB">
        <w:rPr>
          <w:sz w:val="20"/>
        </w:rPr>
        <w:t>Actividades de seguridad privada</w:t>
      </w:r>
    </w:p>
    <w:p w:rsidR="006148BE" w:rsidRPr="00201CDB" w:rsidRDefault="006148BE" w:rsidP="006148BE">
      <w:pPr>
        <w:autoSpaceDE w:val="0"/>
        <w:autoSpaceDN w:val="0"/>
        <w:adjustRightInd w:val="0"/>
        <w:rPr>
          <w:sz w:val="20"/>
        </w:rPr>
      </w:pPr>
      <w:r w:rsidRPr="00201CDB">
        <w:rPr>
          <w:sz w:val="20"/>
        </w:rPr>
        <w:t>Servicios de sistemas de seguridad</w:t>
      </w:r>
    </w:p>
    <w:p w:rsidR="006148BE" w:rsidRPr="00201CDB" w:rsidRDefault="006148BE" w:rsidP="006148BE">
      <w:pPr>
        <w:autoSpaceDE w:val="0"/>
        <w:autoSpaceDN w:val="0"/>
        <w:adjustRightInd w:val="0"/>
        <w:rPr>
          <w:sz w:val="20"/>
        </w:rPr>
      </w:pPr>
      <w:r w:rsidRPr="00201CDB">
        <w:rPr>
          <w:sz w:val="20"/>
        </w:rPr>
        <w:t>Actividades de investigación</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81 Servicios a edificios y actividades de jardinería</w:t>
      </w:r>
    </w:p>
    <w:p w:rsidR="006148BE" w:rsidRPr="00201CDB" w:rsidRDefault="006148BE" w:rsidP="006148BE">
      <w:pPr>
        <w:autoSpaceDE w:val="0"/>
        <w:autoSpaceDN w:val="0"/>
        <w:adjustRightInd w:val="0"/>
        <w:rPr>
          <w:sz w:val="20"/>
        </w:rPr>
      </w:pPr>
      <w:r w:rsidRPr="00201CDB">
        <w:rPr>
          <w:sz w:val="20"/>
        </w:rPr>
        <w:t>Servicios integrales a edificios e instalaciones</w:t>
      </w:r>
    </w:p>
    <w:p w:rsidR="006148BE" w:rsidRPr="00201CDB" w:rsidRDefault="006148BE" w:rsidP="006148BE">
      <w:pPr>
        <w:autoSpaceDE w:val="0"/>
        <w:autoSpaceDN w:val="0"/>
        <w:adjustRightInd w:val="0"/>
        <w:rPr>
          <w:sz w:val="20"/>
        </w:rPr>
      </w:pPr>
      <w:r w:rsidRPr="00201CDB">
        <w:rPr>
          <w:sz w:val="20"/>
        </w:rPr>
        <w:t>Actividades de limpieza</w:t>
      </w:r>
    </w:p>
    <w:p w:rsidR="006148BE" w:rsidRPr="00201CDB" w:rsidRDefault="006148BE" w:rsidP="006148BE">
      <w:pPr>
        <w:autoSpaceDE w:val="0"/>
        <w:autoSpaceDN w:val="0"/>
        <w:adjustRightInd w:val="0"/>
        <w:rPr>
          <w:sz w:val="20"/>
        </w:rPr>
      </w:pPr>
      <w:r w:rsidRPr="00201CDB">
        <w:rPr>
          <w:sz w:val="20"/>
        </w:rPr>
        <w:t>Actividades de jardinería</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82 Actividades administrativas de oficina y otras actividades auxiliares a las empresas</w:t>
      </w:r>
    </w:p>
    <w:p w:rsidR="006148BE" w:rsidRPr="00201CDB" w:rsidRDefault="006148BE" w:rsidP="006148BE">
      <w:pPr>
        <w:autoSpaceDE w:val="0"/>
        <w:autoSpaceDN w:val="0"/>
        <w:adjustRightInd w:val="0"/>
        <w:rPr>
          <w:sz w:val="20"/>
        </w:rPr>
      </w:pPr>
      <w:r w:rsidRPr="00201CDB">
        <w:rPr>
          <w:sz w:val="20"/>
        </w:rPr>
        <w:t>Actividades administrativas y auxiliares de oficina</w:t>
      </w:r>
    </w:p>
    <w:p w:rsidR="006148BE" w:rsidRPr="00201CDB" w:rsidRDefault="006148BE" w:rsidP="006148BE">
      <w:pPr>
        <w:autoSpaceDE w:val="0"/>
        <w:autoSpaceDN w:val="0"/>
        <w:adjustRightInd w:val="0"/>
        <w:rPr>
          <w:sz w:val="20"/>
        </w:rPr>
      </w:pPr>
      <w:r w:rsidRPr="00201CDB">
        <w:rPr>
          <w:sz w:val="20"/>
        </w:rPr>
        <w:t>Actividades de los centros de llamadas</w:t>
      </w:r>
    </w:p>
    <w:p w:rsidR="006148BE" w:rsidRPr="00201CDB" w:rsidRDefault="006148BE" w:rsidP="006148BE">
      <w:pPr>
        <w:autoSpaceDE w:val="0"/>
        <w:autoSpaceDN w:val="0"/>
        <w:adjustRightInd w:val="0"/>
        <w:rPr>
          <w:sz w:val="20"/>
        </w:rPr>
      </w:pPr>
      <w:r w:rsidRPr="00201CDB">
        <w:rPr>
          <w:sz w:val="20"/>
        </w:rPr>
        <w:t>Organización de convenciones y ferias de muestras</w:t>
      </w:r>
    </w:p>
    <w:p w:rsidR="006148BE" w:rsidRPr="00201CDB" w:rsidRDefault="006148BE" w:rsidP="006148BE">
      <w:pPr>
        <w:rPr>
          <w:sz w:val="20"/>
        </w:rPr>
      </w:pPr>
      <w:r w:rsidRPr="00201CDB">
        <w:rPr>
          <w:sz w:val="20"/>
        </w:rPr>
        <w:t xml:space="preserve">Actividades de apoyo a las empresas </w:t>
      </w:r>
      <w:proofErr w:type="spellStart"/>
      <w:r w:rsidRPr="00201CDB">
        <w:rPr>
          <w:sz w:val="20"/>
        </w:rPr>
        <w:t>n.c.o.p</w:t>
      </w:r>
      <w:proofErr w:type="spellEnd"/>
      <w:r w:rsidRPr="00201CDB">
        <w:rPr>
          <w:sz w:val="20"/>
        </w:rPr>
        <w:t>.</w:t>
      </w:r>
    </w:p>
    <w:p w:rsidR="006148BE" w:rsidRPr="00201CDB" w:rsidRDefault="006148BE" w:rsidP="006148BE">
      <w:pPr>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O: ADMINISTRACIÓN PÚBLICA Y DEFENSA; SEGURIDAD SOCIAL OBLIGATORIA</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84 Administración Pública y defensa; Seguridad Social obligatoria</w:t>
      </w:r>
    </w:p>
    <w:p w:rsidR="006148BE" w:rsidRPr="00201CDB" w:rsidRDefault="006148BE" w:rsidP="006148BE">
      <w:pPr>
        <w:autoSpaceDE w:val="0"/>
        <w:autoSpaceDN w:val="0"/>
        <w:adjustRightInd w:val="0"/>
        <w:rPr>
          <w:sz w:val="20"/>
        </w:rPr>
      </w:pPr>
      <w:r w:rsidRPr="00201CDB">
        <w:rPr>
          <w:sz w:val="20"/>
        </w:rPr>
        <w:t>Administración Pública y de la política económica y social</w:t>
      </w:r>
    </w:p>
    <w:p w:rsidR="006148BE" w:rsidRPr="00201CDB" w:rsidRDefault="006148BE" w:rsidP="006148BE">
      <w:pPr>
        <w:autoSpaceDE w:val="0"/>
        <w:autoSpaceDN w:val="0"/>
        <w:adjustRightInd w:val="0"/>
        <w:rPr>
          <w:sz w:val="20"/>
        </w:rPr>
      </w:pPr>
      <w:r w:rsidRPr="00201CDB">
        <w:rPr>
          <w:sz w:val="20"/>
        </w:rPr>
        <w:t>Prestación de servicios a la comunidad en general</w:t>
      </w:r>
    </w:p>
    <w:p w:rsidR="006148BE" w:rsidRPr="00201CDB" w:rsidRDefault="006148BE" w:rsidP="006148BE">
      <w:pPr>
        <w:autoSpaceDE w:val="0"/>
        <w:autoSpaceDN w:val="0"/>
        <w:adjustRightInd w:val="0"/>
        <w:rPr>
          <w:sz w:val="20"/>
        </w:rPr>
      </w:pPr>
      <w:r w:rsidRPr="00201CDB">
        <w:rPr>
          <w:sz w:val="20"/>
        </w:rPr>
        <w:t>Seguridad Social obligatoria</w:t>
      </w:r>
    </w:p>
    <w:p w:rsidR="006148BE" w:rsidRPr="00201CDB" w:rsidRDefault="006148BE" w:rsidP="006148BE">
      <w:pPr>
        <w:autoSpaceDE w:val="0"/>
        <w:autoSpaceDN w:val="0"/>
        <w:adjustRightInd w:val="0"/>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P: EDUCACIÓN</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85 Educación</w:t>
      </w:r>
    </w:p>
    <w:p w:rsidR="006148BE" w:rsidRPr="00201CDB" w:rsidRDefault="006148BE" w:rsidP="006148BE">
      <w:pPr>
        <w:autoSpaceDE w:val="0"/>
        <w:autoSpaceDN w:val="0"/>
        <w:adjustRightInd w:val="0"/>
        <w:rPr>
          <w:sz w:val="20"/>
        </w:rPr>
      </w:pPr>
      <w:r w:rsidRPr="00201CDB">
        <w:rPr>
          <w:sz w:val="20"/>
        </w:rPr>
        <w:t>Educación preprimaria</w:t>
      </w:r>
    </w:p>
    <w:p w:rsidR="006148BE" w:rsidRPr="00201CDB" w:rsidRDefault="006148BE" w:rsidP="006148BE">
      <w:pPr>
        <w:autoSpaceDE w:val="0"/>
        <w:autoSpaceDN w:val="0"/>
        <w:adjustRightInd w:val="0"/>
        <w:rPr>
          <w:sz w:val="20"/>
        </w:rPr>
      </w:pPr>
      <w:r w:rsidRPr="00201CDB">
        <w:rPr>
          <w:sz w:val="20"/>
        </w:rPr>
        <w:t>Educación primaria</w:t>
      </w:r>
    </w:p>
    <w:p w:rsidR="006148BE" w:rsidRPr="00201CDB" w:rsidRDefault="006148BE" w:rsidP="006148BE">
      <w:pPr>
        <w:autoSpaceDE w:val="0"/>
        <w:autoSpaceDN w:val="0"/>
        <w:adjustRightInd w:val="0"/>
        <w:rPr>
          <w:sz w:val="20"/>
        </w:rPr>
      </w:pPr>
      <w:r w:rsidRPr="00201CDB">
        <w:rPr>
          <w:sz w:val="20"/>
        </w:rPr>
        <w:t>Educación secundaria</w:t>
      </w:r>
    </w:p>
    <w:p w:rsidR="006148BE" w:rsidRPr="00201CDB" w:rsidRDefault="006148BE" w:rsidP="006148BE">
      <w:pPr>
        <w:autoSpaceDE w:val="0"/>
        <w:autoSpaceDN w:val="0"/>
        <w:adjustRightInd w:val="0"/>
        <w:rPr>
          <w:sz w:val="20"/>
        </w:rPr>
      </w:pPr>
      <w:r w:rsidRPr="00201CDB">
        <w:rPr>
          <w:sz w:val="20"/>
        </w:rPr>
        <w:lastRenderedPageBreak/>
        <w:t>Educación postsecundaria</w:t>
      </w:r>
    </w:p>
    <w:p w:rsidR="006148BE" w:rsidRPr="00201CDB" w:rsidRDefault="006148BE" w:rsidP="006148BE">
      <w:pPr>
        <w:autoSpaceDE w:val="0"/>
        <w:autoSpaceDN w:val="0"/>
        <w:adjustRightInd w:val="0"/>
        <w:rPr>
          <w:sz w:val="20"/>
        </w:rPr>
      </w:pPr>
      <w:r w:rsidRPr="00201CDB">
        <w:rPr>
          <w:sz w:val="20"/>
        </w:rPr>
        <w:t>Otra educación</w:t>
      </w:r>
    </w:p>
    <w:p w:rsidR="006148BE" w:rsidRPr="00201CDB" w:rsidRDefault="006148BE" w:rsidP="006148BE">
      <w:pPr>
        <w:autoSpaceDE w:val="0"/>
        <w:autoSpaceDN w:val="0"/>
        <w:adjustRightInd w:val="0"/>
        <w:rPr>
          <w:sz w:val="20"/>
        </w:rPr>
      </w:pPr>
      <w:r w:rsidRPr="00201CDB">
        <w:rPr>
          <w:sz w:val="20"/>
        </w:rPr>
        <w:t>Actividades auxiliares a la educación</w:t>
      </w:r>
    </w:p>
    <w:p w:rsidR="006148BE" w:rsidRPr="00201CDB" w:rsidRDefault="006148BE" w:rsidP="006148BE">
      <w:pPr>
        <w:autoSpaceDE w:val="0"/>
        <w:autoSpaceDN w:val="0"/>
        <w:adjustRightInd w:val="0"/>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Q: ACTIVIDADES SANITARIAS Y DE SERVICIOS SOCIALES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86 Actividades sanitarias</w:t>
      </w:r>
    </w:p>
    <w:p w:rsidR="006148BE" w:rsidRPr="00201CDB" w:rsidRDefault="006148BE" w:rsidP="006148BE">
      <w:pPr>
        <w:autoSpaceDE w:val="0"/>
        <w:autoSpaceDN w:val="0"/>
        <w:adjustRightInd w:val="0"/>
        <w:rPr>
          <w:sz w:val="20"/>
        </w:rPr>
      </w:pPr>
      <w:r w:rsidRPr="00201CDB">
        <w:rPr>
          <w:sz w:val="20"/>
        </w:rPr>
        <w:t>Actividades hospitalarias</w:t>
      </w:r>
    </w:p>
    <w:p w:rsidR="006148BE" w:rsidRPr="00201CDB" w:rsidRDefault="006148BE" w:rsidP="006148BE">
      <w:pPr>
        <w:autoSpaceDE w:val="0"/>
        <w:autoSpaceDN w:val="0"/>
        <w:adjustRightInd w:val="0"/>
        <w:rPr>
          <w:sz w:val="20"/>
        </w:rPr>
      </w:pPr>
      <w:r w:rsidRPr="00201CDB">
        <w:rPr>
          <w:sz w:val="20"/>
        </w:rPr>
        <w:t>Actividades médicas y odontológicas</w:t>
      </w:r>
    </w:p>
    <w:p w:rsidR="006148BE" w:rsidRPr="00201CDB" w:rsidRDefault="006148BE" w:rsidP="006148BE">
      <w:pPr>
        <w:autoSpaceDE w:val="0"/>
        <w:autoSpaceDN w:val="0"/>
        <w:adjustRightInd w:val="0"/>
        <w:rPr>
          <w:sz w:val="20"/>
        </w:rPr>
      </w:pPr>
      <w:r w:rsidRPr="00201CDB">
        <w:rPr>
          <w:sz w:val="20"/>
        </w:rPr>
        <w:t>Otras actividades sanitarias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87 Asistencia en establecimientos residenciales</w:t>
      </w:r>
    </w:p>
    <w:p w:rsidR="006148BE" w:rsidRPr="00201CDB" w:rsidRDefault="006148BE" w:rsidP="006148BE">
      <w:pPr>
        <w:autoSpaceDE w:val="0"/>
        <w:autoSpaceDN w:val="0"/>
        <w:adjustRightInd w:val="0"/>
        <w:rPr>
          <w:sz w:val="20"/>
        </w:rPr>
      </w:pPr>
      <w:r w:rsidRPr="00201CDB">
        <w:rPr>
          <w:sz w:val="20"/>
        </w:rPr>
        <w:t>Asistencia en establecimientos residenciales con cuidados de sanitarios</w:t>
      </w:r>
    </w:p>
    <w:p w:rsidR="006148BE" w:rsidRPr="00201CDB" w:rsidRDefault="006148BE" w:rsidP="006148BE">
      <w:pPr>
        <w:autoSpaceDE w:val="0"/>
        <w:autoSpaceDN w:val="0"/>
        <w:adjustRightInd w:val="0"/>
        <w:rPr>
          <w:sz w:val="20"/>
        </w:rPr>
      </w:pPr>
      <w:r w:rsidRPr="00201CDB">
        <w:rPr>
          <w:sz w:val="20"/>
        </w:rPr>
        <w:t>Asistencia en establecimientos residenciales para personas con discapacidad intelectual, enfermedad mental y drogodependencia</w:t>
      </w:r>
    </w:p>
    <w:p w:rsidR="006148BE" w:rsidRPr="00201CDB" w:rsidRDefault="006148BE" w:rsidP="006148BE">
      <w:pPr>
        <w:autoSpaceDE w:val="0"/>
        <w:autoSpaceDN w:val="0"/>
        <w:adjustRightInd w:val="0"/>
        <w:rPr>
          <w:sz w:val="20"/>
        </w:rPr>
      </w:pPr>
      <w:r w:rsidRPr="00201CDB">
        <w:rPr>
          <w:sz w:val="20"/>
        </w:rPr>
        <w:t>Asistencia en establecimientos residenciales para personas mayores y con discapacidad física</w:t>
      </w:r>
    </w:p>
    <w:p w:rsidR="006148BE" w:rsidRPr="00201CDB" w:rsidRDefault="006148BE" w:rsidP="006148BE">
      <w:pPr>
        <w:autoSpaceDE w:val="0"/>
        <w:autoSpaceDN w:val="0"/>
        <w:adjustRightInd w:val="0"/>
        <w:rPr>
          <w:sz w:val="20"/>
        </w:rPr>
      </w:pPr>
      <w:r w:rsidRPr="00201CDB">
        <w:rPr>
          <w:sz w:val="20"/>
        </w:rPr>
        <w:t>Otras actividades de asistencia en establecimientos residenciales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88 Actividades de servicios sociales sin alojamiento</w:t>
      </w:r>
    </w:p>
    <w:p w:rsidR="006148BE" w:rsidRPr="00201CDB" w:rsidRDefault="006148BE" w:rsidP="006148BE">
      <w:pPr>
        <w:autoSpaceDE w:val="0"/>
        <w:autoSpaceDN w:val="0"/>
        <w:adjustRightInd w:val="0"/>
        <w:rPr>
          <w:sz w:val="20"/>
        </w:rPr>
      </w:pPr>
      <w:r w:rsidRPr="00201CDB">
        <w:rPr>
          <w:sz w:val="20"/>
        </w:rPr>
        <w:t>Actividades de servicios sociales sin alojamiento para personas mayores y con discapacidad</w:t>
      </w:r>
    </w:p>
    <w:p w:rsidR="006148BE" w:rsidRPr="00201CDB" w:rsidRDefault="006148BE" w:rsidP="006148BE">
      <w:pPr>
        <w:autoSpaceDE w:val="0"/>
        <w:autoSpaceDN w:val="0"/>
        <w:adjustRightInd w:val="0"/>
        <w:rPr>
          <w:sz w:val="20"/>
        </w:rPr>
      </w:pPr>
      <w:proofErr w:type="gramStart"/>
      <w:r w:rsidRPr="00201CDB">
        <w:rPr>
          <w:sz w:val="20"/>
        </w:rPr>
        <w:t>Otros</w:t>
      </w:r>
      <w:proofErr w:type="gramEnd"/>
      <w:r w:rsidRPr="00201CDB">
        <w:rPr>
          <w:sz w:val="20"/>
        </w:rPr>
        <w:t xml:space="preserve"> actividades de servicios sociales sin alojamiento</w:t>
      </w:r>
    </w:p>
    <w:p w:rsidR="006148BE" w:rsidRPr="00201CDB" w:rsidRDefault="006148BE" w:rsidP="006148BE">
      <w:pPr>
        <w:autoSpaceDE w:val="0"/>
        <w:autoSpaceDN w:val="0"/>
        <w:adjustRightInd w:val="0"/>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R: ACTIVIDADES ARTÍSTICAS, RECREATIVAS Y DE ENTRETENIMIENTO</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90 Actividades de creación, artísticas y espectáculos</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91 Actividades de bibliotecas, archivos, museos y otras actividades culturales</w:t>
      </w: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92 Actividades de juegos de azar y apuestas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93 Actividades deportivas, recreativas y de entretenimiento</w:t>
      </w:r>
    </w:p>
    <w:p w:rsidR="006148BE" w:rsidRPr="00201CDB" w:rsidRDefault="006148BE" w:rsidP="006148BE">
      <w:pPr>
        <w:autoSpaceDE w:val="0"/>
        <w:autoSpaceDN w:val="0"/>
        <w:adjustRightInd w:val="0"/>
        <w:rPr>
          <w:sz w:val="20"/>
        </w:rPr>
      </w:pPr>
      <w:r w:rsidRPr="00201CDB">
        <w:rPr>
          <w:sz w:val="20"/>
        </w:rPr>
        <w:t>Actividades deportivas</w:t>
      </w:r>
    </w:p>
    <w:p w:rsidR="006148BE" w:rsidRPr="00201CDB" w:rsidRDefault="006148BE" w:rsidP="006148BE">
      <w:pPr>
        <w:autoSpaceDE w:val="0"/>
        <w:autoSpaceDN w:val="0"/>
        <w:adjustRightInd w:val="0"/>
        <w:rPr>
          <w:sz w:val="20"/>
        </w:rPr>
      </w:pPr>
      <w:r w:rsidRPr="00201CDB">
        <w:rPr>
          <w:sz w:val="20"/>
        </w:rPr>
        <w:t>Actividades recreativas y de entretenimiento</w:t>
      </w:r>
    </w:p>
    <w:p w:rsidR="006148BE" w:rsidRPr="00201CDB" w:rsidRDefault="006148BE" w:rsidP="006148BE">
      <w:pPr>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S: OTROS SERVICIOS</w:t>
      </w:r>
    </w:p>
    <w:p w:rsidR="006148BE" w:rsidRPr="00201CDB" w:rsidRDefault="006148BE" w:rsidP="006148BE">
      <w:pPr>
        <w:keepNext/>
        <w:autoSpaceDE w:val="0"/>
        <w:autoSpaceDN w:val="0"/>
        <w:adjustRightInd w:val="0"/>
        <w:rPr>
          <w:szCs w:val="22"/>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94 Actividades asociativas</w:t>
      </w:r>
    </w:p>
    <w:p w:rsidR="006148BE" w:rsidRPr="00201CDB" w:rsidRDefault="006148BE" w:rsidP="006148BE">
      <w:pPr>
        <w:autoSpaceDE w:val="0"/>
        <w:autoSpaceDN w:val="0"/>
        <w:adjustRightInd w:val="0"/>
        <w:rPr>
          <w:sz w:val="20"/>
        </w:rPr>
      </w:pPr>
      <w:r w:rsidRPr="00201CDB">
        <w:rPr>
          <w:sz w:val="20"/>
        </w:rPr>
        <w:t>Actividades de organizaciones empresariales, profesionales y patronales</w:t>
      </w:r>
    </w:p>
    <w:p w:rsidR="006148BE" w:rsidRPr="00201CDB" w:rsidRDefault="006148BE" w:rsidP="006148BE">
      <w:pPr>
        <w:autoSpaceDE w:val="0"/>
        <w:autoSpaceDN w:val="0"/>
        <w:adjustRightInd w:val="0"/>
        <w:rPr>
          <w:sz w:val="20"/>
        </w:rPr>
      </w:pPr>
      <w:r w:rsidRPr="00201CDB">
        <w:rPr>
          <w:sz w:val="20"/>
        </w:rPr>
        <w:t>Actividades sindicales</w:t>
      </w:r>
    </w:p>
    <w:p w:rsidR="006148BE" w:rsidRPr="00201CDB" w:rsidRDefault="006148BE" w:rsidP="006148BE">
      <w:pPr>
        <w:autoSpaceDE w:val="0"/>
        <w:autoSpaceDN w:val="0"/>
        <w:adjustRightInd w:val="0"/>
        <w:rPr>
          <w:sz w:val="20"/>
        </w:rPr>
      </w:pPr>
      <w:r w:rsidRPr="00201CDB">
        <w:rPr>
          <w:sz w:val="20"/>
        </w:rPr>
        <w:t>Otras actividades asociativas</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95 Reparación de ordenadores, efectos personales y artículos de uso doméstico</w:t>
      </w:r>
    </w:p>
    <w:p w:rsidR="006148BE" w:rsidRPr="00201CDB" w:rsidRDefault="006148BE" w:rsidP="006148BE">
      <w:pPr>
        <w:autoSpaceDE w:val="0"/>
        <w:autoSpaceDN w:val="0"/>
        <w:adjustRightInd w:val="0"/>
        <w:rPr>
          <w:sz w:val="20"/>
        </w:rPr>
      </w:pPr>
      <w:r w:rsidRPr="00201CDB">
        <w:rPr>
          <w:sz w:val="20"/>
        </w:rPr>
        <w:t>Reparación de ordenadores y equipos de comunicación</w:t>
      </w:r>
    </w:p>
    <w:p w:rsidR="006148BE" w:rsidRPr="00201CDB" w:rsidRDefault="006148BE" w:rsidP="006148BE">
      <w:pPr>
        <w:autoSpaceDE w:val="0"/>
        <w:autoSpaceDN w:val="0"/>
        <w:adjustRightInd w:val="0"/>
        <w:rPr>
          <w:sz w:val="20"/>
        </w:rPr>
      </w:pPr>
      <w:r w:rsidRPr="00201CDB">
        <w:rPr>
          <w:sz w:val="20"/>
        </w:rPr>
        <w:t>Reparación de efectos personales y artículos de uso doméstico</w:t>
      </w: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96 Otros servicios personales</w:t>
      </w:r>
    </w:p>
    <w:p w:rsidR="006148BE" w:rsidRPr="00201CDB" w:rsidRDefault="006148BE" w:rsidP="006148BE">
      <w:pPr>
        <w:autoSpaceDE w:val="0"/>
        <w:autoSpaceDN w:val="0"/>
        <w:adjustRightInd w:val="0"/>
        <w:rPr>
          <w:rFonts w:ascii="Univers-Bold" w:hAnsi="Univers-Bold"/>
          <w:b/>
          <w:bCs/>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T: ACTIVIDADES DE LOS HOGARES COMO EMPLEADORES DE PERSONAL DOMÉSTICO</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pPr>
        <w:autoSpaceDE w:val="0"/>
        <w:autoSpaceDN w:val="0"/>
        <w:adjustRightInd w:val="0"/>
        <w:rPr>
          <w:rFonts w:ascii="Univers-Bold" w:hAnsi="Univers-Bold"/>
          <w:b/>
          <w:bCs/>
          <w:sz w:val="20"/>
        </w:rPr>
      </w:pPr>
      <w:r w:rsidRPr="00201CDB">
        <w:rPr>
          <w:rFonts w:ascii="Univers-Bold" w:hAnsi="Univers-Bold"/>
          <w:b/>
          <w:bCs/>
          <w:sz w:val="20"/>
        </w:rPr>
        <w:t>97 Actividades de los hogares como empleadores de personal doméstico</w:t>
      </w:r>
    </w:p>
    <w:p w:rsidR="006148BE" w:rsidRPr="00201CDB" w:rsidRDefault="006148BE" w:rsidP="006148BE">
      <w:pPr>
        <w:autoSpaceDE w:val="0"/>
        <w:autoSpaceDN w:val="0"/>
        <w:adjustRightInd w:val="0"/>
        <w:rPr>
          <w:sz w:val="20"/>
        </w:rPr>
      </w:pPr>
    </w:p>
    <w:p w:rsidR="006148BE" w:rsidRPr="00201CDB" w:rsidRDefault="006148BE" w:rsidP="006148BE">
      <w:pPr>
        <w:keepNext/>
        <w:autoSpaceDE w:val="0"/>
        <w:autoSpaceDN w:val="0"/>
        <w:adjustRightInd w:val="0"/>
        <w:rPr>
          <w:rFonts w:ascii="Univers-Bold" w:hAnsi="Univers-Bold"/>
          <w:b/>
          <w:bCs/>
          <w:sz w:val="20"/>
        </w:rPr>
      </w:pPr>
      <w:r w:rsidRPr="00201CDB">
        <w:rPr>
          <w:rFonts w:ascii="Univers-Bold" w:hAnsi="Univers-Bold"/>
          <w:b/>
          <w:bCs/>
          <w:sz w:val="20"/>
        </w:rPr>
        <w:t>SECCIÓN U: ACTIVIDADES DE ORGANIZACIONES Y ORGANISMOS EXTRATERRITORIALES</w:t>
      </w:r>
    </w:p>
    <w:p w:rsidR="006148BE" w:rsidRPr="00201CDB" w:rsidRDefault="006148BE" w:rsidP="006148BE">
      <w:pPr>
        <w:keepNext/>
        <w:autoSpaceDE w:val="0"/>
        <w:autoSpaceDN w:val="0"/>
        <w:adjustRightInd w:val="0"/>
        <w:rPr>
          <w:rFonts w:ascii="Univers-Bold" w:hAnsi="Univers-Bold"/>
          <w:b/>
          <w:bCs/>
          <w:sz w:val="20"/>
        </w:rPr>
      </w:pPr>
    </w:p>
    <w:p w:rsidR="006148BE" w:rsidRPr="00201CDB" w:rsidRDefault="006148BE" w:rsidP="006148BE">
      <w:r w:rsidRPr="00201CDB">
        <w:rPr>
          <w:rFonts w:ascii="Univers-Bold" w:hAnsi="Univers-Bold"/>
          <w:b/>
          <w:bCs/>
          <w:sz w:val="20"/>
        </w:rPr>
        <w:t>99 Actividades de organizaciones y organismos extraterritoriales</w:t>
      </w:r>
    </w:p>
    <w:p w:rsidR="006148BE" w:rsidRPr="00201CDB" w:rsidRDefault="006148BE" w:rsidP="006148BE">
      <w:pPr>
        <w:pStyle w:val="Texto"/>
        <w:spacing w:before="0"/>
        <w:ind w:left="0"/>
        <w:rPr>
          <w:b/>
          <w:noProof/>
          <w:sz w:val="40"/>
        </w:rPr>
      </w:pPr>
      <w:r w:rsidRPr="00201CDB">
        <w:rPr>
          <w:noProof/>
        </w:rPr>
        <w:br w:type="page"/>
      </w:r>
    </w:p>
    <w:tbl>
      <w:tblPr>
        <w:tblpPr w:leftFromText="141" w:rightFromText="141" w:horzAnchor="margin" w:tblpXSpec="center" w:tblpY="-1290"/>
        <w:tblW w:w="10358" w:type="dxa"/>
        <w:tblCellMar>
          <w:left w:w="70" w:type="dxa"/>
          <w:right w:w="70" w:type="dxa"/>
        </w:tblCellMar>
        <w:tblLook w:val="04A0" w:firstRow="1" w:lastRow="0" w:firstColumn="1" w:lastColumn="0" w:noHBand="0" w:noVBand="1"/>
      </w:tblPr>
      <w:tblGrid>
        <w:gridCol w:w="462"/>
        <w:gridCol w:w="392"/>
        <w:gridCol w:w="9543"/>
      </w:tblGrid>
      <w:tr w:rsidR="00201CDB" w:rsidRPr="00201CDB" w:rsidTr="00D36284">
        <w:trPr>
          <w:trHeight w:val="456"/>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ascii="Times New Roman" w:hAnsi="Times New Roman"/>
                <w:sz w:val="24"/>
                <w:szCs w:val="24"/>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ascii="Times New Roman" w:hAnsi="Times New Roman"/>
                <w:b/>
                <w:sz w:val="20"/>
              </w:rPr>
            </w:pP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iCs/>
                <w:sz w:val="36"/>
                <w:szCs w:val="36"/>
              </w:rPr>
            </w:pPr>
            <w:r w:rsidRPr="00201CDB">
              <w:rPr>
                <w:rFonts w:cs="Arial"/>
                <w:b/>
                <w:iCs/>
                <w:sz w:val="36"/>
                <w:szCs w:val="36"/>
              </w:rPr>
              <w:t>Clasificación Nacional de Educación (CNED-2014-A)</w:t>
            </w:r>
          </w:p>
          <w:p w:rsidR="006148BE" w:rsidRPr="00201CDB" w:rsidRDefault="006148BE" w:rsidP="00D36284">
            <w:pPr>
              <w:rPr>
                <w:rFonts w:cs="Arial"/>
                <w:b/>
                <w:iCs/>
                <w:sz w:val="36"/>
                <w:szCs w:val="36"/>
              </w:rPr>
            </w:pPr>
          </w:p>
        </w:tc>
      </w:tr>
      <w:tr w:rsidR="00201CDB" w:rsidRPr="00201CDB" w:rsidTr="00D36284">
        <w:trPr>
          <w:trHeight w:val="74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36"/>
                <w:szCs w:val="36"/>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ascii="Times New Roman" w:hAnsi="Times New Roman"/>
                <w:sz w:val="20"/>
              </w:rPr>
            </w:pP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4"/>
                <w:szCs w:val="24"/>
              </w:rPr>
            </w:pPr>
            <w:r w:rsidRPr="00201CDB">
              <w:rPr>
                <w:rFonts w:cs="Arial"/>
                <w:b/>
                <w:bCs/>
                <w:sz w:val="24"/>
                <w:szCs w:val="24"/>
              </w:rPr>
              <w:t>0 Menos que primaria</w:t>
            </w:r>
          </w:p>
          <w:p w:rsidR="006148BE" w:rsidRPr="00201CDB" w:rsidRDefault="006148BE" w:rsidP="00D36284">
            <w:pPr>
              <w:rPr>
                <w:rFonts w:cs="Arial"/>
                <w:b/>
                <w:bCs/>
                <w:iCs/>
                <w:sz w:val="28"/>
                <w:szCs w:val="28"/>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AA</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01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 xml:space="preserve">Analfabetos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Analfabeto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AA</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02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 xml:space="preserve">Estudios primarios incompletos </w:t>
            </w:r>
          </w:p>
        </w:tc>
      </w:tr>
      <w:tr w:rsidR="00201CDB" w:rsidRPr="00201CDB" w:rsidTr="00D36284">
        <w:trPr>
          <w:trHeight w:val="552"/>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i/>
                <w:iCs/>
                <w:sz w:val="28"/>
                <w:szCs w:val="28"/>
              </w:rPr>
            </w:pPr>
            <w:r w:rsidRPr="00201CDB">
              <w:rPr>
                <w:rFonts w:cs="Arial"/>
                <w:b/>
                <w:bCs/>
                <w:i/>
                <w:iCs/>
                <w:sz w:val="28"/>
                <w:szCs w:val="28"/>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Educación Primaria incompleta, personas que saben leer y escribir y han asistido menos de 5 años a la escuela</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b/>
                <w:bCs/>
                <w:sz w:val="24"/>
                <w:szCs w:val="24"/>
              </w:rPr>
            </w:pPr>
            <w:r w:rsidRPr="00201CDB">
              <w:rPr>
                <w:rFonts w:cs="Arial"/>
                <w:b/>
                <w:bCs/>
                <w:sz w:val="24"/>
                <w:szCs w:val="24"/>
              </w:rPr>
              <w:t>1 Educación primaria</w:t>
            </w:r>
          </w:p>
          <w:p w:rsidR="006148BE" w:rsidRPr="00201CDB" w:rsidRDefault="006148BE" w:rsidP="00D36284">
            <w:pPr>
              <w:rPr>
                <w:rFonts w:cs="Arial"/>
                <w:b/>
                <w:bCs/>
                <w:sz w:val="24"/>
                <w:szCs w:val="24"/>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AB</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10</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 xml:space="preserve">Educación primaria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Educación primaria (completa)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Educación básica para adultos, enseñanzas iniciales y programas equivalentes a la educación primaria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Aplicable a personas, que han asistido a la escuela 5 o más años y no pueden clasificarse en otro epígrafe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Matriculados en Educación Secundaria Obligatoria y no clasificados en el nivel 2</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i/>
                <w:iCs/>
                <w:sz w:val="20"/>
              </w:rPr>
            </w:pPr>
            <w:r w:rsidRPr="00201CDB">
              <w:rPr>
                <w:rFonts w:cs="Arial"/>
                <w:b/>
                <w:bCs/>
                <w:sz w:val="24"/>
                <w:szCs w:val="24"/>
              </w:rPr>
              <w:t>2 Primera etapa de educación secundaria y similar</w:t>
            </w:r>
          </w:p>
          <w:p w:rsidR="006148BE" w:rsidRPr="00201CDB" w:rsidRDefault="006148BE" w:rsidP="00D36284">
            <w:pPr>
              <w:rPr>
                <w:rFonts w:cs="Arial"/>
                <w:i/>
                <w:iCs/>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AC</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21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Primera etapa de educación secundaria sin título de graduado en ESO y similar</w:t>
            </w:r>
          </w:p>
        </w:tc>
      </w:tr>
      <w:tr w:rsidR="00201CDB" w:rsidRPr="00201CDB" w:rsidTr="00D36284">
        <w:trPr>
          <w:trHeight w:val="327"/>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Educación Secundaria Obligatoria, 3º cursado (todo el curso, aprobado o no) o superior, sin título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Educación Secundaria de Adultos cursada completamente, o hasta el equivalente a 3º de la ESO, sin títulos de educación secundaria de primera etapa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Cursados los 9 primeros años de educación primaria y secundaria, sin títulos de </w:t>
            </w:r>
            <w:proofErr w:type="spellStart"/>
            <w:r w:rsidRPr="00201CDB">
              <w:rPr>
                <w:rFonts w:cs="Arial"/>
                <w:i/>
                <w:iCs/>
                <w:sz w:val="20"/>
              </w:rPr>
              <w:t>educacion</w:t>
            </w:r>
            <w:proofErr w:type="spellEnd"/>
            <w:r w:rsidRPr="00201CDB">
              <w:rPr>
                <w:rFonts w:cs="Arial"/>
                <w:i/>
                <w:iCs/>
                <w:sz w:val="20"/>
              </w:rPr>
              <w:t xml:space="preserve"> secundaria de primera etapa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Escolaridad anterior a la LOGSE (certificados de la EGB o anteriores a 1999)</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EGB completa (8º curso), sin título de Graduado Escolar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Bachillerato Elemental (4º curso), sin superar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Programas de formación para la transición a la vida adulta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Personas que han asistido a la escuela al menos 9 años (solo si no puede determinarse los años académicos cursados ni las certificaciones)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AC</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22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Primera etapa de educación secundaria con título de graduado en ESO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en ESO a través de Educación Secundaria Obligatoria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en ESO a través de PCPI (módulos voluntarios)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ESO a través de educación secundaria para adultos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ESO a través de pruebas libres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Escolar / EGB completa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Bachiller Elemental / Bachiller elemental (general, laboral o técnico)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Estudios Primarios (anterior al curso 1975-1976)</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de acceso a un CFGM de FP</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acceso a un CFGM de Artes Plásticas y Diseño</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de acceso a las Enseñanzas Deportivas de Grado Medio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AD</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23</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Certificados de profesionalidad de nivel 1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Profesionalidad del nivel 1 (CdPN1)</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PCPI, Programa de Cualificación Profesional Inicial (módulos obligatorios exclusivamente)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Programas de Garantía Social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AD</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24</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Certificados de profesionalidad de nivel 2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Profesionalidad del nivel 2 (CdPN2)</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b/>
                <w:bCs/>
                <w:sz w:val="24"/>
                <w:szCs w:val="24"/>
              </w:rPr>
            </w:pPr>
            <w:r w:rsidRPr="00201CDB">
              <w:rPr>
                <w:rFonts w:cs="Arial"/>
                <w:b/>
                <w:bCs/>
                <w:sz w:val="24"/>
                <w:szCs w:val="24"/>
              </w:rPr>
              <w:t>3 Segunda etapa de educación secundaria y similar</w:t>
            </w:r>
          </w:p>
          <w:p w:rsidR="006148BE" w:rsidRPr="00201CDB" w:rsidRDefault="006148BE" w:rsidP="00D36284">
            <w:pPr>
              <w:rPr>
                <w:rFonts w:cs="Arial"/>
                <w:i/>
                <w:iCs/>
                <w:sz w:val="20"/>
              </w:rPr>
            </w:pPr>
          </w:p>
          <w:p w:rsidR="006148BE" w:rsidRPr="00201CDB" w:rsidRDefault="006148BE" w:rsidP="00D36284">
            <w:pPr>
              <w:rPr>
                <w:rFonts w:cs="Arial"/>
                <w:i/>
                <w:iCs/>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BE</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32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Bachillerato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Bachiller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Bachiller / Bachillerato Unificado Polivalente (BUP)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Curso de Orientación Universitaria (COU), aprobado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Bachiller / Bachiller REM o experimental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Bachiller Superior / Bachiller superior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Curso Preuniversitario, aprobado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acceso a la Universidad (&gt; 25 años)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de acceso a un CFGS de FP</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de acceso a un CFGS de Artes Plásticas y Diseño</w:t>
            </w:r>
          </w:p>
        </w:tc>
      </w:tr>
      <w:tr w:rsidR="00201CDB" w:rsidRPr="00201CDB" w:rsidTr="00D36284">
        <w:trPr>
          <w:trHeight w:val="342"/>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superación de la prueba de acceso a las Enseñanzas Deportivas de Grado Superior</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BF</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33</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Enseñanzas de formación profesional, artes plásticas y diseño y deportivas de grado medio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 Ciclos Formativos de Grado Medio (CFGM) de FP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Técnico de Artes Plásticas y Diseño / Ciclos Formativos de Grado Medio (CFGM) de Artes Plásticas y Diseño (</w:t>
            </w:r>
            <w:proofErr w:type="spellStart"/>
            <w:r w:rsidRPr="00201CDB">
              <w:rPr>
                <w:rFonts w:cs="Arial"/>
                <w:i/>
                <w:iCs/>
                <w:sz w:val="20"/>
              </w:rPr>
              <w:t>APyD</w:t>
            </w:r>
            <w:proofErr w:type="spellEnd"/>
            <w:r w:rsidRPr="00201CDB">
              <w:rPr>
                <w:rFonts w:cs="Arial"/>
                <w:i/>
                <w:iCs/>
                <w:sz w:val="20"/>
              </w:rPr>
              <w:t>)</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Deportivo / Enseñanzas Deportivas de Grado Medio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Auxiliar / Formación Profesional de Primer Grado, FP1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Oficialía Industrial, con título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Artes Aplicadas y Oficios Artísticos - 3 cursos comunes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Auxiliar / Módulos Experimentales de Nivel II de FP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Militar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Policía Nacional / Programas de formación para la Escala Básica del Cuerpo Nacional de Policía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Programas de formación para la Escala Básica del Cuerpo de Mozos de Escuadra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Programas de formación para la Escala Básica de la </w:t>
            </w:r>
            <w:proofErr w:type="spellStart"/>
            <w:r w:rsidRPr="00201CDB">
              <w:rPr>
                <w:rFonts w:cs="Arial"/>
                <w:i/>
                <w:iCs/>
                <w:sz w:val="20"/>
              </w:rPr>
              <w:t>Ertzaintza</w:t>
            </w:r>
            <w:proofErr w:type="spellEnd"/>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Programas de formación para los cuerpos de la Policía Local de la CA del País Vasco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Programas de formación para la Policía Local de la Comunidad Autónoma de Navarra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Programas de formación para la Policía Local de la Generalitat de Cataluña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Guardia Civil, Escala Básica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Capataz Agrícola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BG</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34</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Enseñanzas profesionales de música y danza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Profesional de Música / Enseñanzas Profesionales de Música (LOE)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Profesional de Danza / Enseñanzas Profesionales de Danza (LOE)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Profesional de Música / Enseñanzas de Grado Medio de Música (LOGSE)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Profesional de danza / Enseñanzas de Grado Medio de Danza (LOGSE)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Grado Medio de Conservatorio de Música (LGE)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Profesor de Música (Decreto 2618/1966)</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Diploma de Cantante de Ópera (Decreto 313/1970)</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BG</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35</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Certificados de las escuelas oficiales de idiomas de nivel avanzado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Certificado de Aptitud de la EOI / Escuela Oficial de Idiomas, ciclo superior (LOGSE)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Certificado de Nivel Avanzado de la EOI/ Escuela Oficial de Idiomas, nivel avanzado (LOE)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BG</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38</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Formación profesional básica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Básico / Formación Profesional Básica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BH</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41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4"/>
                <w:szCs w:val="24"/>
              </w:rPr>
            </w:pPr>
            <w:r w:rsidRPr="00201CDB">
              <w:rPr>
                <w:rFonts w:cs="Arial"/>
                <w:b/>
                <w:bCs/>
                <w:sz w:val="24"/>
                <w:szCs w:val="24"/>
              </w:rPr>
              <w:t>4 Educación postsecundaria no superior</w:t>
            </w:r>
          </w:p>
          <w:p w:rsidR="006148BE" w:rsidRPr="00201CDB" w:rsidRDefault="006148BE" w:rsidP="00D36284">
            <w:pPr>
              <w:rPr>
                <w:rFonts w:cs="Arial"/>
                <w:b/>
                <w:bCs/>
                <w:sz w:val="20"/>
              </w:rPr>
            </w:pPr>
          </w:p>
          <w:p w:rsidR="006148BE" w:rsidRPr="00201CDB" w:rsidRDefault="006148BE" w:rsidP="00D36284">
            <w:pPr>
              <w:rPr>
                <w:rFonts w:cs="Arial"/>
                <w:b/>
                <w:bCs/>
                <w:sz w:val="20"/>
              </w:rPr>
            </w:pPr>
          </w:p>
          <w:p w:rsidR="006148BE" w:rsidRPr="00201CDB" w:rsidRDefault="006148BE" w:rsidP="00D36284">
            <w:pPr>
              <w:rPr>
                <w:rFonts w:cs="Arial"/>
                <w:b/>
                <w:bCs/>
                <w:sz w:val="20"/>
              </w:rPr>
            </w:pPr>
            <w:r w:rsidRPr="00201CDB">
              <w:rPr>
                <w:rFonts w:cs="Arial"/>
                <w:b/>
                <w:bCs/>
                <w:sz w:val="20"/>
              </w:rPr>
              <w:t>Certificados de profesionalidad de nivel 3; programas de corta duración que requieren segunda etapa de secundaria y similares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Certificado de Profesionalidad del nivel 3 (CdPN3)</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Títulos propios universitario que precisan del título de bachiller, de duración igual o superior a 1 semestre e inferior a 2 años</w:t>
            </w:r>
          </w:p>
          <w:p w:rsidR="006148BE" w:rsidRPr="00201CDB" w:rsidRDefault="006148BE" w:rsidP="00D36284">
            <w:pPr>
              <w:rPr>
                <w:rFonts w:cs="Arial"/>
                <w:i/>
                <w:iCs/>
                <w:sz w:val="20"/>
              </w:rPr>
            </w:pPr>
          </w:p>
          <w:p w:rsidR="006148BE" w:rsidRPr="00201CDB" w:rsidRDefault="006148BE" w:rsidP="00D36284">
            <w:pPr>
              <w:rPr>
                <w:rFonts w:cs="Arial"/>
                <w:b/>
                <w:bCs/>
                <w:sz w:val="24"/>
                <w:szCs w:val="24"/>
              </w:rPr>
            </w:pPr>
            <w:r w:rsidRPr="00201CDB">
              <w:rPr>
                <w:rFonts w:cs="Arial"/>
                <w:b/>
                <w:bCs/>
                <w:sz w:val="24"/>
                <w:szCs w:val="24"/>
              </w:rPr>
              <w:t>5 Enseñanzas de formación profesional, artes plásticas y diseño y deportivas de grado superior y equivalentes; títulos propios universitarios que precisan del título de bachiller, de duración igual o superior a 2 años</w:t>
            </w:r>
          </w:p>
          <w:p w:rsidR="006148BE" w:rsidRPr="00201CDB" w:rsidRDefault="006148BE" w:rsidP="00D36284">
            <w:pPr>
              <w:rPr>
                <w:rFonts w:cs="Arial"/>
                <w:i/>
                <w:iCs/>
                <w:sz w:val="20"/>
              </w:rPr>
            </w:pPr>
          </w:p>
          <w:p w:rsidR="006148BE" w:rsidRPr="00201CDB" w:rsidRDefault="006148BE" w:rsidP="00D36284">
            <w:pPr>
              <w:rPr>
                <w:rFonts w:cs="Arial"/>
                <w:i/>
                <w:iCs/>
                <w:sz w:val="20"/>
              </w:rPr>
            </w:pP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CI</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51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Enseñanzas de formación profesional, artes plásticas y diseño y deportivas de grado superior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Superior / Ciclos Formativos de Grado Superior (CFGS) de FP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Superior / Ciclos Formativos de Grado Superior (CFGS) de FP (distancia)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Técnico Superior de artes plásticas y diseño / Ciclos Formativos de Grado Superior (CFGS) de Enseñanzas de Artes Plásticas y Diseño (</w:t>
            </w:r>
            <w:proofErr w:type="spellStart"/>
            <w:r w:rsidRPr="00201CDB">
              <w:rPr>
                <w:rFonts w:cs="Arial"/>
                <w:i/>
                <w:iCs/>
                <w:sz w:val="20"/>
              </w:rPr>
              <w:t>APyD</w:t>
            </w:r>
            <w:proofErr w:type="spellEnd"/>
            <w:r w:rsidRPr="00201CDB">
              <w:rPr>
                <w:rFonts w:cs="Arial"/>
                <w:i/>
                <w:iCs/>
                <w:sz w:val="20"/>
              </w:rPr>
              <w:t>)</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Técnico deportivo Superior / Enseñanzas deportivas de grado superior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Técnico Especialista / Formación Profesional de Segundo Grado, FP2</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Especialista / Módulos experimentales de nivel III de FP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Maestría industrial, con título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Perito mercantil, título</w:t>
            </w:r>
          </w:p>
        </w:tc>
      </w:tr>
      <w:tr w:rsidR="00201CDB" w:rsidRPr="00201CDB" w:rsidTr="00D36284">
        <w:trPr>
          <w:trHeight w:val="312"/>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en Artes Aplicadas y Oficios Artísticos / Artes Aplicadas y Oficios Artísticos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 militar, antigua Escala de Suboficiales de las Fuerzas Armadas, (acceso a la escala anterior a 2015)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Técnico Superior / Ciclos Formativos de Grado Superior (CFGS) de FP a través de la enseñanza militar (acceso a la escala a partir de 2015)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Guardia Civil, enseñanza para Escala de Suboficiales</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CI</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52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Títulos propios universitarios que precisan del título de bachiller, de duración igual o superior a 2 años</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Títulos propios universitarios que precisan del título de Bachiller, de duración igual o superior a 2 años</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i/>
                <w:iCs/>
                <w:sz w:val="20"/>
              </w:rPr>
            </w:pPr>
            <w:r w:rsidRPr="00201CDB">
              <w:rPr>
                <w:rFonts w:cs="Arial"/>
                <w:b/>
                <w:bCs/>
                <w:sz w:val="24"/>
                <w:szCs w:val="24"/>
              </w:rPr>
              <w:t>6 Grados universitarios de 240 créditos ECTS, diplomados universitarios, títulos propios universitarios de experto o especialista, y similares</w:t>
            </w:r>
          </w:p>
          <w:p w:rsidR="006148BE" w:rsidRPr="00201CDB" w:rsidRDefault="006148BE" w:rsidP="00D36284">
            <w:pPr>
              <w:rPr>
                <w:rFonts w:cs="Arial"/>
                <w:i/>
                <w:iCs/>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CJ</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61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Grados universitarios de 240 créditos ECTS y equivalentes</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(de 240 créditos ECTS) / Grados universitarios de 240 créditos ECTS y equivalentes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 Doble grado universitario (combinación de dos grados de 240 créditos ECTS)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Graduado en Ingeniería, cualquier especialidad</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Conservación y Restauración de Bienes Culturales, equivalente a Graduado (LOE) / Enseñanzas de Conservación y Restauración de Bienes Culturales (LOE)</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Artes Plásticas, Cerámica, equivalente a Graduado (LOE) / Estudios Superiores de Artes Plásticas, Cerámica (LOE)</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Artes Plásticas, Vidrio, equivalente a Graduado (LOE) / Estudios Superiores de Artes Plásticas, Vidrio (LOE)</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Diseño, equivalente a Graduado (LOE) / Estudios Superiores de Diseño (LOE)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Música (LOE), equivalente a Graduado / Estudios Superiores, Música (LOE)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Danza, equivalente a Graduado (LOE) / Estudios Superiores, Danza (LOE)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Arte Dramático, equivalente a Graduado (LOE) / Enseñanzas de Arte Dramático (LOE)</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w:t>
            </w:r>
            <w:proofErr w:type="spellStart"/>
            <w:r w:rsidRPr="00201CDB">
              <w:rPr>
                <w:rFonts w:cs="Arial"/>
                <w:i/>
                <w:iCs/>
                <w:sz w:val="20"/>
              </w:rPr>
              <w:t>Baccalaureatus</w:t>
            </w:r>
            <w:proofErr w:type="spellEnd"/>
            <w:r w:rsidRPr="00201CDB">
              <w:rPr>
                <w:rFonts w:cs="Arial"/>
                <w:i/>
                <w:iCs/>
                <w:sz w:val="20"/>
              </w:rPr>
              <w:t xml:space="preserve"> (enseñanzas eclesiásticas) / Enseñanzas eclesiásticas equivalentes a Grado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Graduado en Teología / Grado en Teología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Oficial de las Fuerzas Armadas (acceso a la escala a partir de 2015)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Oficial de las Fuerzas Armadas (acceso desde antigua Escala de Oficiales)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CJ</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62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Diplomados universitarios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Diplomado Universitario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Ingeniero Técnico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Arquitecto Técnico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Licenciatura, cualquier especialidad (3 primeros años completos)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Ingeniería, cualquier especialidad (3 primeros años completos)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Arquitectura (3 primeros años completos)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Aparejador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Facultativo de Minas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Profesor Mercantil, título</w:t>
            </w:r>
          </w:p>
        </w:tc>
      </w:tr>
      <w:tr w:rsidR="00201CDB" w:rsidRPr="00201CDB" w:rsidTr="00D36284">
        <w:trPr>
          <w:trHeight w:val="792"/>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Conservación y Restauración de Bienes Culturales, equivalente a Diplomado (LOGSE) / Enseñanzas de Conservación y Restauración de Bienes Culturales (LOGSE)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Diseño, equivalente a Diplomado (LOGSE) / Estudios Superiores de Diseño (LOGSE)</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Cerámica, equivalente a Diplomado (LOGSE) / Estudios Superiores de Cerámica (LOGSE)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del Vidrio, equivalente a Diplomado (LOGSE) / Estudios Superiores del Vidrio (LOGSE)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Piloto de Transporte de Línea Aérea (Avión)</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Piloto de Transporte de Línea Aérea (Helicóptero)</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 militar, antigua Escala de Oficiales de las Fuerzas Armadas (acceso a la escala anterior a 2015)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Enseñanzas eclesiásticas equivalentes a Diplomado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CJ</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63</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Títulos propios universitarios de experto o especialista, de menos de 60 créditos ECTS, cuyo acceso requiera ser titulado universitario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propio universitarios de Experto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propio universitarios de Especialista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Títulos propios universitarios de más de 30 créditos ECTS y menos de 60 para los que se precisa una titulación universitaria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Postgrados universitarios no oficiales, de 6 meses o más y menos de 1 año, para los que se precisa una titulación universitaria </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i/>
                <w:iCs/>
                <w:sz w:val="20"/>
              </w:rPr>
            </w:pPr>
            <w:r w:rsidRPr="00201CDB">
              <w:rPr>
                <w:rFonts w:cs="Arial"/>
                <w:b/>
                <w:bCs/>
                <w:sz w:val="24"/>
                <w:szCs w:val="24"/>
              </w:rPr>
              <w:t>7 Grados universitarios de más de 240 créditos ECTS, licenciados, másteres y especialidades en Ciencias de la Salud por el sistema de residencia, y similares</w:t>
            </w:r>
          </w:p>
          <w:p w:rsidR="006148BE" w:rsidRPr="00201CDB" w:rsidRDefault="006148BE" w:rsidP="00D36284">
            <w:pPr>
              <w:rPr>
                <w:rFonts w:cs="Arial"/>
                <w:i/>
                <w:iCs/>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CK</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71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Grados universitarios de más de 240 créditos ECTS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(de más de 240 créditos ECTS)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Doble grado universitario (combinación de uno de más de 240 créditos ECTS y otro grado)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Medicina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Farmacia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Veterinaria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Odontología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Graduado en Arquitectura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CK</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72</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Licenciados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Licenciado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Ingeniero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Arquitecto</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Música, equivalente a Licenciado (LOGSE) / Enseñanzas de Grado Superior de Música (LOGSE)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Superior de Danza, equivalente a Licenciado (LOGSE) / Enseñanzas de Grado Superior de Danza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Superior de Arte Dramático, equivalente a Licenciado (LOGSE) (LOGSE )/ Enseñanzas de Arte Dramático, Grado Superior (LOGSE)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Profesor Superior de música (Decreto 2618/1966)</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Profesor de Música y Título Profesional de Música (Decreto 15 de junio de 1942)</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r w:rsidRPr="00201CDB">
              <w:rPr>
                <w:rFonts w:cs="Arial"/>
                <w:i/>
                <w:iCs/>
                <w:sz w:val="20"/>
              </w:rPr>
              <w:t>Título de Profesor y Título Profesional de Actor Teatral (Decreto 15 de junio de 1942)</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Diploma Superior de Especialización para Solistas (Decreto 313/1970)</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 militar, antigua Escala Superior de Oficiales de las Fuerzas Armadas (acceso a la escala anterior a 2015)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Guardia Civil, enseñanza Escala Superior de Oficiales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Guardia Civil, enseñanza Escala de Oficiales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Piloto de Segunda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Piloto de Primera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Capitán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Oficial de Máquinas de Segunda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Oficial de Máquinas de Primera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Jefe de Máquinas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Oficial Radioelectrónico de Segunda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Oficial Radioelectrónico de Primera de la Marina Mercante</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CL</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73</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Másteres oficiales universitarios y equivalentes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Máster oficial universitario (especialización profesional o académica)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Máster oficial universitario (especialidad investigación o asociado a un doctorado)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Doctorado, periodo de formación completo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Diploma de Estudios Avanzados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Doctorado, suficiencia Investigadora reconocida</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Formación oficial de postgrado con acceso al Doctorado (distinta de un Master)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Máster en Enseñanzas Artísticas</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Inspector de Policía Nacional</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 de Altos Estudios de la Defensa Nacional, con título  </w:t>
            </w:r>
          </w:p>
        </w:tc>
      </w:tr>
      <w:tr w:rsidR="00201CDB" w:rsidRPr="00201CDB" w:rsidTr="00D36284">
        <w:trPr>
          <w:trHeight w:val="35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w:t>
            </w:r>
            <w:proofErr w:type="spellStart"/>
            <w:r w:rsidRPr="00201CDB">
              <w:rPr>
                <w:rFonts w:cs="Arial"/>
                <w:i/>
                <w:iCs/>
                <w:sz w:val="20"/>
              </w:rPr>
              <w:t>Licenciatus</w:t>
            </w:r>
            <w:proofErr w:type="spellEnd"/>
            <w:r w:rsidRPr="00201CDB">
              <w:rPr>
                <w:rFonts w:cs="Arial"/>
                <w:i/>
                <w:iCs/>
                <w:sz w:val="20"/>
              </w:rPr>
              <w:t xml:space="preserve"> (enseñanzas eclesiásticas) / Enseñanzas eclesiásticas equivalentes a máster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CL</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74</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Especialidades en Ciencias de la Salud por el sistema de residencia y similares</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w:t>
            </w:r>
            <w:proofErr w:type="spellStart"/>
            <w:r w:rsidRPr="00201CDB">
              <w:rPr>
                <w:rFonts w:cs="Arial"/>
                <w:i/>
                <w:iCs/>
                <w:sz w:val="20"/>
              </w:rPr>
              <w:t>Medico</w:t>
            </w:r>
            <w:proofErr w:type="spellEnd"/>
            <w:r w:rsidRPr="00201CDB">
              <w:rPr>
                <w:rFonts w:cs="Arial"/>
                <w:i/>
                <w:iCs/>
                <w:sz w:val="20"/>
              </w:rPr>
              <w:t xml:space="preserve"> Especialista (diversas especialidades) / Especialidades de Medicina (Ciencias de la Salud) por el sistema de residencia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Especialista en Farmacia Hospitalaria / Especialidad de Farmacia Hospitalaria (Ciencias de la Salud) por el sistema de residencia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Psicólogo Clínico / Especialidad de Psicología Clínica (Ciencias de la Salud) por el sistema de residencia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Especialista Sanitario (diversas especialidades) / Especialidades multidisciplinares en Ciencias de la Salud por el sistema de residencia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Título de Enfermero Especialista (diversas especialidades) / Especialidades de Enfermería (Ciencias de la Salud por el sistema de residencia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BIR, Programas de especialización para biólogos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FIR, Programas de especialización para farmacéuticos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MIR, Programas de especialización para médicos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PIR, Programas de especialización para psicólogos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QIR, Programas de especialización para químicos </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CL</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75</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Títulos propios universitarios de máster (maestrías), de 60 o más crédito ECTS cuyo acceso requiera ser titulado universitario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propio universitario de Máster no oficial</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Títulos propios universitarios de 60 o más créditos ECTS para los que se precisa una titulación universitaria</w:t>
            </w:r>
          </w:p>
        </w:tc>
      </w:tr>
      <w:tr w:rsidR="00201CDB" w:rsidRPr="00201CDB" w:rsidTr="00D36284">
        <w:trPr>
          <w:trHeight w:val="528"/>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Postgrados universitarios no oficiales, de 1 año o más, para los que se precisa una titulación universitaria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profesional de especialización didáctica (CAP)</w:t>
            </w:r>
          </w:p>
          <w:p w:rsidR="006148BE" w:rsidRPr="00201CDB" w:rsidRDefault="006148BE" w:rsidP="00D36284">
            <w:pPr>
              <w:rPr>
                <w:rFonts w:cs="Arial"/>
                <w:i/>
                <w:iCs/>
                <w:sz w:val="20"/>
              </w:rPr>
            </w:pPr>
          </w:p>
          <w:p w:rsidR="006148BE" w:rsidRPr="00201CDB" w:rsidRDefault="006148BE" w:rsidP="00D36284">
            <w:pPr>
              <w:rPr>
                <w:rFonts w:cs="Arial"/>
                <w:i/>
                <w:iCs/>
                <w:sz w:val="20"/>
              </w:rPr>
            </w:pPr>
          </w:p>
          <w:p w:rsidR="006148BE" w:rsidRPr="00201CDB" w:rsidRDefault="006148BE" w:rsidP="00D36284">
            <w:pPr>
              <w:rPr>
                <w:rFonts w:cs="Arial"/>
                <w:i/>
                <w:iCs/>
                <w:sz w:val="20"/>
              </w:rPr>
            </w:pPr>
            <w:r w:rsidRPr="00201CDB">
              <w:rPr>
                <w:rFonts w:cs="Arial"/>
                <w:b/>
                <w:bCs/>
                <w:sz w:val="24"/>
                <w:szCs w:val="24"/>
              </w:rPr>
              <w:t>8 Enseñanzas de doctorado</w:t>
            </w:r>
          </w:p>
          <w:p w:rsidR="006148BE" w:rsidRPr="00201CDB" w:rsidRDefault="006148BE" w:rsidP="00D36284">
            <w:pPr>
              <w:rPr>
                <w:rFonts w:cs="Arial"/>
                <w:i/>
                <w:iCs/>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CM</w:t>
            </w: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b/>
                <w:bCs/>
                <w:sz w:val="20"/>
              </w:rPr>
            </w:pPr>
            <w:r w:rsidRPr="00201CDB">
              <w:rPr>
                <w:rFonts w:cs="Arial"/>
                <w:b/>
                <w:bCs/>
                <w:sz w:val="20"/>
              </w:rPr>
              <w:t>81</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b/>
                <w:bCs/>
                <w:sz w:val="20"/>
              </w:rPr>
            </w:pPr>
            <w:r w:rsidRPr="00201CDB">
              <w:rPr>
                <w:rFonts w:cs="Arial"/>
                <w:b/>
                <w:bCs/>
                <w:sz w:val="20"/>
              </w:rPr>
              <w:t>Doctorado universitario</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b/>
                <w:b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Título de Doctor</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cs="Arial"/>
                <w:i/>
                <w:iCs/>
                <w:sz w:val="20"/>
              </w:rPr>
            </w:pPr>
            <w:r w:rsidRPr="00201CDB">
              <w:rPr>
                <w:rFonts w:cs="Arial"/>
                <w:i/>
                <w:iCs/>
                <w:sz w:val="20"/>
              </w:rPr>
              <w:t>.</w:t>
            </w:r>
          </w:p>
        </w:tc>
        <w:tc>
          <w:tcPr>
            <w:tcW w:w="9543" w:type="dxa"/>
            <w:tcBorders>
              <w:top w:val="nil"/>
              <w:left w:val="nil"/>
              <w:bottom w:val="nil"/>
              <w:right w:val="nil"/>
            </w:tcBorders>
            <w:shd w:val="clear" w:color="auto" w:fill="auto"/>
            <w:vAlign w:val="bottom"/>
            <w:hideMark/>
          </w:tcPr>
          <w:p w:rsidR="006148BE" w:rsidRPr="00201CDB" w:rsidRDefault="006148BE" w:rsidP="00D36284">
            <w:pPr>
              <w:rPr>
                <w:rFonts w:cs="Arial"/>
                <w:i/>
                <w:iCs/>
                <w:sz w:val="20"/>
              </w:rPr>
            </w:pPr>
            <w:r w:rsidRPr="00201CDB">
              <w:rPr>
                <w:rFonts w:cs="Arial"/>
                <w:i/>
                <w:iCs/>
                <w:sz w:val="20"/>
              </w:rPr>
              <w:t xml:space="preserve">Enseñanzas eclesiásticas equivalentes a Doctorado </w:t>
            </w: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cs="Arial"/>
                <w:i/>
                <w:iCs/>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ascii="Times New Roman" w:hAnsi="Times New Roman"/>
                <w:sz w:val="20"/>
              </w:rPr>
            </w:pPr>
          </w:p>
        </w:tc>
        <w:tc>
          <w:tcPr>
            <w:tcW w:w="9543" w:type="dxa"/>
            <w:tcBorders>
              <w:top w:val="nil"/>
              <w:left w:val="nil"/>
              <w:bottom w:val="nil"/>
              <w:right w:val="nil"/>
            </w:tcBorders>
            <w:shd w:val="clear" w:color="auto" w:fill="auto"/>
            <w:vAlign w:val="bottom"/>
            <w:hideMark/>
          </w:tcPr>
          <w:p w:rsidR="006148BE" w:rsidRPr="00201CDB" w:rsidRDefault="006148BE" w:rsidP="00D36284">
            <w:pPr>
              <w:jc w:val="right"/>
              <w:rPr>
                <w:rFonts w:ascii="Times New Roman" w:hAnsi="Times New Roman"/>
                <w:sz w:val="20"/>
              </w:rPr>
            </w:pPr>
          </w:p>
        </w:tc>
      </w:tr>
      <w:tr w:rsidR="00201CDB" w:rsidRPr="00201CDB" w:rsidTr="00D36284">
        <w:trPr>
          <w:trHeight w:val="264"/>
        </w:trPr>
        <w:tc>
          <w:tcPr>
            <w:tcW w:w="452" w:type="dxa"/>
            <w:tcBorders>
              <w:top w:val="nil"/>
              <w:left w:val="nil"/>
              <w:bottom w:val="nil"/>
              <w:right w:val="nil"/>
            </w:tcBorders>
            <w:shd w:val="clear" w:color="auto" w:fill="auto"/>
            <w:noWrap/>
            <w:vAlign w:val="bottom"/>
            <w:hideMark/>
          </w:tcPr>
          <w:p w:rsidR="006148BE" w:rsidRPr="00201CDB" w:rsidRDefault="006148BE" w:rsidP="00D36284">
            <w:pPr>
              <w:rPr>
                <w:rFonts w:ascii="Times New Roman" w:hAnsi="Times New Roman"/>
                <w:sz w:val="20"/>
              </w:rPr>
            </w:pPr>
          </w:p>
        </w:tc>
        <w:tc>
          <w:tcPr>
            <w:tcW w:w="363" w:type="dxa"/>
            <w:tcBorders>
              <w:top w:val="nil"/>
              <w:left w:val="nil"/>
              <w:bottom w:val="nil"/>
              <w:right w:val="nil"/>
            </w:tcBorders>
            <w:shd w:val="clear" w:color="auto" w:fill="auto"/>
            <w:noWrap/>
            <w:vAlign w:val="bottom"/>
            <w:hideMark/>
          </w:tcPr>
          <w:p w:rsidR="006148BE" w:rsidRPr="00201CDB" w:rsidRDefault="006148BE" w:rsidP="00D36284">
            <w:pPr>
              <w:jc w:val="right"/>
              <w:rPr>
                <w:rFonts w:ascii="Times New Roman" w:hAnsi="Times New Roman"/>
                <w:sz w:val="20"/>
              </w:rPr>
            </w:pPr>
          </w:p>
        </w:tc>
        <w:tc>
          <w:tcPr>
            <w:tcW w:w="9543" w:type="dxa"/>
            <w:tcBorders>
              <w:top w:val="nil"/>
              <w:left w:val="nil"/>
              <w:bottom w:val="nil"/>
              <w:right w:val="nil"/>
            </w:tcBorders>
            <w:shd w:val="clear" w:color="auto" w:fill="auto"/>
            <w:vAlign w:val="bottom"/>
            <w:hideMark/>
          </w:tcPr>
          <w:p w:rsidR="006148BE" w:rsidRPr="00201CDB" w:rsidRDefault="006148BE" w:rsidP="00D36284">
            <w:pPr>
              <w:jc w:val="right"/>
              <w:rPr>
                <w:rFonts w:ascii="Times New Roman" w:hAnsi="Times New Roman"/>
                <w:sz w:val="20"/>
              </w:rPr>
            </w:pPr>
          </w:p>
        </w:tc>
      </w:tr>
    </w:tbl>
    <w:p w:rsidR="006148BE" w:rsidRPr="00201CDB" w:rsidRDefault="006148BE" w:rsidP="006148BE"/>
    <w:p w:rsidR="006148BE" w:rsidRPr="00201CDB" w:rsidRDefault="006148BE" w:rsidP="006148BE">
      <w:pPr>
        <w:pStyle w:val="Texto"/>
        <w:spacing w:before="0"/>
        <w:ind w:left="0"/>
        <w:rPr>
          <w:sz w:val="36"/>
        </w:rPr>
      </w:pPr>
    </w:p>
    <w:p w:rsidR="009D78EF" w:rsidRPr="00201CDB" w:rsidRDefault="009D78EF">
      <w:pPr>
        <w:rPr>
          <w:lang w:val="es-ES_tradnl"/>
        </w:rPr>
      </w:pPr>
    </w:p>
    <w:sectPr w:rsidR="009D78EF" w:rsidRPr="00201CDB" w:rsidSect="00191528">
      <w:footerReference w:type="even" r:id="rId27"/>
      <w:footerReference w:type="default" r:id="rId28"/>
      <w:footnotePr>
        <w:numRestart w:val="eachPage"/>
      </w:footnotePr>
      <w:pgSz w:w="11906" w:h="16838"/>
      <w:pgMar w:top="1276" w:right="1701" w:bottom="1418" w:left="181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574" w:rsidRDefault="00D51574" w:rsidP="006148BE">
      <w:r>
        <w:separator/>
      </w:r>
    </w:p>
  </w:endnote>
  <w:endnote w:type="continuationSeparator" w:id="0">
    <w:p w:rsidR="00D51574" w:rsidRDefault="00D51574" w:rsidP="0061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51574" w:rsidRDefault="00D51574">
    <w:pPr>
      <w:pStyle w:val="Piedepgin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2304">
      <w:rPr>
        <w:rStyle w:val="Nmerodepgina"/>
        <w:noProof/>
      </w:rPr>
      <w:t>46</w:t>
    </w:r>
    <w:r>
      <w:rPr>
        <w:rStyle w:val="Nmerodepgina"/>
      </w:rPr>
      <w:fldChar w:fldCharType="end"/>
    </w:r>
  </w:p>
  <w:p w:rsidR="00D51574" w:rsidRDefault="00D51574">
    <w:pPr>
      <w:pStyle w:val="Piedepgina"/>
      <w:framePr w:wrap="around" w:vAnchor="text" w:hAnchor="margin" w:xAlign="center" w:y="1"/>
      <w:ind w:right="360"/>
      <w:rPr>
        <w:rStyle w:val="Nmerodepgina"/>
        <w:rFonts w:ascii="Arial" w:hAnsi="Arial"/>
        <w:sz w:val="20"/>
      </w:rPr>
    </w:pPr>
  </w:p>
  <w:p w:rsidR="00D51574" w:rsidRDefault="00D5157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rsidR="00D51574" w:rsidRDefault="00D51574">
    <w:pPr>
      <w:pStyle w:val="Piedepgina"/>
      <w:framePr w:wrap="around" w:vAnchor="text" w:hAnchor="margin" w:xAlign="right" w:y="1"/>
      <w:ind w:right="360"/>
      <w:rPr>
        <w:rStyle w:val="Nmerodepgina"/>
      </w:rPr>
    </w:pPr>
  </w:p>
  <w:p w:rsidR="00D51574" w:rsidRDefault="00D51574">
    <w:pPr>
      <w:pStyle w:val="Piedepgina"/>
      <w:framePr w:wrap="around" w:vAnchor="text" w:hAnchor="margin" w:xAlign="right" w:y="1"/>
      <w:ind w:right="360"/>
      <w:rPr>
        <w:rStyle w:val="Nmerodepgina"/>
      </w:rPr>
    </w:pPr>
  </w:p>
  <w:p w:rsidR="00D51574" w:rsidRDefault="00D51574">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51574" w:rsidRDefault="00D51574">
    <w:pPr>
      <w:pStyle w:val="Piedep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2304">
      <w:rPr>
        <w:rStyle w:val="Nmerodepgina"/>
        <w:noProof/>
      </w:rPr>
      <w:t>10</w:t>
    </w:r>
    <w:r>
      <w:rPr>
        <w:rStyle w:val="Nmerodepgina"/>
      </w:rPr>
      <w:fldChar w:fldCharType="end"/>
    </w:r>
  </w:p>
  <w:p w:rsidR="00D51574" w:rsidRDefault="00D51574">
    <w:pPr>
      <w:pStyle w:val="Piedepgin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51574" w:rsidRDefault="00D51574">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12304">
      <w:rPr>
        <w:rStyle w:val="Nmerodepgina"/>
        <w:noProof/>
      </w:rPr>
      <w:t>21</w:t>
    </w:r>
    <w:r>
      <w:rPr>
        <w:rStyle w:val="Nmerodepgina"/>
      </w:rPr>
      <w:fldChar w:fldCharType="end"/>
    </w:r>
  </w:p>
  <w:p w:rsidR="00D51574" w:rsidRDefault="00D51574">
    <w:pPr>
      <w:pStyle w:val="Piedepgin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981989"/>
      <w:docPartObj>
        <w:docPartGallery w:val="Page Numbers (Bottom of Page)"/>
        <w:docPartUnique/>
      </w:docPartObj>
    </w:sdtPr>
    <w:sdtContent>
      <w:p w:rsidR="00D51574" w:rsidRDefault="00D51574" w:rsidP="00561B15">
        <w:pPr>
          <w:pStyle w:val="Piedepgina"/>
          <w:tabs>
            <w:tab w:val="clear" w:pos="4252"/>
          </w:tabs>
          <w:jc w:val="center"/>
        </w:pPr>
        <w:r>
          <w:fldChar w:fldCharType="begin"/>
        </w:r>
        <w:r>
          <w:instrText>PAGE   \* MERGEFORMAT</w:instrText>
        </w:r>
        <w:r>
          <w:fldChar w:fldCharType="separate"/>
        </w:r>
        <w:r w:rsidR="00512304">
          <w:rPr>
            <w:noProof/>
          </w:rPr>
          <w:t>5</w:t>
        </w:r>
        <w:r>
          <w:fldChar w:fldCharType="end"/>
        </w:r>
      </w:p>
    </w:sdtContent>
  </w:sdt>
  <w:p w:rsidR="00D51574" w:rsidRDefault="00D51574">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jc w:val="center"/>
    </w:pPr>
  </w:p>
  <w:p w:rsidR="00D51574" w:rsidRDefault="00D51574" w:rsidP="00561B15">
    <w:pPr>
      <w:pStyle w:val="Piedepgina"/>
      <w:jc w:val="cen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574" w:rsidRDefault="00D5157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51574" w:rsidRDefault="00D5157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574" w:rsidRDefault="00D51574" w:rsidP="006148BE">
      <w:r>
        <w:separator/>
      </w:r>
    </w:p>
  </w:footnote>
  <w:footnote w:type="continuationSeparator" w:id="0">
    <w:p w:rsidR="00D51574" w:rsidRDefault="00D51574" w:rsidP="006148BE">
      <w:r>
        <w:continuationSeparator/>
      </w:r>
    </w:p>
  </w:footnote>
  <w:footnote w:id="1">
    <w:p w:rsidR="00D51574" w:rsidRDefault="00D51574" w:rsidP="006148BE">
      <w:pPr>
        <w:pStyle w:val="Textonotapie"/>
        <w:jc w:val="both"/>
        <w:rPr>
          <w:snapToGrid w:val="0"/>
        </w:rPr>
      </w:pPr>
      <w:r>
        <w:rPr>
          <w:rStyle w:val="Refdenotaalpie"/>
        </w:rPr>
        <w:footnoteRef/>
      </w:r>
      <w:r>
        <w:t xml:space="preserve"> Desde el comienzo de la encuesta en 2006 </w:t>
      </w:r>
      <w:r>
        <w:rPr>
          <w:snapToGrid w:val="0"/>
        </w:rPr>
        <w:t>se ha duplicado el tamaño de la muestra inicialmente seleccionada en el País Vasco en colaboración con el Instituto de Estadística de esta comunidad autónoma (</w:t>
      </w:r>
      <w:proofErr w:type="spellStart"/>
      <w:r>
        <w:rPr>
          <w:snapToGrid w:val="0"/>
        </w:rPr>
        <w:t>Eustat</w:t>
      </w:r>
      <w:proofErr w:type="spellEnd"/>
      <w:r>
        <w:rPr>
          <w:snapToGrid w:val="0"/>
        </w:rPr>
        <w:t xml:space="preserve">). </w:t>
      </w:r>
    </w:p>
    <w:p w:rsidR="00D51574" w:rsidRDefault="00D51574" w:rsidP="006148BE">
      <w:pPr>
        <w:pStyle w:val="Textonotapie"/>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C32C9"/>
    <w:multiLevelType w:val="hybridMultilevel"/>
    <w:tmpl w:val="F21CA344"/>
    <w:lvl w:ilvl="0" w:tplc="FCAE6D82">
      <w:start w:val="1"/>
      <w:numFmt w:val="bullet"/>
      <w:lvlText w:val=""/>
      <w:lvlJc w:val="left"/>
      <w:pPr>
        <w:ind w:left="2101" w:hanging="360"/>
      </w:pPr>
      <w:rPr>
        <w:rFonts w:ascii="Symbol" w:hAnsi="Symbol" w:hint="default"/>
      </w:rPr>
    </w:lvl>
    <w:lvl w:ilvl="1" w:tplc="0C0A0003">
      <w:start w:val="1"/>
      <w:numFmt w:val="bullet"/>
      <w:lvlText w:val="o"/>
      <w:lvlJc w:val="left"/>
      <w:pPr>
        <w:ind w:left="2821" w:hanging="360"/>
      </w:pPr>
      <w:rPr>
        <w:rFonts w:ascii="Courier New" w:hAnsi="Courier New" w:cs="Courier New" w:hint="default"/>
      </w:rPr>
    </w:lvl>
    <w:lvl w:ilvl="2" w:tplc="0C0A0005" w:tentative="1">
      <w:start w:val="1"/>
      <w:numFmt w:val="bullet"/>
      <w:lvlText w:val=""/>
      <w:lvlJc w:val="left"/>
      <w:pPr>
        <w:ind w:left="3541" w:hanging="360"/>
      </w:pPr>
      <w:rPr>
        <w:rFonts w:ascii="Wingdings" w:hAnsi="Wingdings" w:hint="default"/>
      </w:rPr>
    </w:lvl>
    <w:lvl w:ilvl="3" w:tplc="0C0A0001" w:tentative="1">
      <w:start w:val="1"/>
      <w:numFmt w:val="bullet"/>
      <w:lvlText w:val=""/>
      <w:lvlJc w:val="left"/>
      <w:pPr>
        <w:ind w:left="4261" w:hanging="360"/>
      </w:pPr>
      <w:rPr>
        <w:rFonts w:ascii="Symbol" w:hAnsi="Symbol" w:hint="default"/>
      </w:rPr>
    </w:lvl>
    <w:lvl w:ilvl="4" w:tplc="0C0A0003" w:tentative="1">
      <w:start w:val="1"/>
      <w:numFmt w:val="bullet"/>
      <w:lvlText w:val="o"/>
      <w:lvlJc w:val="left"/>
      <w:pPr>
        <w:ind w:left="4981" w:hanging="360"/>
      </w:pPr>
      <w:rPr>
        <w:rFonts w:ascii="Courier New" w:hAnsi="Courier New" w:cs="Courier New" w:hint="default"/>
      </w:rPr>
    </w:lvl>
    <w:lvl w:ilvl="5" w:tplc="0C0A0005" w:tentative="1">
      <w:start w:val="1"/>
      <w:numFmt w:val="bullet"/>
      <w:lvlText w:val=""/>
      <w:lvlJc w:val="left"/>
      <w:pPr>
        <w:ind w:left="5701" w:hanging="360"/>
      </w:pPr>
      <w:rPr>
        <w:rFonts w:ascii="Wingdings" w:hAnsi="Wingdings" w:hint="default"/>
      </w:rPr>
    </w:lvl>
    <w:lvl w:ilvl="6" w:tplc="0C0A0001" w:tentative="1">
      <w:start w:val="1"/>
      <w:numFmt w:val="bullet"/>
      <w:lvlText w:val=""/>
      <w:lvlJc w:val="left"/>
      <w:pPr>
        <w:ind w:left="6421" w:hanging="360"/>
      </w:pPr>
      <w:rPr>
        <w:rFonts w:ascii="Symbol" w:hAnsi="Symbol" w:hint="default"/>
      </w:rPr>
    </w:lvl>
    <w:lvl w:ilvl="7" w:tplc="0C0A0003" w:tentative="1">
      <w:start w:val="1"/>
      <w:numFmt w:val="bullet"/>
      <w:lvlText w:val="o"/>
      <w:lvlJc w:val="left"/>
      <w:pPr>
        <w:ind w:left="7141" w:hanging="360"/>
      </w:pPr>
      <w:rPr>
        <w:rFonts w:ascii="Courier New" w:hAnsi="Courier New" w:cs="Courier New" w:hint="default"/>
      </w:rPr>
    </w:lvl>
    <w:lvl w:ilvl="8" w:tplc="0C0A0005" w:tentative="1">
      <w:start w:val="1"/>
      <w:numFmt w:val="bullet"/>
      <w:lvlText w:val=""/>
      <w:lvlJc w:val="left"/>
      <w:pPr>
        <w:ind w:left="7861" w:hanging="360"/>
      </w:pPr>
      <w:rPr>
        <w:rFonts w:ascii="Wingdings" w:hAnsi="Wingdings" w:hint="default"/>
      </w:rPr>
    </w:lvl>
  </w:abstractNum>
  <w:abstractNum w:abstractNumId="1" w15:restartNumberingAfterBreak="0">
    <w:nsid w:val="02384842"/>
    <w:multiLevelType w:val="hybridMultilevel"/>
    <w:tmpl w:val="AF06FD78"/>
    <w:lvl w:ilvl="0" w:tplc="FCAE6D82">
      <w:start w:val="1"/>
      <w:numFmt w:val="bullet"/>
      <w:lvlText w:val=""/>
      <w:lvlJc w:val="left"/>
      <w:pPr>
        <w:ind w:left="2778" w:hanging="360"/>
      </w:pPr>
      <w:rPr>
        <w:rFonts w:ascii="Symbol" w:hAnsi="Symbol" w:hint="default"/>
      </w:rPr>
    </w:lvl>
    <w:lvl w:ilvl="1" w:tplc="0C0A0003" w:tentative="1">
      <w:start w:val="1"/>
      <w:numFmt w:val="bullet"/>
      <w:lvlText w:val="o"/>
      <w:lvlJc w:val="left"/>
      <w:pPr>
        <w:ind w:left="3498" w:hanging="360"/>
      </w:pPr>
      <w:rPr>
        <w:rFonts w:ascii="Courier New" w:hAnsi="Courier New" w:cs="Courier New" w:hint="default"/>
      </w:rPr>
    </w:lvl>
    <w:lvl w:ilvl="2" w:tplc="0C0A0005" w:tentative="1">
      <w:start w:val="1"/>
      <w:numFmt w:val="bullet"/>
      <w:lvlText w:val=""/>
      <w:lvlJc w:val="left"/>
      <w:pPr>
        <w:ind w:left="4218" w:hanging="360"/>
      </w:pPr>
      <w:rPr>
        <w:rFonts w:ascii="Wingdings" w:hAnsi="Wingdings" w:hint="default"/>
      </w:rPr>
    </w:lvl>
    <w:lvl w:ilvl="3" w:tplc="0C0A0001" w:tentative="1">
      <w:start w:val="1"/>
      <w:numFmt w:val="bullet"/>
      <w:lvlText w:val=""/>
      <w:lvlJc w:val="left"/>
      <w:pPr>
        <w:ind w:left="4938" w:hanging="360"/>
      </w:pPr>
      <w:rPr>
        <w:rFonts w:ascii="Symbol" w:hAnsi="Symbol" w:hint="default"/>
      </w:rPr>
    </w:lvl>
    <w:lvl w:ilvl="4" w:tplc="0C0A0003" w:tentative="1">
      <w:start w:val="1"/>
      <w:numFmt w:val="bullet"/>
      <w:lvlText w:val="o"/>
      <w:lvlJc w:val="left"/>
      <w:pPr>
        <w:ind w:left="5658" w:hanging="360"/>
      </w:pPr>
      <w:rPr>
        <w:rFonts w:ascii="Courier New" w:hAnsi="Courier New" w:cs="Courier New" w:hint="default"/>
      </w:rPr>
    </w:lvl>
    <w:lvl w:ilvl="5" w:tplc="0C0A0005" w:tentative="1">
      <w:start w:val="1"/>
      <w:numFmt w:val="bullet"/>
      <w:lvlText w:val=""/>
      <w:lvlJc w:val="left"/>
      <w:pPr>
        <w:ind w:left="6378" w:hanging="360"/>
      </w:pPr>
      <w:rPr>
        <w:rFonts w:ascii="Wingdings" w:hAnsi="Wingdings" w:hint="default"/>
      </w:rPr>
    </w:lvl>
    <w:lvl w:ilvl="6" w:tplc="0C0A0001" w:tentative="1">
      <w:start w:val="1"/>
      <w:numFmt w:val="bullet"/>
      <w:lvlText w:val=""/>
      <w:lvlJc w:val="left"/>
      <w:pPr>
        <w:ind w:left="7098" w:hanging="360"/>
      </w:pPr>
      <w:rPr>
        <w:rFonts w:ascii="Symbol" w:hAnsi="Symbol" w:hint="default"/>
      </w:rPr>
    </w:lvl>
    <w:lvl w:ilvl="7" w:tplc="0C0A0003" w:tentative="1">
      <w:start w:val="1"/>
      <w:numFmt w:val="bullet"/>
      <w:lvlText w:val="o"/>
      <w:lvlJc w:val="left"/>
      <w:pPr>
        <w:ind w:left="7818" w:hanging="360"/>
      </w:pPr>
      <w:rPr>
        <w:rFonts w:ascii="Courier New" w:hAnsi="Courier New" w:cs="Courier New" w:hint="default"/>
      </w:rPr>
    </w:lvl>
    <w:lvl w:ilvl="8" w:tplc="0C0A0005" w:tentative="1">
      <w:start w:val="1"/>
      <w:numFmt w:val="bullet"/>
      <w:lvlText w:val=""/>
      <w:lvlJc w:val="left"/>
      <w:pPr>
        <w:ind w:left="8538" w:hanging="360"/>
      </w:pPr>
      <w:rPr>
        <w:rFonts w:ascii="Wingdings" w:hAnsi="Wingdings" w:hint="default"/>
      </w:rPr>
    </w:lvl>
  </w:abstractNum>
  <w:abstractNum w:abstractNumId="2" w15:restartNumberingAfterBreak="0">
    <w:nsid w:val="046D0025"/>
    <w:multiLevelType w:val="hybridMultilevel"/>
    <w:tmpl w:val="7B142158"/>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4E32002"/>
    <w:multiLevelType w:val="hybridMultilevel"/>
    <w:tmpl w:val="39A0366C"/>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50546D6"/>
    <w:multiLevelType w:val="hybridMultilevel"/>
    <w:tmpl w:val="A89A8B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095400"/>
    <w:multiLevelType w:val="hybridMultilevel"/>
    <w:tmpl w:val="C5BC3BB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6" w15:restartNumberingAfterBreak="0">
    <w:nsid w:val="050B2F43"/>
    <w:multiLevelType w:val="hybridMultilevel"/>
    <w:tmpl w:val="D5EEBDB8"/>
    <w:lvl w:ilvl="0" w:tplc="FCAE6D82">
      <w:start w:val="1"/>
      <w:numFmt w:val="bullet"/>
      <w:lvlText w:val=""/>
      <w:lvlJc w:val="left"/>
      <w:pPr>
        <w:ind w:left="2480" w:hanging="360"/>
      </w:pPr>
      <w:rPr>
        <w:rFonts w:ascii="Symbol" w:hAnsi="Symbol" w:hint="default"/>
      </w:rPr>
    </w:lvl>
    <w:lvl w:ilvl="1" w:tplc="0C0A0003" w:tentative="1">
      <w:start w:val="1"/>
      <w:numFmt w:val="bullet"/>
      <w:lvlText w:val="o"/>
      <w:lvlJc w:val="left"/>
      <w:pPr>
        <w:ind w:left="3200" w:hanging="360"/>
      </w:pPr>
      <w:rPr>
        <w:rFonts w:ascii="Courier New" w:hAnsi="Courier New" w:cs="Courier New" w:hint="default"/>
      </w:rPr>
    </w:lvl>
    <w:lvl w:ilvl="2" w:tplc="0C0A0005" w:tentative="1">
      <w:start w:val="1"/>
      <w:numFmt w:val="bullet"/>
      <w:lvlText w:val=""/>
      <w:lvlJc w:val="left"/>
      <w:pPr>
        <w:ind w:left="3920" w:hanging="360"/>
      </w:pPr>
      <w:rPr>
        <w:rFonts w:ascii="Wingdings" w:hAnsi="Wingdings" w:hint="default"/>
      </w:rPr>
    </w:lvl>
    <w:lvl w:ilvl="3" w:tplc="0C0A0001" w:tentative="1">
      <w:start w:val="1"/>
      <w:numFmt w:val="bullet"/>
      <w:lvlText w:val=""/>
      <w:lvlJc w:val="left"/>
      <w:pPr>
        <w:ind w:left="4640" w:hanging="360"/>
      </w:pPr>
      <w:rPr>
        <w:rFonts w:ascii="Symbol" w:hAnsi="Symbol" w:hint="default"/>
      </w:rPr>
    </w:lvl>
    <w:lvl w:ilvl="4" w:tplc="0C0A0003" w:tentative="1">
      <w:start w:val="1"/>
      <w:numFmt w:val="bullet"/>
      <w:lvlText w:val="o"/>
      <w:lvlJc w:val="left"/>
      <w:pPr>
        <w:ind w:left="5360" w:hanging="360"/>
      </w:pPr>
      <w:rPr>
        <w:rFonts w:ascii="Courier New" w:hAnsi="Courier New" w:cs="Courier New" w:hint="default"/>
      </w:rPr>
    </w:lvl>
    <w:lvl w:ilvl="5" w:tplc="0C0A0005" w:tentative="1">
      <w:start w:val="1"/>
      <w:numFmt w:val="bullet"/>
      <w:lvlText w:val=""/>
      <w:lvlJc w:val="left"/>
      <w:pPr>
        <w:ind w:left="6080" w:hanging="360"/>
      </w:pPr>
      <w:rPr>
        <w:rFonts w:ascii="Wingdings" w:hAnsi="Wingdings" w:hint="default"/>
      </w:rPr>
    </w:lvl>
    <w:lvl w:ilvl="6" w:tplc="0C0A0001" w:tentative="1">
      <w:start w:val="1"/>
      <w:numFmt w:val="bullet"/>
      <w:lvlText w:val=""/>
      <w:lvlJc w:val="left"/>
      <w:pPr>
        <w:ind w:left="6800" w:hanging="360"/>
      </w:pPr>
      <w:rPr>
        <w:rFonts w:ascii="Symbol" w:hAnsi="Symbol" w:hint="default"/>
      </w:rPr>
    </w:lvl>
    <w:lvl w:ilvl="7" w:tplc="0C0A0003" w:tentative="1">
      <w:start w:val="1"/>
      <w:numFmt w:val="bullet"/>
      <w:lvlText w:val="o"/>
      <w:lvlJc w:val="left"/>
      <w:pPr>
        <w:ind w:left="7520" w:hanging="360"/>
      </w:pPr>
      <w:rPr>
        <w:rFonts w:ascii="Courier New" w:hAnsi="Courier New" w:cs="Courier New" w:hint="default"/>
      </w:rPr>
    </w:lvl>
    <w:lvl w:ilvl="8" w:tplc="0C0A0005" w:tentative="1">
      <w:start w:val="1"/>
      <w:numFmt w:val="bullet"/>
      <w:lvlText w:val=""/>
      <w:lvlJc w:val="left"/>
      <w:pPr>
        <w:ind w:left="8240" w:hanging="360"/>
      </w:pPr>
      <w:rPr>
        <w:rFonts w:ascii="Wingdings" w:hAnsi="Wingdings" w:hint="default"/>
      </w:rPr>
    </w:lvl>
  </w:abstractNum>
  <w:abstractNum w:abstractNumId="7" w15:restartNumberingAfterBreak="0">
    <w:nsid w:val="06410C55"/>
    <w:multiLevelType w:val="hybridMultilevel"/>
    <w:tmpl w:val="E55C7D00"/>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70152EB"/>
    <w:multiLevelType w:val="hybridMultilevel"/>
    <w:tmpl w:val="874E266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99B4258"/>
    <w:multiLevelType w:val="hybridMultilevel"/>
    <w:tmpl w:val="EAF0C0A8"/>
    <w:lvl w:ilvl="0" w:tplc="FCAE6D82">
      <w:start w:val="1"/>
      <w:numFmt w:val="bullet"/>
      <w:lvlText w:val=""/>
      <w:lvlJc w:val="left"/>
      <w:pPr>
        <w:ind w:left="2148" w:hanging="360"/>
      </w:pPr>
      <w:rPr>
        <w:rFonts w:ascii="Symbol" w:hAnsi="Symbol" w:hint="default"/>
      </w:rPr>
    </w:lvl>
    <w:lvl w:ilvl="1" w:tplc="0C0A0003" w:tentative="1">
      <w:start w:val="1"/>
      <w:numFmt w:val="bullet"/>
      <w:lvlText w:val="o"/>
      <w:lvlJc w:val="left"/>
      <w:pPr>
        <w:ind w:left="2868" w:hanging="360"/>
      </w:pPr>
      <w:rPr>
        <w:rFonts w:ascii="Courier New" w:hAnsi="Courier New" w:cs="Courier New" w:hint="default"/>
      </w:rPr>
    </w:lvl>
    <w:lvl w:ilvl="2" w:tplc="0C0A0005" w:tentative="1">
      <w:start w:val="1"/>
      <w:numFmt w:val="bullet"/>
      <w:lvlText w:val=""/>
      <w:lvlJc w:val="left"/>
      <w:pPr>
        <w:ind w:left="3588" w:hanging="360"/>
      </w:pPr>
      <w:rPr>
        <w:rFonts w:ascii="Wingdings" w:hAnsi="Wingdings" w:hint="default"/>
      </w:rPr>
    </w:lvl>
    <w:lvl w:ilvl="3" w:tplc="0C0A0001" w:tentative="1">
      <w:start w:val="1"/>
      <w:numFmt w:val="bullet"/>
      <w:lvlText w:val=""/>
      <w:lvlJc w:val="left"/>
      <w:pPr>
        <w:ind w:left="4308" w:hanging="360"/>
      </w:pPr>
      <w:rPr>
        <w:rFonts w:ascii="Symbol" w:hAnsi="Symbol" w:hint="default"/>
      </w:rPr>
    </w:lvl>
    <w:lvl w:ilvl="4" w:tplc="0C0A0003" w:tentative="1">
      <w:start w:val="1"/>
      <w:numFmt w:val="bullet"/>
      <w:lvlText w:val="o"/>
      <w:lvlJc w:val="left"/>
      <w:pPr>
        <w:ind w:left="5028" w:hanging="360"/>
      </w:pPr>
      <w:rPr>
        <w:rFonts w:ascii="Courier New" w:hAnsi="Courier New" w:cs="Courier New" w:hint="default"/>
      </w:rPr>
    </w:lvl>
    <w:lvl w:ilvl="5" w:tplc="0C0A0005" w:tentative="1">
      <w:start w:val="1"/>
      <w:numFmt w:val="bullet"/>
      <w:lvlText w:val=""/>
      <w:lvlJc w:val="left"/>
      <w:pPr>
        <w:ind w:left="5748" w:hanging="360"/>
      </w:pPr>
      <w:rPr>
        <w:rFonts w:ascii="Wingdings" w:hAnsi="Wingdings" w:hint="default"/>
      </w:rPr>
    </w:lvl>
    <w:lvl w:ilvl="6" w:tplc="0C0A0001" w:tentative="1">
      <w:start w:val="1"/>
      <w:numFmt w:val="bullet"/>
      <w:lvlText w:val=""/>
      <w:lvlJc w:val="left"/>
      <w:pPr>
        <w:ind w:left="6468" w:hanging="360"/>
      </w:pPr>
      <w:rPr>
        <w:rFonts w:ascii="Symbol" w:hAnsi="Symbol" w:hint="default"/>
      </w:rPr>
    </w:lvl>
    <w:lvl w:ilvl="7" w:tplc="0C0A0003" w:tentative="1">
      <w:start w:val="1"/>
      <w:numFmt w:val="bullet"/>
      <w:lvlText w:val="o"/>
      <w:lvlJc w:val="left"/>
      <w:pPr>
        <w:ind w:left="7188" w:hanging="360"/>
      </w:pPr>
      <w:rPr>
        <w:rFonts w:ascii="Courier New" w:hAnsi="Courier New" w:cs="Courier New" w:hint="default"/>
      </w:rPr>
    </w:lvl>
    <w:lvl w:ilvl="8" w:tplc="0C0A0005" w:tentative="1">
      <w:start w:val="1"/>
      <w:numFmt w:val="bullet"/>
      <w:lvlText w:val=""/>
      <w:lvlJc w:val="left"/>
      <w:pPr>
        <w:ind w:left="7908" w:hanging="360"/>
      </w:pPr>
      <w:rPr>
        <w:rFonts w:ascii="Wingdings" w:hAnsi="Wingdings" w:hint="default"/>
      </w:rPr>
    </w:lvl>
  </w:abstractNum>
  <w:abstractNum w:abstractNumId="10" w15:restartNumberingAfterBreak="0">
    <w:nsid w:val="0CD85DCE"/>
    <w:multiLevelType w:val="multilevel"/>
    <w:tmpl w:val="D8C0CCD8"/>
    <w:lvl w:ilvl="0">
      <w:start w:val="1"/>
      <w:numFmt w:val="decimalZero"/>
      <w:lvlText w:val="%1"/>
      <w:lvlJc w:val="left"/>
      <w:pPr>
        <w:ind w:left="2130" w:hanging="2130"/>
      </w:pPr>
      <w:rPr>
        <w:rFonts w:hint="default"/>
      </w:rPr>
    </w:lvl>
    <w:lvl w:ilvl="1">
      <w:start w:val="1"/>
      <w:numFmt w:val="decimal"/>
      <w:lvlText w:val="%1.%2"/>
      <w:lvlJc w:val="left"/>
      <w:pPr>
        <w:ind w:left="2130" w:hanging="2130"/>
      </w:pPr>
      <w:rPr>
        <w:rFonts w:hint="default"/>
      </w:rPr>
    </w:lvl>
    <w:lvl w:ilvl="2">
      <w:start w:val="1"/>
      <w:numFmt w:val="decimal"/>
      <w:lvlText w:val="%1.%2.%3"/>
      <w:lvlJc w:val="left"/>
      <w:pPr>
        <w:ind w:left="2130" w:hanging="2130"/>
      </w:pPr>
      <w:rPr>
        <w:rFonts w:hint="default"/>
      </w:rPr>
    </w:lvl>
    <w:lvl w:ilvl="3">
      <w:start w:val="1"/>
      <w:numFmt w:val="decimal"/>
      <w:lvlText w:val="%1.%2.%3.%4"/>
      <w:lvlJc w:val="left"/>
      <w:pPr>
        <w:ind w:left="2130" w:hanging="2130"/>
      </w:pPr>
      <w:rPr>
        <w:rFonts w:hint="default"/>
      </w:rPr>
    </w:lvl>
    <w:lvl w:ilvl="4">
      <w:start w:val="1"/>
      <w:numFmt w:val="decimal"/>
      <w:lvlText w:val="%1.%2.%3.%4.%5"/>
      <w:lvlJc w:val="left"/>
      <w:pPr>
        <w:ind w:left="2130" w:hanging="2130"/>
      </w:pPr>
      <w:rPr>
        <w:rFonts w:hint="default"/>
      </w:rPr>
    </w:lvl>
    <w:lvl w:ilvl="5">
      <w:start w:val="1"/>
      <w:numFmt w:val="decimal"/>
      <w:lvlText w:val="%1.%2.%3.%4.%5.%6"/>
      <w:lvlJc w:val="left"/>
      <w:pPr>
        <w:ind w:left="2130" w:hanging="2130"/>
      </w:pPr>
      <w:rPr>
        <w:rFonts w:hint="default"/>
      </w:rPr>
    </w:lvl>
    <w:lvl w:ilvl="6">
      <w:start w:val="1"/>
      <w:numFmt w:val="decimal"/>
      <w:lvlText w:val="%1.%2.%3.%4.%5.%6.%7"/>
      <w:lvlJc w:val="left"/>
      <w:pPr>
        <w:ind w:left="2130" w:hanging="2130"/>
      </w:pPr>
      <w:rPr>
        <w:rFonts w:hint="default"/>
      </w:rPr>
    </w:lvl>
    <w:lvl w:ilvl="7">
      <w:start w:val="1"/>
      <w:numFmt w:val="decimal"/>
      <w:lvlText w:val="%1.%2.%3.%4.%5.%6.%7.%8"/>
      <w:lvlJc w:val="left"/>
      <w:pPr>
        <w:ind w:left="2130" w:hanging="2130"/>
      </w:pPr>
      <w:rPr>
        <w:rFonts w:hint="default"/>
      </w:rPr>
    </w:lvl>
    <w:lvl w:ilvl="8">
      <w:start w:val="1"/>
      <w:numFmt w:val="decimal"/>
      <w:lvlText w:val="%1.%2.%3.%4.%5.%6.%7.%8.%9"/>
      <w:lvlJc w:val="left"/>
      <w:pPr>
        <w:ind w:left="2130" w:hanging="2130"/>
      </w:pPr>
      <w:rPr>
        <w:rFonts w:hint="default"/>
      </w:rPr>
    </w:lvl>
  </w:abstractNum>
  <w:abstractNum w:abstractNumId="11" w15:restartNumberingAfterBreak="0">
    <w:nsid w:val="0D1A56F4"/>
    <w:multiLevelType w:val="hybridMultilevel"/>
    <w:tmpl w:val="1DFEE898"/>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2C7EE9"/>
    <w:multiLevelType w:val="hybridMultilevel"/>
    <w:tmpl w:val="19E6090E"/>
    <w:lvl w:ilvl="0" w:tplc="0C0A0001">
      <w:start w:val="1"/>
      <w:numFmt w:val="bullet"/>
      <w:lvlText w:val=""/>
      <w:lvlJc w:val="left"/>
      <w:pPr>
        <w:ind w:left="2118" w:hanging="360"/>
      </w:pPr>
      <w:rPr>
        <w:rFonts w:ascii="Symbol" w:hAnsi="Symbol" w:hint="default"/>
      </w:rPr>
    </w:lvl>
    <w:lvl w:ilvl="1" w:tplc="0C0A0001">
      <w:start w:val="1"/>
      <w:numFmt w:val="bullet"/>
      <w:lvlText w:val=""/>
      <w:lvlJc w:val="left"/>
      <w:pPr>
        <w:ind w:left="2838" w:hanging="360"/>
      </w:pPr>
      <w:rPr>
        <w:rFonts w:ascii="Symbol" w:hAnsi="Symbol" w:hint="default"/>
      </w:rPr>
    </w:lvl>
    <w:lvl w:ilvl="2" w:tplc="0C0A0005" w:tentative="1">
      <w:start w:val="1"/>
      <w:numFmt w:val="bullet"/>
      <w:lvlText w:val=""/>
      <w:lvlJc w:val="left"/>
      <w:pPr>
        <w:ind w:left="3558" w:hanging="360"/>
      </w:pPr>
      <w:rPr>
        <w:rFonts w:ascii="Wingdings" w:hAnsi="Wingdings" w:hint="default"/>
      </w:rPr>
    </w:lvl>
    <w:lvl w:ilvl="3" w:tplc="0C0A0001" w:tentative="1">
      <w:start w:val="1"/>
      <w:numFmt w:val="bullet"/>
      <w:lvlText w:val=""/>
      <w:lvlJc w:val="left"/>
      <w:pPr>
        <w:ind w:left="4278" w:hanging="360"/>
      </w:pPr>
      <w:rPr>
        <w:rFonts w:ascii="Symbol" w:hAnsi="Symbol" w:hint="default"/>
      </w:rPr>
    </w:lvl>
    <w:lvl w:ilvl="4" w:tplc="0C0A0003" w:tentative="1">
      <w:start w:val="1"/>
      <w:numFmt w:val="bullet"/>
      <w:lvlText w:val="o"/>
      <w:lvlJc w:val="left"/>
      <w:pPr>
        <w:ind w:left="4998" w:hanging="360"/>
      </w:pPr>
      <w:rPr>
        <w:rFonts w:ascii="Courier New" w:hAnsi="Courier New" w:cs="Courier New" w:hint="default"/>
      </w:rPr>
    </w:lvl>
    <w:lvl w:ilvl="5" w:tplc="0C0A0005" w:tentative="1">
      <w:start w:val="1"/>
      <w:numFmt w:val="bullet"/>
      <w:lvlText w:val=""/>
      <w:lvlJc w:val="left"/>
      <w:pPr>
        <w:ind w:left="5718" w:hanging="360"/>
      </w:pPr>
      <w:rPr>
        <w:rFonts w:ascii="Wingdings" w:hAnsi="Wingdings" w:hint="default"/>
      </w:rPr>
    </w:lvl>
    <w:lvl w:ilvl="6" w:tplc="0C0A0001" w:tentative="1">
      <w:start w:val="1"/>
      <w:numFmt w:val="bullet"/>
      <w:lvlText w:val=""/>
      <w:lvlJc w:val="left"/>
      <w:pPr>
        <w:ind w:left="6438" w:hanging="360"/>
      </w:pPr>
      <w:rPr>
        <w:rFonts w:ascii="Symbol" w:hAnsi="Symbol" w:hint="default"/>
      </w:rPr>
    </w:lvl>
    <w:lvl w:ilvl="7" w:tplc="0C0A0003" w:tentative="1">
      <w:start w:val="1"/>
      <w:numFmt w:val="bullet"/>
      <w:lvlText w:val="o"/>
      <w:lvlJc w:val="left"/>
      <w:pPr>
        <w:ind w:left="7158" w:hanging="360"/>
      </w:pPr>
      <w:rPr>
        <w:rFonts w:ascii="Courier New" w:hAnsi="Courier New" w:cs="Courier New" w:hint="default"/>
      </w:rPr>
    </w:lvl>
    <w:lvl w:ilvl="8" w:tplc="0C0A0005" w:tentative="1">
      <w:start w:val="1"/>
      <w:numFmt w:val="bullet"/>
      <w:lvlText w:val=""/>
      <w:lvlJc w:val="left"/>
      <w:pPr>
        <w:ind w:left="7878" w:hanging="360"/>
      </w:pPr>
      <w:rPr>
        <w:rFonts w:ascii="Wingdings" w:hAnsi="Wingdings" w:hint="default"/>
      </w:rPr>
    </w:lvl>
  </w:abstractNum>
  <w:abstractNum w:abstractNumId="13" w15:restartNumberingAfterBreak="0">
    <w:nsid w:val="0D8E4313"/>
    <w:multiLevelType w:val="hybridMultilevel"/>
    <w:tmpl w:val="EAE04B00"/>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4" w15:restartNumberingAfterBreak="0">
    <w:nsid w:val="0DA408A0"/>
    <w:multiLevelType w:val="hybridMultilevel"/>
    <w:tmpl w:val="96F4B094"/>
    <w:lvl w:ilvl="0" w:tplc="FCAE6D82">
      <w:start w:val="1"/>
      <w:numFmt w:val="bullet"/>
      <w:lvlText w:val=""/>
      <w:lvlJc w:val="left"/>
      <w:pPr>
        <w:ind w:left="2480" w:hanging="360"/>
      </w:pPr>
      <w:rPr>
        <w:rFonts w:ascii="Symbol" w:hAnsi="Symbol" w:hint="default"/>
      </w:rPr>
    </w:lvl>
    <w:lvl w:ilvl="1" w:tplc="0C0A0003" w:tentative="1">
      <w:start w:val="1"/>
      <w:numFmt w:val="bullet"/>
      <w:lvlText w:val="o"/>
      <w:lvlJc w:val="left"/>
      <w:pPr>
        <w:ind w:left="3200" w:hanging="360"/>
      </w:pPr>
      <w:rPr>
        <w:rFonts w:ascii="Courier New" w:hAnsi="Courier New" w:cs="Courier New" w:hint="default"/>
      </w:rPr>
    </w:lvl>
    <w:lvl w:ilvl="2" w:tplc="0C0A0005" w:tentative="1">
      <w:start w:val="1"/>
      <w:numFmt w:val="bullet"/>
      <w:lvlText w:val=""/>
      <w:lvlJc w:val="left"/>
      <w:pPr>
        <w:ind w:left="3920" w:hanging="360"/>
      </w:pPr>
      <w:rPr>
        <w:rFonts w:ascii="Wingdings" w:hAnsi="Wingdings" w:hint="default"/>
      </w:rPr>
    </w:lvl>
    <w:lvl w:ilvl="3" w:tplc="0C0A0001" w:tentative="1">
      <w:start w:val="1"/>
      <w:numFmt w:val="bullet"/>
      <w:lvlText w:val=""/>
      <w:lvlJc w:val="left"/>
      <w:pPr>
        <w:ind w:left="4640" w:hanging="360"/>
      </w:pPr>
      <w:rPr>
        <w:rFonts w:ascii="Symbol" w:hAnsi="Symbol" w:hint="default"/>
      </w:rPr>
    </w:lvl>
    <w:lvl w:ilvl="4" w:tplc="0C0A0003" w:tentative="1">
      <w:start w:val="1"/>
      <w:numFmt w:val="bullet"/>
      <w:lvlText w:val="o"/>
      <w:lvlJc w:val="left"/>
      <w:pPr>
        <w:ind w:left="5360" w:hanging="360"/>
      </w:pPr>
      <w:rPr>
        <w:rFonts w:ascii="Courier New" w:hAnsi="Courier New" w:cs="Courier New" w:hint="default"/>
      </w:rPr>
    </w:lvl>
    <w:lvl w:ilvl="5" w:tplc="0C0A0005" w:tentative="1">
      <w:start w:val="1"/>
      <w:numFmt w:val="bullet"/>
      <w:lvlText w:val=""/>
      <w:lvlJc w:val="left"/>
      <w:pPr>
        <w:ind w:left="6080" w:hanging="360"/>
      </w:pPr>
      <w:rPr>
        <w:rFonts w:ascii="Wingdings" w:hAnsi="Wingdings" w:hint="default"/>
      </w:rPr>
    </w:lvl>
    <w:lvl w:ilvl="6" w:tplc="0C0A0001" w:tentative="1">
      <w:start w:val="1"/>
      <w:numFmt w:val="bullet"/>
      <w:lvlText w:val=""/>
      <w:lvlJc w:val="left"/>
      <w:pPr>
        <w:ind w:left="6800" w:hanging="360"/>
      </w:pPr>
      <w:rPr>
        <w:rFonts w:ascii="Symbol" w:hAnsi="Symbol" w:hint="default"/>
      </w:rPr>
    </w:lvl>
    <w:lvl w:ilvl="7" w:tplc="0C0A0003" w:tentative="1">
      <w:start w:val="1"/>
      <w:numFmt w:val="bullet"/>
      <w:lvlText w:val="o"/>
      <w:lvlJc w:val="left"/>
      <w:pPr>
        <w:ind w:left="7520" w:hanging="360"/>
      </w:pPr>
      <w:rPr>
        <w:rFonts w:ascii="Courier New" w:hAnsi="Courier New" w:cs="Courier New" w:hint="default"/>
      </w:rPr>
    </w:lvl>
    <w:lvl w:ilvl="8" w:tplc="0C0A0005" w:tentative="1">
      <w:start w:val="1"/>
      <w:numFmt w:val="bullet"/>
      <w:lvlText w:val=""/>
      <w:lvlJc w:val="left"/>
      <w:pPr>
        <w:ind w:left="8240" w:hanging="360"/>
      </w:pPr>
      <w:rPr>
        <w:rFonts w:ascii="Wingdings" w:hAnsi="Wingdings" w:hint="default"/>
      </w:rPr>
    </w:lvl>
  </w:abstractNum>
  <w:abstractNum w:abstractNumId="15" w15:restartNumberingAfterBreak="0">
    <w:nsid w:val="0DC7482B"/>
    <w:multiLevelType w:val="hybridMultilevel"/>
    <w:tmpl w:val="74D6A17E"/>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6" w15:restartNumberingAfterBreak="0">
    <w:nsid w:val="0E43468B"/>
    <w:multiLevelType w:val="hybridMultilevel"/>
    <w:tmpl w:val="F7C625AC"/>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0FA67CC0"/>
    <w:multiLevelType w:val="hybridMultilevel"/>
    <w:tmpl w:val="623617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00F3705"/>
    <w:multiLevelType w:val="hybridMultilevel"/>
    <w:tmpl w:val="DA50C50E"/>
    <w:lvl w:ilvl="0" w:tplc="FCAE6D82">
      <w:start w:val="1"/>
      <w:numFmt w:val="bullet"/>
      <w:lvlText w:val=""/>
      <w:lvlJc w:val="left"/>
      <w:pPr>
        <w:ind w:left="2475" w:hanging="360"/>
      </w:pPr>
      <w:rPr>
        <w:rFonts w:ascii="Symbol" w:hAnsi="Symbol" w:hint="default"/>
      </w:rPr>
    </w:lvl>
    <w:lvl w:ilvl="1" w:tplc="0C0A0003" w:tentative="1">
      <w:start w:val="1"/>
      <w:numFmt w:val="bullet"/>
      <w:lvlText w:val="o"/>
      <w:lvlJc w:val="left"/>
      <w:pPr>
        <w:ind w:left="3195" w:hanging="360"/>
      </w:pPr>
      <w:rPr>
        <w:rFonts w:ascii="Courier New" w:hAnsi="Courier New" w:cs="Courier New" w:hint="default"/>
      </w:rPr>
    </w:lvl>
    <w:lvl w:ilvl="2" w:tplc="0C0A0005" w:tentative="1">
      <w:start w:val="1"/>
      <w:numFmt w:val="bullet"/>
      <w:lvlText w:val=""/>
      <w:lvlJc w:val="left"/>
      <w:pPr>
        <w:ind w:left="3915" w:hanging="360"/>
      </w:pPr>
      <w:rPr>
        <w:rFonts w:ascii="Wingdings" w:hAnsi="Wingdings" w:hint="default"/>
      </w:rPr>
    </w:lvl>
    <w:lvl w:ilvl="3" w:tplc="0C0A0001" w:tentative="1">
      <w:start w:val="1"/>
      <w:numFmt w:val="bullet"/>
      <w:lvlText w:val=""/>
      <w:lvlJc w:val="left"/>
      <w:pPr>
        <w:ind w:left="4635" w:hanging="360"/>
      </w:pPr>
      <w:rPr>
        <w:rFonts w:ascii="Symbol" w:hAnsi="Symbol" w:hint="default"/>
      </w:rPr>
    </w:lvl>
    <w:lvl w:ilvl="4" w:tplc="0C0A0003" w:tentative="1">
      <w:start w:val="1"/>
      <w:numFmt w:val="bullet"/>
      <w:lvlText w:val="o"/>
      <w:lvlJc w:val="left"/>
      <w:pPr>
        <w:ind w:left="5355" w:hanging="360"/>
      </w:pPr>
      <w:rPr>
        <w:rFonts w:ascii="Courier New" w:hAnsi="Courier New" w:cs="Courier New" w:hint="default"/>
      </w:rPr>
    </w:lvl>
    <w:lvl w:ilvl="5" w:tplc="0C0A0005" w:tentative="1">
      <w:start w:val="1"/>
      <w:numFmt w:val="bullet"/>
      <w:lvlText w:val=""/>
      <w:lvlJc w:val="left"/>
      <w:pPr>
        <w:ind w:left="6075" w:hanging="360"/>
      </w:pPr>
      <w:rPr>
        <w:rFonts w:ascii="Wingdings" w:hAnsi="Wingdings" w:hint="default"/>
      </w:rPr>
    </w:lvl>
    <w:lvl w:ilvl="6" w:tplc="0C0A0001" w:tentative="1">
      <w:start w:val="1"/>
      <w:numFmt w:val="bullet"/>
      <w:lvlText w:val=""/>
      <w:lvlJc w:val="left"/>
      <w:pPr>
        <w:ind w:left="6795" w:hanging="360"/>
      </w:pPr>
      <w:rPr>
        <w:rFonts w:ascii="Symbol" w:hAnsi="Symbol" w:hint="default"/>
      </w:rPr>
    </w:lvl>
    <w:lvl w:ilvl="7" w:tplc="0C0A0003" w:tentative="1">
      <w:start w:val="1"/>
      <w:numFmt w:val="bullet"/>
      <w:lvlText w:val="o"/>
      <w:lvlJc w:val="left"/>
      <w:pPr>
        <w:ind w:left="7515" w:hanging="360"/>
      </w:pPr>
      <w:rPr>
        <w:rFonts w:ascii="Courier New" w:hAnsi="Courier New" w:cs="Courier New" w:hint="default"/>
      </w:rPr>
    </w:lvl>
    <w:lvl w:ilvl="8" w:tplc="0C0A0005" w:tentative="1">
      <w:start w:val="1"/>
      <w:numFmt w:val="bullet"/>
      <w:lvlText w:val=""/>
      <w:lvlJc w:val="left"/>
      <w:pPr>
        <w:ind w:left="8235" w:hanging="360"/>
      </w:pPr>
      <w:rPr>
        <w:rFonts w:ascii="Wingdings" w:hAnsi="Wingdings" w:hint="default"/>
      </w:rPr>
    </w:lvl>
  </w:abstractNum>
  <w:abstractNum w:abstractNumId="19" w15:restartNumberingAfterBreak="0">
    <w:nsid w:val="103738E9"/>
    <w:multiLevelType w:val="hybridMultilevel"/>
    <w:tmpl w:val="22E619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10DE369F"/>
    <w:multiLevelType w:val="hybridMultilevel"/>
    <w:tmpl w:val="4B50AE1A"/>
    <w:lvl w:ilvl="0" w:tplc="FCAE6D82">
      <w:start w:val="1"/>
      <w:numFmt w:val="bullet"/>
      <w:lvlText w:val=""/>
      <w:lvlJc w:val="left"/>
      <w:pPr>
        <w:ind w:left="2835" w:hanging="360"/>
      </w:pPr>
      <w:rPr>
        <w:rFonts w:ascii="Symbol" w:hAnsi="Symbol" w:hint="default"/>
      </w:rPr>
    </w:lvl>
    <w:lvl w:ilvl="1" w:tplc="0C0A0003" w:tentative="1">
      <w:start w:val="1"/>
      <w:numFmt w:val="bullet"/>
      <w:lvlText w:val="o"/>
      <w:lvlJc w:val="left"/>
      <w:pPr>
        <w:ind w:left="3555" w:hanging="360"/>
      </w:pPr>
      <w:rPr>
        <w:rFonts w:ascii="Courier New" w:hAnsi="Courier New" w:cs="Courier New" w:hint="default"/>
      </w:rPr>
    </w:lvl>
    <w:lvl w:ilvl="2" w:tplc="0C0A0005" w:tentative="1">
      <w:start w:val="1"/>
      <w:numFmt w:val="bullet"/>
      <w:lvlText w:val=""/>
      <w:lvlJc w:val="left"/>
      <w:pPr>
        <w:ind w:left="4275" w:hanging="360"/>
      </w:pPr>
      <w:rPr>
        <w:rFonts w:ascii="Wingdings" w:hAnsi="Wingdings" w:hint="default"/>
      </w:rPr>
    </w:lvl>
    <w:lvl w:ilvl="3" w:tplc="0C0A0001" w:tentative="1">
      <w:start w:val="1"/>
      <w:numFmt w:val="bullet"/>
      <w:lvlText w:val=""/>
      <w:lvlJc w:val="left"/>
      <w:pPr>
        <w:ind w:left="4995" w:hanging="360"/>
      </w:pPr>
      <w:rPr>
        <w:rFonts w:ascii="Symbol" w:hAnsi="Symbol" w:hint="default"/>
      </w:rPr>
    </w:lvl>
    <w:lvl w:ilvl="4" w:tplc="0C0A0003" w:tentative="1">
      <w:start w:val="1"/>
      <w:numFmt w:val="bullet"/>
      <w:lvlText w:val="o"/>
      <w:lvlJc w:val="left"/>
      <w:pPr>
        <w:ind w:left="5715" w:hanging="360"/>
      </w:pPr>
      <w:rPr>
        <w:rFonts w:ascii="Courier New" w:hAnsi="Courier New" w:cs="Courier New" w:hint="default"/>
      </w:rPr>
    </w:lvl>
    <w:lvl w:ilvl="5" w:tplc="0C0A0005" w:tentative="1">
      <w:start w:val="1"/>
      <w:numFmt w:val="bullet"/>
      <w:lvlText w:val=""/>
      <w:lvlJc w:val="left"/>
      <w:pPr>
        <w:ind w:left="6435" w:hanging="360"/>
      </w:pPr>
      <w:rPr>
        <w:rFonts w:ascii="Wingdings" w:hAnsi="Wingdings" w:hint="default"/>
      </w:rPr>
    </w:lvl>
    <w:lvl w:ilvl="6" w:tplc="0C0A0001" w:tentative="1">
      <w:start w:val="1"/>
      <w:numFmt w:val="bullet"/>
      <w:lvlText w:val=""/>
      <w:lvlJc w:val="left"/>
      <w:pPr>
        <w:ind w:left="7155" w:hanging="360"/>
      </w:pPr>
      <w:rPr>
        <w:rFonts w:ascii="Symbol" w:hAnsi="Symbol" w:hint="default"/>
      </w:rPr>
    </w:lvl>
    <w:lvl w:ilvl="7" w:tplc="0C0A0003" w:tentative="1">
      <w:start w:val="1"/>
      <w:numFmt w:val="bullet"/>
      <w:lvlText w:val="o"/>
      <w:lvlJc w:val="left"/>
      <w:pPr>
        <w:ind w:left="7875" w:hanging="360"/>
      </w:pPr>
      <w:rPr>
        <w:rFonts w:ascii="Courier New" w:hAnsi="Courier New" w:cs="Courier New" w:hint="default"/>
      </w:rPr>
    </w:lvl>
    <w:lvl w:ilvl="8" w:tplc="0C0A0005" w:tentative="1">
      <w:start w:val="1"/>
      <w:numFmt w:val="bullet"/>
      <w:lvlText w:val=""/>
      <w:lvlJc w:val="left"/>
      <w:pPr>
        <w:ind w:left="8595" w:hanging="360"/>
      </w:pPr>
      <w:rPr>
        <w:rFonts w:ascii="Wingdings" w:hAnsi="Wingdings" w:hint="default"/>
      </w:rPr>
    </w:lvl>
  </w:abstractNum>
  <w:abstractNum w:abstractNumId="21" w15:restartNumberingAfterBreak="0">
    <w:nsid w:val="119E140F"/>
    <w:multiLevelType w:val="hybridMultilevel"/>
    <w:tmpl w:val="670A6ED0"/>
    <w:lvl w:ilvl="0" w:tplc="FCAE6D82">
      <w:start w:val="1"/>
      <w:numFmt w:val="bullet"/>
      <w:lvlText w:val=""/>
      <w:lvlJc w:val="left"/>
      <w:pPr>
        <w:ind w:left="2475" w:hanging="360"/>
      </w:pPr>
      <w:rPr>
        <w:rFonts w:ascii="Symbol" w:hAnsi="Symbol" w:hint="default"/>
      </w:rPr>
    </w:lvl>
    <w:lvl w:ilvl="1" w:tplc="0C0A0003" w:tentative="1">
      <w:start w:val="1"/>
      <w:numFmt w:val="bullet"/>
      <w:lvlText w:val="o"/>
      <w:lvlJc w:val="left"/>
      <w:pPr>
        <w:ind w:left="3195" w:hanging="360"/>
      </w:pPr>
      <w:rPr>
        <w:rFonts w:ascii="Courier New" w:hAnsi="Courier New" w:cs="Courier New" w:hint="default"/>
      </w:rPr>
    </w:lvl>
    <w:lvl w:ilvl="2" w:tplc="0C0A0005" w:tentative="1">
      <w:start w:val="1"/>
      <w:numFmt w:val="bullet"/>
      <w:lvlText w:val=""/>
      <w:lvlJc w:val="left"/>
      <w:pPr>
        <w:ind w:left="3915" w:hanging="360"/>
      </w:pPr>
      <w:rPr>
        <w:rFonts w:ascii="Wingdings" w:hAnsi="Wingdings" w:hint="default"/>
      </w:rPr>
    </w:lvl>
    <w:lvl w:ilvl="3" w:tplc="0C0A0001" w:tentative="1">
      <w:start w:val="1"/>
      <w:numFmt w:val="bullet"/>
      <w:lvlText w:val=""/>
      <w:lvlJc w:val="left"/>
      <w:pPr>
        <w:ind w:left="4635" w:hanging="360"/>
      </w:pPr>
      <w:rPr>
        <w:rFonts w:ascii="Symbol" w:hAnsi="Symbol" w:hint="default"/>
      </w:rPr>
    </w:lvl>
    <w:lvl w:ilvl="4" w:tplc="0C0A0003" w:tentative="1">
      <w:start w:val="1"/>
      <w:numFmt w:val="bullet"/>
      <w:lvlText w:val="o"/>
      <w:lvlJc w:val="left"/>
      <w:pPr>
        <w:ind w:left="5355" w:hanging="360"/>
      </w:pPr>
      <w:rPr>
        <w:rFonts w:ascii="Courier New" w:hAnsi="Courier New" w:cs="Courier New" w:hint="default"/>
      </w:rPr>
    </w:lvl>
    <w:lvl w:ilvl="5" w:tplc="0C0A0005" w:tentative="1">
      <w:start w:val="1"/>
      <w:numFmt w:val="bullet"/>
      <w:lvlText w:val=""/>
      <w:lvlJc w:val="left"/>
      <w:pPr>
        <w:ind w:left="6075" w:hanging="360"/>
      </w:pPr>
      <w:rPr>
        <w:rFonts w:ascii="Wingdings" w:hAnsi="Wingdings" w:hint="default"/>
      </w:rPr>
    </w:lvl>
    <w:lvl w:ilvl="6" w:tplc="0C0A0001" w:tentative="1">
      <w:start w:val="1"/>
      <w:numFmt w:val="bullet"/>
      <w:lvlText w:val=""/>
      <w:lvlJc w:val="left"/>
      <w:pPr>
        <w:ind w:left="6795" w:hanging="360"/>
      </w:pPr>
      <w:rPr>
        <w:rFonts w:ascii="Symbol" w:hAnsi="Symbol" w:hint="default"/>
      </w:rPr>
    </w:lvl>
    <w:lvl w:ilvl="7" w:tplc="0C0A0003" w:tentative="1">
      <w:start w:val="1"/>
      <w:numFmt w:val="bullet"/>
      <w:lvlText w:val="o"/>
      <w:lvlJc w:val="left"/>
      <w:pPr>
        <w:ind w:left="7515" w:hanging="360"/>
      </w:pPr>
      <w:rPr>
        <w:rFonts w:ascii="Courier New" w:hAnsi="Courier New" w:cs="Courier New" w:hint="default"/>
      </w:rPr>
    </w:lvl>
    <w:lvl w:ilvl="8" w:tplc="0C0A0005" w:tentative="1">
      <w:start w:val="1"/>
      <w:numFmt w:val="bullet"/>
      <w:lvlText w:val=""/>
      <w:lvlJc w:val="left"/>
      <w:pPr>
        <w:ind w:left="8235" w:hanging="360"/>
      </w:pPr>
      <w:rPr>
        <w:rFonts w:ascii="Wingdings" w:hAnsi="Wingdings" w:hint="default"/>
      </w:rPr>
    </w:lvl>
  </w:abstractNum>
  <w:abstractNum w:abstractNumId="22" w15:restartNumberingAfterBreak="0">
    <w:nsid w:val="12267506"/>
    <w:multiLevelType w:val="hybridMultilevel"/>
    <w:tmpl w:val="5E5A2D7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12E16290"/>
    <w:multiLevelType w:val="hybridMultilevel"/>
    <w:tmpl w:val="0DFA74D2"/>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4" w15:restartNumberingAfterBreak="0">
    <w:nsid w:val="186D42EE"/>
    <w:multiLevelType w:val="hybridMultilevel"/>
    <w:tmpl w:val="EDCC53A6"/>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5" w15:restartNumberingAfterBreak="0">
    <w:nsid w:val="19F631D4"/>
    <w:multiLevelType w:val="hybridMultilevel"/>
    <w:tmpl w:val="624A2B08"/>
    <w:lvl w:ilvl="0" w:tplc="FCAE6D82">
      <w:start w:val="1"/>
      <w:numFmt w:val="bullet"/>
      <w:lvlText w:val=""/>
      <w:lvlJc w:val="left"/>
      <w:pPr>
        <w:ind w:left="2475" w:hanging="360"/>
      </w:pPr>
      <w:rPr>
        <w:rFonts w:ascii="Symbol" w:hAnsi="Symbol" w:hint="default"/>
      </w:rPr>
    </w:lvl>
    <w:lvl w:ilvl="1" w:tplc="0C0A0003" w:tentative="1">
      <w:start w:val="1"/>
      <w:numFmt w:val="bullet"/>
      <w:lvlText w:val="o"/>
      <w:lvlJc w:val="left"/>
      <w:pPr>
        <w:ind w:left="3195" w:hanging="360"/>
      </w:pPr>
      <w:rPr>
        <w:rFonts w:ascii="Courier New" w:hAnsi="Courier New" w:cs="Courier New" w:hint="default"/>
      </w:rPr>
    </w:lvl>
    <w:lvl w:ilvl="2" w:tplc="0C0A0005" w:tentative="1">
      <w:start w:val="1"/>
      <w:numFmt w:val="bullet"/>
      <w:lvlText w:val=""/>
      <w:lvlJc w:val="left"/>
      <w:pPr>
        <w:ind w:left="3915" w:hanging="360"/>
      </w:pPr>
      <w:rPr>
        <w:rFonts w:ascii="Wingdings" w:hAnsi="Wingdings" w:hint="default"/>
      </w:rPr>
    </w:lvl>
    <w:lvl w:ilvl="3" w:tplc="0C0A0001" w:tentative="1">
      <w:start w:val="1"/>
      <w:numFmt w:val="bullet"/>
      <w:lvlText w:val=""/>
      <w:lvlJc w:val="left"/>
      <w:pPr>
        <w:ind w:left="4635" w:hanging="360"/>
      </w:pPr>
      <w:rPr>
        <w:rFonts w:ascii="Symbol" w:hAnsi="Symbol" w:hint="default"/>
      </w:rPr>
    </w:lvl>
    <w:lvl w:ilvl="4" w:tplc="0C0A0003" w:tentative="1">
      <w:start w:val="1"/>
      <w:numFmt w:val="bullet"/>
      <w:lvlText w:val="o"/>
      <w:lvlJc w:val="left"/>
      <w:pPr>
        <w:ind w:left="5355" w:hanging="360"/>
      </w:pPr>
      <w:rPr>
        <w:rFonts w:ascii="Courier New" w:hAnsi="Courier New" w:cs="Courier New" w:hint="default"/>
      </w:rPr>
    </w:lvl>
    <w:lvl w:ilvl="5" w:tplc="0C0A0005" w:tentative="1">
      <w:start w:val="1"/>
      <w:numFmt w:val="bullet"/>
      <w:lvlText w:val=""/>
      <w:lvlJc w:val="left"/>
      <w:pPr>
        <w:ind w:left="6075" w:hanging="360"/>
      </w:pPr>
      <w:rPr>
        <w:rFonts w:ascii="Wingdings" w:hAnsi="Wingdings" w:hint="default"/>
      </w:rPr>
    </w:lvl>
    <w:lvl w:ilvl="6" w:tplc="0C0A0001" w:tentative="1">
      <w:start w:val="1"/>
      <w:numFmt w:val="bullet"/>
      <w:lvlText w:val=""/>
      <w:lvlJc w:val="left"/>
      <w:pPr>
        <w:ind w:left="6795" w:hanging="360"/>
      </w:pPr>
      <w:rPr>
        <w:rFonts w:ascii="Symbol" w:hAnsi="Symbol" w:hint="default"/>
      </w:rPr>
    </w:lvl>
    <w:lvl w:ilvl="7" w:tplc="0C0A0003" w:tentative="1">
      <w:start w:val="1"/>
      <w:numFmt w:val="bullet"/>
      <w:lvlText w:val="o"/>
      <w:lvlJc w:val="left"/>
      <w:pPr>
        <w:ind w:left="7515" w:hanging="360"/>
      </w:pPr>
      <w:rPr>
        <w:rFonts w:ascii="Courier New" w:hAnsi="Courier New" w:cs="Courier New" w:hint="default"/>
      </w:rPr>
    </w:lvl>
    <w:lvl w:ilvl="8" w:tplc="0C0A0005" w:tentative="1">
      <w:start w:val="1"/>
      <w:numFmt w:val="bullet"/>
      <w:lvlText w:val=""/>
      <w:lvlJc w:val="left"/>
      <w:pPr>
        <w:ind w:left="8235" w:hanging="360"/>
      </w:pPr>
      <w:rPr>
        <w:rFonts w:ascii="Wingdings" w:hAnsi="Wingdings" w:hint="default"/>
      </w:rPr>
    </w:lvl>
  </w:abstractNum>
  <w:abstractNum w:abstractNumId="26" w15:restartNumberingAfterBreak="0">
    <w:nsid w:val="1B292604"/>
    <w:multiLevelType w:val="hybridMultilevel"/>
    <w:tmpl w:val="85B2619C"/>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1B7223C0"/>
    <w:multiLevelType w:val="hybridMultilevel"/>
    <w:tmpl w:val="85B855C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1B856961"/>
    <w:multiLevelType w:val="hybridMultilevel"/>
    <w:tmpl w:val="E1AAD646"/>
    <w:lvl w:ilvl="0" w:tplc="0C0A0001">
      <w:start w:val="1"/>
      <w:numFmt w:val="bullet"/>
      <w:lvlText w:val=""/>
      <w:lvlJc w:val="left"/>
      <w:pPr>
        <w:ind w:left="2478" w:hanging="360"/>
      </w:pPr>
      <w:rPr>
        <w:rFonts w:ascii="Symbol" w:hAnsi="Symbol" w:hint="default"/>
        <w:b w:val="0"/>
        <w:i w:val="0"/>
        <w:color w:val="auto"/>
      </w:rPr>
    </w:lvl>
    <w:lvl w:ilvl="1" w:tplc="0C0A0003" w:tentative="1">
      <w:start w:val="1"/>
      <w:numFmt w:val="bullet"/>
      <w:lvlText w:val="o"/>
      <w:lvlJc w:val="left"/>
      <w:pPr>
        <w:ind w:left="3198" w:hanging="360"/>
      </w:pPr>
      <w:rPr>
        <w:rFonts w:ascii="Courier New" w:hAnsi="Courier New" w:cs="Courier New" w:hint="default"/>
      </w:rPr>
    </w:lvl>
    <w:lvl w:ilvl="2" w:tplc="0C0A0005" w:tentative="1">
      <w:start w:val="1"/>
      <w:numFmt w:val="bullet"/>
      <w:lvlText w:val=""/>
      <w:lvlJc w:val="left"/>
      <w:pPr>
        <w:ind w:left="3918" w:hanging="360"/>
      </w:pPr>
      <w:rPr>
        <w:rFonts w:ascii="Wingdings" w:hAnsi="Wingdings" w:hint="default"/>
      </w:rPr>
    </w:lvl>
    <w:lvl w:ilvl="3" w:tplc="0C0A0001" w:tentative="1">
      <w:start w:val="1"/>
      <w:numFmt w:val="bullet"/>
      <w:lvlText w:val=""/>
      <w:lvlJc w:val="left"/>
      <w:pPr>
        <w:ind w:left="4638" w:hanging="360"/>
      </w:pPr>
      <w:rPr>
        <w:rFonts w:ascii="Symbol" w:hAnsi="Symbol" w:hint="default"/>
      </w:rPr>
    </w:lvl>
    <w:lvl w:ilvl="4" w:tplc="0C0A0003" w:tentative="1">
      <w:start w:val="1"/>
      <w:numFmt w:val="bullet"/>
      <w:lvlText w:val="o"/>
      <w:lvlJc w:val="left"/>
      <w:pPr>
        <w:ind w:left="5358" w:hanging="360"/>
      </w:pPr>
      <w:rPr>
        <w:rFonts w:ascii="Courier New" w:hAnsi="Courier New" w:cs="Courier New" w:hint="default"/>
      </w:rPr>
    </w:lvl>
    <w:lvl w:ilvl="5" w:tplc="0C0A0005" w:tentative="1">
      <w:start w:val="1"/>
      <w:numFmt w:val="bullet"/>
      <w:lvlText w:val=""/>
      <w:lvlJc w:val="left"/>
      <w:pPr>
        <w:ind w:left="6078" w:hanging="360"/>
      </w:pPr>
      <w:rPr>
        <w:rFonts w:ascii="Wingdings" w:hAnsi="Wingdings" w:hint="default"/>
      </w:rPr>
    </w:lvl>
    <w:lvl w:ilvl="6" w:tplc="0C0A0001" w:tentative="1">
      <w:start w:val="1"/>
      <w:numFmt w:val="bullet"/>
      <w:lvlText w:val=""/>
      <w:lvlJc w:val="left"/>
      <w:pPr>
        <w:ind w:left="6798" w:hanging="360"/>
      </w:pPr>
      <w:rPr>
        <w:rFonts w:ascii="Symbol" w:hAnsi="Symbol" w:hint="default"/>
      </w:rPr>
    </w:lvl>
    <w:lvl w:ilvl="7" w:tplc="0C0A0003" w:tentative="1">
      <w:start w:val="1"/>
      <w:numFmt w:val="bullet"/>
      <w:lvlText w:val="o"/>
      <w:lvlJc w:val="left"/>
      <w:pPr>
        <w:ind w:left="7518" w:hanging="360"/>
      </w:pPr>
      <w:rPr>
        <w:rFonts w:ascii="Courier New" w:hAnsi="Courier New" w:cs="Courier New" w:hint="default"/>
      </w:rPr>
    </w:lvl>
    <w:lvl w:ilvl="8" w:tplc="0C0A0005" w:tentative="1">
      <w:start w:val="1"/>
      <w:numFmt w:val="bullet"/>
      <w:lvlText w:val=""/>
      <w:lvlJc w:val="left"/>
      <w:pPr>
        <w:ind w:left="8238" w:hanging="360"/>
      </w:pPr>
      <w:rPr>
        <w:rFonts w:ascii="Wingdings" w:hAnsi="Wingdings" w:hint="default"/>
      </w:rPr>
    </w:lvl>
  </w:abstractNum>
  <w:abstractNum w:abstractNumId="29" w15:restartNumberingAfterBreak="0">
    <w:nsid w:val="1BFE2040"/>
    <w:multiLevelType w:val="hybridMultilevel"/>
    <w:tmpl w:val="D5F842BE"/>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1D2C55AE"/>
    <w:multiLevelType w:val="hybridMultilevel"/>
    <w:tmpl w:val="62CEF01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1" w15:restartNumberingAfterBreak="0">
    <w:nsid w:val="1D602244"/>
    <w:multiLevelType w:val="hybridMultilevel"/>
    <w:tmpl w:val="88F6C7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1D6D13DA"/>
    <w:multiLevelType w:val="hybridMultilevel"/>
    <w:tmpl w:val="40DA8086"/>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33" w15:restartNumberingAfterBreak="0">
    <w:nsid w:val="1E6A71D2"/>
    <w:multiLevelType w:val="hybridMultilevel"/>
    <w:tmpl w:val="65025462"/>
    <w:lvl w:ilvl="0" w:tplc="FCAE6D82">
      <w:start w:val="1"/>
      <w:numFmt w:val="bullet"/>
      <w:lvlText w:val=""/>
      <w:lvlJc w:val="left"/>
      <w:pPr>
        <w:ind w:left="2480" w:hanging="360"/>
      </w:pPr>
      <w:rPr>
        <w:rFonts w:ascii="Symbol" w:hAnsi="Symbol" w:hint="default"/>
      </w:rPr>
    </w:lvl>
    <w:lvl w:ilvl="1" w:tplc="0C0A0003" w:tentative="1">
      <w:start w:val="1"/>
      <w:numFmt w:val="bullet"/>
      <w:lvlText w:val="o"/>
      <w:lvlJc w:val="left"/>
      <w:pPr>
        <w:ind w:left="3200" w:hanging="360"/>
      </w:pPr>
      <w:rPr>
        <w:rFonts w:ascii="Courier New" w:hAnsi="Courier New" w:cs="Courier New" w:hint="default"/>
      </w:rPr>
    </w:lvl>
    <w:lvl w:ilvl="2" w:tplc="0C0A0005" w:tentative="1">
      <w:start w:val="1"/>
      <w:numFmt w:val="bullet"/>
      <w:lvlText w:val=""/>
      <w:lvlJc w:val="left"/>
      <w:pPr>
        <w:ind w:left="3920" w:hanging="360"/>
      </w:pPr>
      <w:rPr>
        <w:rFonts w:ascii="Wingdings" w:hAnsi="Wingdings" w:hint="default"/>
      </w:rPr>
    </w:lvl>
    <w:lvl w:ilvl="3" w:tplc="0C0A0001" w:tentative="1">
      <w:start w:val="1"/>
      <w:numFmt w:val="bullet"/>
      <w:lvlText w:val=""/>
      <w:lvlJc w:val="left"/>
      <w:pPr>
        <w:ind w:left="4640" w:hanging="360"/>
      </w:pPr>
      <w:rPr>
        <w:rFonts w:ascii="Symbol" w:hAnsi="Symbol" w:hint="default"/>
      </w:rPr>
    </w:lvl>
    <w:lvl w:ilvl="4" w:tplc="0C0A0003" w:tentative="1">
      <w:start w:val="1"/>
      <w:numFmt w:val="bullet"/>
      <w:lvlText w:val="o"/>
      <w:lvlJc w:val="left"/>
      <w:pPr>
        <w:ind w:left="5360" w:hanging="360"/>
      </w:pPr>
      <w:rPr>
        <w:rFonts w:ascii="Courier New" w:hAnsi="Courier New" w:cs="Courier New" w:hint="default"/>
      </w:rPr>
    </w:lvl>
    <w:lvl w:ilvl="5" w:tplc="0C0A0005" w:tentative="1">
      <w:start w:val="1"/>
      <w:numFmt w:val="bullet"/>
      <w:lvlText w:val=""/>
      <w:lvlJc w:val="left"/>
      <w:pPr>
        <w:ind w:left="6080" w:hanging="360"/>
      </w:pPr>
      <w:rPr>
        <w:rFonts w:ascii="Wingdings" w:hAnsi="Wingdings" w:hint="default"/>
      </w:rPr>
    </w:lvl>
    <w:lvl w:ilvl="6" w:tplc="0C0A0001" w:tentative="1">
      <w:start w:val="1"/>
      <w:numFmt w:val="bullet"/>
      <w:lvlText w:val=""/>
      <w:lvlJc w:val="left"/>
      <w:pPr>
        <w:ind w:left="6800" w:hanging="360"/>
      </w:pPr>
      <w:rPr>
        <w:rFonts w:ascii="Symbol" w:hAnsi="Symbol" w:hint="default"/>
      </w:rPr>
    </w:lvl>
    <w:lvl w:ilvl="7" w:tplc="0C0A0003" w:tentative="1">
      <w:start w:val="1"/>
      <w:numFmt w:val="bullet"/>
      <w:lvlText w:val="o"/>
      <w:lvlJc w:val="left"/>
      <w:pPr>
        <w:ind w:left="7520" w:hanging="360"/>
      </w:pPr>
      <w:rPr>
        <w:rFonts w:ascii="Courier New" w:hAnsi="Courier New" w:cs="Courier New" w:hint="default"/>
      </w:rPr>
    </w:lvl>
    <w:lvl w:ilvl="8" w:tplc="0C0A0005" w:tentative="1">
      <w:start w:val="1"/>
      <w:numFmt w:val="bullet"/>
      <w:lvlText w:val=""/>
      <w:lvlJc w:val="left"/>
      <w:pPr>
        <w:ind w:left="8240" w:hanging="360"/>
      </w:pPr>
      <w:rPr>
        <w:rFonts w:ascii="Wingdings" w:hAnsi="Wingdings" w:hint="default"/>
      </w:rPr>
    </w:lvl>
  </w:abstractNum>
  <w:abstractNum w:abstractNumId="34" w15:restartNumberingAfterBreak="0">
    <w:nsid w:val="2030059A"/>
    <w:multiLevelType w:val="hybridMultilevel"/>
    <w:tmpl w:val="084CB1D0"/>
    <w:lvl w:ilvl="0" w:tplc="FCAE6D82">
      <w:start w:val="1"/>
      <w:numFmt w:val="bullet"/>
      <w:lvlText w:val=""/>
      <w:lvlJc w:val="left"/>
      <w:pPr>
        <w:ind w:left="2127" w:hanging="360"/>
      </w:pPr>
      <w:rPr>
        <w:rFonts w:ascii="Symbol" w:hAnsi="Symbol" w:hint="default"/>
      </w:rPr>
    </w:lvl>
    <w:lvl w:ilvl="1" w:tplc="0C0A0003" w:tentative="1">
      <w:start w:val="1"/>
      <w:numFmt w:val="bullet"/>
      <w:lvlText w:val="o"/>
      <w:lvlJc w:val="left"/>
      <w:pPr>
        <w:ind w:left="2847" w:hanging="360"/>
      </w:pPr>
      <w:rPr>
        <w:rFonts w:ascii="Courier New" w:hAnsi="Courier New" w:cs="Courier New" w:hint="default"/>
      </w:rPr>
    </w:lvl>
    <w:lvl w:ilvl="2" w:tplc="0C0A0005" w:tentative="1">
      <w:start w:val="1"/>
      <w:numFmt w:val="bullet"/>
      <w:lvlText w:val=""/>
      <w:lvlJc w:val="left"/>
      <w:pPr>
        <w:ind w:left="3567" w:hanging="360"/>
      </w:pPr>
      <w:rPr>
        <w:rFonts w:ascii="Wingdings" w:hAnsi="Wingdings" w:hint="default"/>
      </w:rPr>
    </w:lvl>
    <w:lvl w:ilvl="3" w:tplc="0C0A0001" w:tentative="1">
      <w:start w:val="1"/>
      <w:numFmt w:val="bullet"/>
      <w:lvlText w:val=""/>
      <w:lvlJc w:val="left"/>
      <w:pPr>
        <w:ind w:left="4287" w:hanging="360"/>
      </w:pPr>
      <w:rPr>
        <w:rFonts w:ascii="Symbol" w:hAnsi="Symbol" w:hint="default"/>
      </w:rPr>
    </w:lvl>
    <w:lvl w:ilvl="4" w:tplc="0C0A0003" w:tentative="1">
      <w:start w:val="1"/>
      <w:numFmt w:val="bullet"/>
      <w:lvlText w:val="o"/>
      <w:lvlJc w:val="left"/>
      <w:pPr>
        <w:ind w:left="5007" w:hanging="360"/>
      </w:pPr>
      <w:rPr>
        <w:rFonts w:ascii="Courier New" w:hAnsi="Courier New" w:cs="Courier New" w:hint="default"/>
      </w:rPr>
    </w:lvl>
    <w:lvl w:ilvl="5" w:tplc="0C0A0005" w:tentative="1">
      <w:start w:val="1"/>
      <w:numFmt w:val="bullet"/>
      <w:lvlText w:val=""/>
      <w:lvlJc w:val="left"/>
      <w:pPr>
        <w:ind w:left="5727" w:hanging="360"/>
      </w:pPr>
      <w:rPr>
        <w:rFonts w:ascii="Wingdings" w:hAnsi="Wingdings" w:hint="default"/>
      </w:rPr>
    </w:lvl>
    <w:lvl w:ilvl="6" w:tplc="0C0A0001" w:tentative="1">
      <w:start w:val="1"/>
      <w:numFmt w:val="bullet"/>
      <w:lvlText w:val=""/>
      <w:lvlJc w:val="left"/>
      <w:pPr>
        <w:ind w:left="6447" w:hanging="360"/>
      </w:pPr>
      <w:rPr>
        <w:rFonts w:ascii="Symbol" w:hAnsi="Symbol" w:hint="default"/>
      </w:rPr>
    </w:lvl>
    <w:lvl w:ilvl="7" w:tplc="0C0A0003" w:tentative="1">
      <w:start w:val="1"/>
      <w:numFmt w:val="bullet"/>
      <w:lvlText w:val="o"/>
      <w:lvlJc w:val="left"/>
      <w:pPr>
        <w:ind w:left="7167" w:hanging="360"/>
      </w:pPr>
      <w:rPr>
        <w:rFonts w:ascii="Courier New" w:hAnsi="Courier New" w:cs="Courier New" w:hint="default"/>
      </w:rPr>
    </w:lvl>
    <w:lvl w:ilvl="8" w:tplc="0C0A0005" w:tentative="1">
      <w:start w:val="1"/>
      <w:numFmt w:val="bullet"/>
      <w:lvlText w:val=""/>
      <w:lvlJc w:val="left"/>
      <w:pPr>
        <w:ind w:left="7887" w:hanging="360"/>
      </w:pPr>
      <w:rPr>
        <w:rFonts w:ascii="Wingdings" w:hAnsi="Wingdings" w:hint="default"/>
      </w:rPr>
    </w:lvl>
  </w:abstractNum>
  <w:abstractNum w:abstractNumId="35" w15:restartNumberingAfterBreak="0">
    <w:nsid w:val="21532073"/>
    <w:multiLevelType w:val="hybridMultilevel"/>
    <w:tmpl w:val="07BCF8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218D57E4"/>
    <w:multiLevelType w:val="hybridMultilevel"/>
    <w:tmpl w:val="DE7E328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1A03517"/>
    <w:multiLevelType w:val="hybridMultilevel"/>
    <w:tmpl w:val="CC9C0682"/>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FCAE6D82">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22F30418"/>
    <w:multiLevelType w:val="hybridMultilevel"/>
    <w:tmpl w:val="7A628A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25CB0C53"/>
    <w:multiLevelType w:val="hybridMultilevel"/>
    <w:tmpl w:val="D6344B88"/>
    <w:lvl w:ilvl="0" w:tplc="FCAE6D82">
      <w:start w:val="1"/>
      <w:numFmt w:val="bullet"/>
      <w:lvlText w:val=""/>
      <w:lvlJc w:val="left"/>
      <w:pPr>
        <w:ind w:left="2101" w:hanging="360"/>
      </w:pPr>
      <w:rPr>
        <w:rFonts w:ascii="Symbol" w:hAnsi="Symbol" w:hint="default"/>
      </w:rPr>
    </w:lvl>
    <w:lvl w:ilvl="1" w:tplc="0C0A0003" w:tentative="1">
      <w:start w:val="1"/>
      <w:numFmt w:val="bullet"/>
      <w:lvlText w:val="o"/>
      <w:lvlJc w:val="left"/>
      <w:pPr>
        <w:ind w:left="2821" w:hanging="360"/>
      </w:pPr>
      <w:rPr>
        <w:rFonts w:ascii="Courier New" w:hAnsi="Courier New" w:cs="Courier New" w:hint="default"/>
      </w:rPr>
    </w:lvl>
    <w:lvl w:ilvl="2" w:tplc="0C0A0005">
      <w:start w:val="1"/>
      <w:numFmt w:val="bullet"/>
      <w:lvlText w:val=""/>
      <w:lvlJc w:val="left"/>
      <w:pPr>
        <w:ind w:left="3541" w:hanging="360"/>
      </w:pPr>
      <w:rPr>
        <w:rFonts w:ascii="Wingdings" w:hAnsi="Wingdings" w:hint="default"/>
      </w:rPr>
    </w:lvl>
    <w:lvl w:ilvl="3" w:tplc="0C0A0001" w:tentative="1">
      <w:start w:val="1"/>
      <w:numFmt w:val="bullet"/>
      <w:lvlText w:val=""/>
      <w:lvlJc w:val="left"/>
      <w:pPr>
        <w:ind w:left="4261" w:hanging="360"/>
      </w:pPr>
      <w:rPr>
        <w:rFonts w:ascii="Symbol" w:hAnsi="Symbol" w:hint="default"/>
      </w:rPr>
    </w:lvl>
    <w:lvl w:ilvl="4" w:tplc="0C0A0003" w:tentative="1">
      <w:start w:val="1"/>
      <w:numFmt w:val="bullet"/>
      <w:lvlText w:val="o"/>
      <w:lvlJc w:val="left"/>
      <w:pPr>
        <w:ind w:left="4981" w:hanging="360"/>
      </w:pPr>
      <w:rPr>
        <w:rFonts w:ascii="Courier New" w:hAnsi="Courier New" w:cs="Courier New" w:hint="default"/>
      </w:rPr>
    </w:lvl>
    <w:lvl w:ilvl="5" w:tplc="0C0A0005" w:tentative="1">
      <w:start w:val="1"/>
      <w:numFmt w:val="bullet"/>
      <w:lvlText w:val=""/>
      <w:lvlJc w:val="left"/>
      <w:pPr>
        <w:ind w:left="5701" w:hanging="360"/>
      </w:pPr>
      <w:rPr>
        <w:rFonts w:ascii="Wingdings" w:hAnsi="Wingdings" w:hint="default"/>
      </w:rPr>
    </w:lvl>
    <w:lvl w:ilvl="6" w:tplc="0C0A0001" w:tentative="1">
      <w:start w:val="1"/>
      <w:numFmt w:val="bullet"/>
      <w:lvlText w:val=""/>
      <w:lvlJc w:val="left"/>
      <w:pPr>
        <w:ind w:left="6421" w:hanging="360"/>
      </w:pPr>
      <w:rPr>
        <w:rFonts w:ascii="Symbol" w:hAnsi="Symbol" w:hint="default"/>
      </w:rPr>
    </w:lvl>
    <w:lvl w:ilvl="7" w:tplc="0C0A0003" w:tentative="1">
      <w:start w:val="1"/>
      <w:numFmt w:val="bullet"/>
      <w:lvlText w:val="o"/>
      <w:lvlJc w:val="left"/>
      <w:pPr>
        <w:ind w:left="7141" w:hanging="360"/>
      </w:pPr>
      <w:rPr>
        <w:rFonts w:ascii="Courier New" w:hAnsi="Courier New" w:cs="Courier New" w:hint="default"/>
      </w:rPr>
    </w:lvl>
    <w:lvl w:ilvl="8" w:tplc="0C0A0005" w:tentative="1">
      <w:start w:val="1"/>
      <w:numFmt w:val="bullet"/>
      <w:lvlText w:val=""/>
      <w:lvlJc w:val="left"/>
      <w:pPr>
        <w:ind w:left="7861" w:hanging="360"/>
      </w:pPr>
      <w:rPr>
        <w:rFonts w:ascii="Wingdings" w:hAnsi="Wingdings" w:hint="default"/>
      </w:rPr>
    </w:lvl>
  </w:abstractNum>
  <w:abstractNum w:abstractNumId="40" w15:restartNumberingAfterBreak="0">
    <w:nsid w:val="27715B63"/>
    <w:multiLevelType w:val="hybridMultilevel"/>
    <w:tmpl w:val="E6329C82"/>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286157A0"/>
    <w:multiLevelType w:val="hybridMultilevel"/>
    <w:tmpl w:val="95321DE8"/>
    <w:lvl w:ilvl="0" w:tplc="FCAE6D82">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42" w15:restartNumberingAfterBreak="0">
    <w:nsid w:val="2A036D13"/>
    <w:multiLevelType w:val="hybridMultilevel"/>
    <w:tmpl w:val="6AF81DFC"/>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43" w15:restartNumberingAfterBreak="0">
    <w:nsid w:val="2A302443"/>
    <w:multiLevelType w:val="hybridMultilevel"/>
    <w:tmpl w:val="A036BBCE"/>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2D776A04"/>
    <w:multiLevelType w:val="hybridMultilevel"/>
    <w:tmpl w:val="E312CBE4"/>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2DE86644"/>
    <w:multiLevelType w:val="hybridMultilevel"/>
    <w:tmpl w:val="20107E06"/>
    <w:lvl w:ilvl="0" w:tplc="FCAE6D82">
      <w:start w:val="1"/>
      <w:numFmt w:val="bullet"/>
      <w:lvlText w:val=""/>
      <w:lvlJc w:val="left"/>
      <w:pPr>
        <w:ind w:left="2836" w:hanging="360"/>
      </w:pPr>
      <w:rPr>
        <w:rFonts w:ascii="Symbol" w:hAnsi="Symbol" w:hint="default"/>
      </w:rPr>
    </w:lvl>
    <w:lvl w:ilvl="1" w:tplc="0C0A0003" w:tentative="1">
      <w:start w:val="1"/>
      <w:numFmt w:val="bullet"/>
      <w:lvlText w:val="o"/>
      <w:lvlJc w:val="left"/>
      <w:pPr>
        <w:ind w:left="3556" w:hanging="360"/>
      </w:pPr>
      <w:rPr>
        <w:rFonts w:ascii="Courier New" w:hAnsi="Courier New" w:cs="Courier New" w:hint="default"/>
      </w:rPr>
    </w:lvl>
    <w:lvl w:ilvl="2" w:tplc="0C0A0005">
      <w:start w:val="1"/>
      <w:numFmt w:val="bullet"/>
      <w:lvlText w:val=""/>
      <w:lvlJc w:val="left"/>
      <w:pPr>
        <w:ind w:left="4276" w:hanging="360"/>
      </w:pPr>
      <w:rPr>
        <w:rFonts w:ascii="Wingdings" w:hAnsi="Wingdings" w:hint="default"/>
      </w:rPr>
    </w:lvl>
    <w:lvl w:ilvl="3" w:tplc="0C0A0001" w:tentative="1">
      <w:start w:val="1"/>
      <w:numFmt w:val="bullet"/>
      <w:lvlText w:val=""/>
      <w:lvlJc w:val="left"/>
      <w:pPr>
        <w:ind w:left="4996" w:hanging="360"/>
      </w:pPr>
      <w:rPr>
        <w:rFonts w:ascii="Symbol" w:hAnsi="Symbol" w:hint="default"/>
      </w:rPr>
    </w:lvl>
    <w:lvl w:ilvl="4" w:tplc="0C0A0003" w:tentative="1">
      <w:start w:val="1"/>
      <w:numFmt w:val="bullet"/>
      <w:lvlText w:val="o"/>
      <w:lvlJc w:val="left"/>
      <w:pPr>
        <w:ind w:left="5716" w:hanging="360"/>
      </w:pPr>
      <w:rPr>
        <w:rFonts w:ascii="Courier New" w:hAnsi="Courier New" w:cs="Courier New" w:hint="default"/>
      </w:rPr>
    </w:lvl>
    <w:lvl w:ilvl="5" w:tplc="0C0A0005" w:tentative="1">
      <w:start w:val="1"/>
      <w:numFmt w:val="bullet"/>
      <w:lvlText w:val=""/>
      <w:lvlJc w:val="left"/>
      <w:pPr>
        <w:ind w:left="6436" w:hanging="360"/>
      </w:pPr>
      <w:rPr>
        <w:rFonts w:ascii="Wingdings" w:hAnsi="Wingdings" w:hint="default"/>
      </w:rPr>
    </w:lvl>
    <w:lvl w:ilvl="6" w:tplc="0C0A0001" w:tentative="1">
      <w:start w:val="1"/>
      <w:numFmt w:val="bullet"/>
      <w:lvlText w:val=""/>
      <w:lvlJc w:val="left"/>
      <w:pPr>
        <w:ind w:left="7156" w:hanging="360"/>
      </w:pPr>
      <w:rPr>
        <w:rFonts w:ascii="Symbol" w:hAnsi="Symbol" w:hint="default"/>
      </w:rPr>
    </w:lvl>
    <w:lvl w:ilvl="7" w:tplc="0C0A0003" w:tentative="1">
      <w:start w:val="1"/>
      <w:numFmt w:val="bullet"/>
      <w:lvlText w:val="o"/>
      <w:lvlJc w:val="left"/>
      <w:pPr>
        <w:ind w:left="7876" w:hanging="360"/>
      </w:pPr>
      <w:rPr>
        <w:rFonts w:ascii="Courier New" w:hAnsi="Courier New" w:cs="Courier New" w:hint="default"/>
      </w:rPr>
    </w:lvl>
    <w:lvl w:ilvl="8" w:tplc="0C0A0005" w:tentative="1">
      <w:start w:val="1"/>
      <w:numFmt w:val="bullet"/>
      <w:lvlText w:val=""/>
      <w:lvlJc w:val="left"/>
      <w:pPr>
        <w:ind w:left="8596" w:hanging="360"/>
      </w:pPr>
      <w:rPr>
        <w:rFonts w:ascii="Wingdings" w:hAnsi="Wingdings" w:hint="default"/>
      </w:rPr>
    </w:lvl>
  </w:abstractNum>
  <w:abstractNum w:abstractNumId="46" w15:restartNumberingAfterBreak="0">
    <w:nsid w:val="31704694"/>
    <w:multiLevelType w:val="multilevel"/>
    <w:tmpl w:val="94C8400E"/>
    <w:lvl w:ilvl="0">
      <w:start w:val="1"/>
      <w:numFmt w:val="decimal"/>
      <w:lvlText w:val="%1."/>
      <w:lvlJc w:val="left"/>
      <w:pPr>
        <w:tabs>
          <w:tab w:val="num" w:pos="2098"/>
        </w:tabs>
        <w:ind w:left="2098" w:hanging="510"/>
      </w:pPr>
      <w:rPr>
        <w:rFonts w:hint="default"/>
        <w:sz w:val="22"/>
      </w:rPr>
    </w:lvl>
    <w:lvl w:ilvl="1">
      <w:start w:val="3"/>
      <w:numFmt w:val="decimal"/>
      <w:isLgl/>
      <w:lvlText w:val="%1.%2."/>
      <w:lvlJc w:val="left"/>
      <w:pPr>
        <w:tabs>
          <w:tab w:val="num" w:pos="2308"/>
        </w:tabs>
        <w:ind w:left="2308" w:hanging="720"/>
      </w:pPr>
      <w:rPr>
        <w:rFonts w:hint="default"/>
      </w:rPr>
    </w:lvl>
    <w:lvl w:ilvl="2">
      <w:start w:val="1"/>
      <w:numFmt w:val="decimal"/>
      <w:isLgl/>
      <w:lvlText w:val="%1.%2.%3."/>
      <w:lvlJc w:val="left"/>
      <w:pPr>
        <w:tabs>
          <w:tab w:val="num" w:pos="2308"/>
        </w:tabs>
        <w:ind w:left="2308" w:hanging="720"/>
      </w:pPr>
      <w:rPr>
        <w:rFonts w:hint="default"/>
      </w:rPr>
    </w:lvl>
    <w:lvl w:ilvl="3">
      <w:start w:val="1"/>
      <w:numFmt w:val="decimal"/>
      <w:isLgl/>
      <w:lvlText w:val="%1.%2.%3.%4."/>
      <w:lvlJc w:val="left"/>
      <w:pPr>
        <w:tabs>
          <w:tab w:val="num" w:pos="2668"/>
        </w:tabs>
        <w:ind w:left="2668" w:hanging="1080"/>
      </w:pPr>
      <w:rPr>
        <w:rFonts w:hint="default"/>
      </w:rPr>
    </w:lvl>
    <w:lvl w:ilvl="4">
      <w:start w:val="1"/>
      <w:numFmt w:val="decimal"/>
      <w:isLgl/>
      <w:lvlText w:val="%1.%2.%3.%4.%5."/>
      <w:lvlJc w:val="left"/>
      <w:pPr>
        <w:tabs>
          <w:tab w:val="num" w:pos="3028"/>
        </w:tabs>
        <w:ind w:left="3028" w:hanging="1440"/>
      </w:pPr>
      <w:rPr>
        <w:rFonts w:hint="default"/>
      </w:rPr>
    </w:lvl>
    <w:lvl w:ilvl="5">
      <w:start w:val="1"/>
      <w:numFmt w:val="decimal"/>
      <w:isLgl/>
      <w:lvlText w:val="%1.%2.%3.%4.%5.%6."/>
      <w:lvlJc w:val="left"/>
      <w:pPr>
        <w:tabs>
          <w:tab w:val="num" w:pos="3028"/>
        </w:tabs>
        <w:ind w:left="3028" w:hanging="1440"/>
      </w:pPr>
      <w:rPr>
        <w:rFonts w:hint="default"/>
      </w:rPr>
    </w:lvl>
    <w:lvl w:ilvl="6">
      <w:start w:val="1"/>
      <w:numFmt w:val="decimal"/>
      <w:isLgl/>
      <w:lvlText w:val="%1.%2.%3.%4.%5.%6.%7."/>
      <w:lvlJc w:val="left"/>
      <w:pPr>
        <w:tabs>
          <w:tab w:val="num" w:pos="3388"/>
        </w:tabs>
        <w:ind w:left="3388" w:hanging="1800"/>
      </w:pPr>
      <w:rPr>
        <w:rFonts w:hint="default"/>
      </w:rPr>
    </w:lvl>
    <w:lvl w:ilvl="7">
      <w:start w:val="1"/>
      <w:numFmt w:val="decimal"/>
      <w:isLgl/>
      <w:lvlText w:val="%1.%2.%3.%4.%5.%6.%7.%8."/>
      <w:lvlJc w:val="left"/>
      <w:pPr>
        <w:tabs>
          <w:tab w:val="num" w:pos="3748"/>
        </w:tabs>
        <w:ind w:left="3748" w:hanging="2160"/>
      </w:pPr>
      <w:rPr>
        <w:rFonts w:hint="default"/>
      </w:rPr>
    </w:lvl>
    <w:lvl w:ilvl="8">
      <w:start w:val="1"/>
      <w:numFmt w:val="decimal"/>
      <w:isLgl/>
      <w:lvlText w:val="%1.%2.%3.%4.%5.%6.%7.%8.%9."/>
      <w:lvlJc w:val="left"/>
      <w:pPr>
        <w:tabs>
          <w:tab w:val="num" w:pos="3748"/>
        </w:tabs>
        <w:ind w:left="3748" w:hanging="2160"/>
      </w:pPr>
      <w:rPr>
        <w:rFonts w:hint="default"/>
      </w:rPr>
    </w:lvl>
  </w:abstractNum>
  <w:abstractNum w:abstractNumId="47" w15:restartNumberingAfterBreak="0">
    <w:nsid w:val="319A161A"/>
    <w:multiLevelType w:val="hybridMultilevel"/>
    <w:tmpl w:val="CA8AA45C"/>
    <w:lvl w:ilvl="0" w:tplc="FCAE6D82">
      <w:start w:val="1"/>
      <w:numFmt w:val="bullet"/>
      <w:lvlText w:val=""/>
      <w:lvlJc w:val="left"/>
      <w:pPr>
        <w:ind w:left="2835" w:hanging="360"/>
      </w:pPr>
      <w:rPr>
        <w:rFonts w:ascii="Symbol" w:hAnsi="Symbol" w:hint="default"/>
      </w:rPr>
    </w:lvl>
    <w:lvl w:ilvl="1" w:tplc="0C0A0003" w:tentative="1">
      <w:start w:val="1"/>
      <w:numFmt w:val="bullet"/>
      <w:lvlText w:val="o"/>
      <w:lvlJc w:val="left"/>
      <w:pPr>
        <w:ind w:left="3555" w:hanging="360"/>
      </w:pPr>
      <w:rPr>
        <w:rFonts w:ascii="Courier New" w:hAnsi="Courier New" w:cs="Courier New" w:hint="default"/>
      </w:rPr>
    </w:lvl>
    <w:lvl w:ilvl="2" w:tplc="0C0A0005" w:tentative="1">
      <w:start w:val="1"/>
      <w:numFmt w:val="bullet"/>
      <w:lvlText w:val=""/>
      <w:lvlJc w:val="left"/>
      <w:pPr>
        <w:ind w:left="4275" w:hanging="360"/>
      </w:pPr>
      <w:rPr>
        <w:rFonts w:ascii="Wingdings" w:hAnsi="Wingdings" w:hint="default"/>
      </w:rPr>
    </w:lvl>
    <w:lvl w:ilvl="3" w:tplc="0C0A0001" w:tentative="1">
      <w:start w:val="1"/>
      <w:numFmt w:val="bullet"/>
      <w:lvlText w:val=""/>
      <w:lvlJc w:val="left"/>
      <w:pPr>
        <w:ind w:left="4995" w:hanging="360"/>
      </w:pPr>
      <w:rPr>
        <w:rFonts w:ascii="Symbol" w:hAnsi="Symbol" w:hint="default"/>
      </w:rPr>
    </w:lvl>
    <w:lvl w:ilvl="4" w:tplc="0C0A0003" w:tentative="1">
      <w:start w:val="1"/>
      <w:numFmt w:val="bullet"/>
      <w:lvlText w:val="o"/>
      <w:lvlJc w:val="left"/>
      <w:pPr>
        <w:ind w:left="5715" w:hanging="360"/>
      </w:pPr>
      <w:rPr>
        <w:rFonts w:ascii="Courier New" w:hAnsi="Courier New" w:cs="Courier New" w:hint="default"/>
      </w:rPr>
    </w:lvl>
    <w:lvl w:ilvl="5" w:tplc="0C0A0005" w:tentative="1">
      <w:start w:val="1"/>
      <w:numFmt w:val="bullet"/>
      <w:lvlText w:val=""/>
      <w:lvlJc w:val="left"/>
      <w:pPr>
        <w:ind w:left="6435" w:hanging="360"/>
      </w:pPr>
      <w:rPr>
        <w:rFonts w:ascii="Wingdings" w:hAnsi="Wingdings" w:hint="default"/>
      </w:rPr>
    </w:lvl>
    <w:lvl w:ilvl="6" w:tplc="0C0A0001" w:tentative="1">
      <w:start w:val="1"/>
      <w:numFmt w:val="bullet"/>
      <w:lvlText w:val=""/>
      <w:lvlJc w:val="left"/>
      <w:pPr>
        <w:ind w:left="7155" w:hanging="360"/>
      </w:pPr>
      <w:rPr>
        <w:rFonts w:ascii="Symbol" w:hAnsi="Symbol" w:hint="default"/>
      </w:rPr>
    </w:lvl>
    <w:lvl w:ilvl="7" w:tplc="0C0A0003" w:tentative="1">
      <w:start w:val="1"/>
      <w:numFmt w:val="bullet"/>
      <w:lvlText w:val="o"/>
      <w:lvlJc w:val="left"/>
      <w:pPr>
        <w:ind w:left="7875" w:hanging="360"/>
      </w:pPr>
      <w:rPr>
        <w:rFonts w:ascii="Courier New" w:hAnsi="Courier New" w:cs="Courier New" w:hint="default"/>
      </w:rPr>
    </w:lvl>
    <w:lvl w:ilvl="8" w:tplc="0C0A0005" w:tentative="1">
      <w:start w:val="1"/>
      <w:numFmt w:val="bullet"/>
      <w:lvlText w:val=""/>
      <w:lvlJc w:val="left"/>
      <w:pPr>
        <w:ind w:left="8595" w:hanging="360"/>
      </w:pPr>
      <w:rPr>
        <w:rFonts w:ascii="Wingdings" w:hAnsi="Wingdings" w:hint="default"/>
      </w:rPr>
    </w:lvl>
  </w:abstractNum>
  <w:abstractNum w:abstractNumId="48" w15:restartNumberingAfterBreak="0">
    <w:nsid w:val="31AD0477"/>
    <w:multiLevelType w:val="hybridMultilevel"/>
    <w:tmpl w:val="0E5C4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31DB624C"/>
    <w:multiLevelType w:val="hybridMultilevel"/>
    <w:tmpl w:val="8EB8C240"/>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0" w15:restartNumberingAfterBreak="0">
    <w:nsid w:val="33A32A77"/>
    <w:multiLevelType w:val="hybridMultilevel"/>
    <w:tmpl w:val="290658D6"/>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1" w15:restartNumberingAfterBreak="0">
    <w:nsid w:val="343E7E47"/>
    <w:multiLevelType w:val="hybridMultilevel"/>
    <w:tmpl w:val="8FC4D28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35C800B4"/>
    <w:multiLevelType w:val="hybridMultilevel"/>
    <w:tmpl w:val="B28E7402"/>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3" w15:restartNumberingAfterBreak="0">
    <w:nsid w:val="35F93E6F"/>
    <w:multiLevelType w:val="hybridMultilevel"/>
    <w:tmpl w:val="B88C6EB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4" w15:restartNumberingAfterBreak="0">
    <w:nsid w:val="367E31DE"/>
    <w:multiLevelType w:val="hybridMultilevel"/>
    <w:tmpl w:val="ADC4C046"/>
    <w:lvl w:ilvl="0" w:tplc="FCAE6D82">
      <w:start w:val="1"/>
      <w:numFmt w:val="bullet"/>
      <w:lvlText w:val=""/>
      <w:lvlJc w:val="left"/>
      <w:pPr>
        <w:ind w:left="2477" w:hanging="360"/>
      </w:pPr>
      <w:rPr>
        <w:rFonts w:ascii="Symbol" w:hAnsi="Symbol" w:hint="default"/>
      </w:rPr>
    </w:lvl>
    <w:lvl w:ilvl="1" w:tplc="0C0A0003" w:tentative="1">
      <w:start w:val="1"/>
      <w:numFmt w:val="bullet"/>
      <w:lvlText w:val="o"/>
      <w:lvlJc w:val="left"/>
      <w:pPr>
        <w:ind w:left="3197" w:hanging="360"/>
      </w:pPr>
      <w:rPr>
        <w:rFonts w:ascii="Courier New" w:hAnsi="Courier New" w:cs="Courier New" w:hint="default"/>
      </w:rPr>
    </w:lvl>
    <w:lvl w:ilvl="2" w:tplc="0C0A0005" w:tentative="1">
      <w:start w:val="1"/>
      <w:numFmt w:val="bullet"/>
      <w:lvlText w:val=""/>
      <w:lvlJc w:val="left"/>
      <w:pPr>
        <w:ind w:left="3917" w:hanging="360"/>
      </w:pPr>
      <w:rPr>
        <w:rFonts w:ascii="Wingdings" w:hAnsi="Wingdings" w:hint="default"/>
      </w:rPr>
    </w:lvl>
    <w:lvl w:ilvl="3" w:tplc="0C0A0001" w:tentative="1">
      <w:start w:val="1"/>
      <w:numFmt w:val="bullet"/>
      <w:lvlText w:val=""/>
      <w:lvlJc w:val="left"/>
      <w:pPr>
        <w:ind w:left="4637" w:hanging="360"/>
      </w:pPr>
      <w:rPr>
        <w:rFonts w:ascii="Symbol" w:hAnsi="Symbol" w:hint="default"/>
      </w:rPr>
    </w:lvl>
    <w:lvl w:ilvl="4" w:tplc="0C0A0003" w:tentative="1">
      <w:start w:val="1"/>
      <w:numFmt w:val="bullet"/>
      <w:lvlText w:val="o"/>
      <w:lvlJc w:val="left"/>
      <w:pPr>
        <w:ind w:left="5357" w:hanging="360"/>
      </w:pPr>
      <w:rPr>
        <w:rFonts w:ascii="Courier New" w:hAnsi="Courier New" w:cs="Courier New" w:hint="default"/>
      </w:rPr>
    </w:lvl>
    <w:lvl w:ilvl="5" w:tplc="0C0A0005" w:tentative="1">
      <w:start w:val="1"/>
      <w:numFmt w:val="bullet"/>
      <w:lvlText w:val=""/>
      <w:lvlJc w:val="left"/>
      <w:pPr>
        <w:ind w:left="6077" w:hanging="360"/>
      </w:pPr>
      <w:rPr>
        <w:rFonts w:ascii="Wingdings" w:hAnsi="Wingdings" w:hint="default"/>
      </w:rPr>
    </w:lvl>
    <w:lvl w:ilvl="6" w:tplc="0C0A0001" w:tentative="1">
      <w:start w:val="1"/>
      <w:numFmt w:val="bullet"/>
      <w:lvlText w:val=""/>
      <w:lvlJc w:val="left"/>
      <w:pPr>
        <w:ind w:left="6797" w:hanging="360"/>
      </w:pPr>
      <w:rPr>
        <w:rFonts w:ascii="Symbol" w:hAnsi="Symbol" w:hint="default"/>
      </w:rPr>
    </w:lvl>
    <w:lvl w:ilvl="7" w:tplc="0C0A0003" w:tentative="1">
      <w:start w:val="1"/>
      <w:numFmt w:val="bullet"/>
      <w:lvlText w:val="o"/>
      <w:lvlJc w:val="left"/>
      <w:pPr>
        <w:ind w:left="7517" w:hanging="360"/>
      </w:pPr>
      <w:rPr>
        <w:rFonts w:ascii="Courier New" w:hAnsi="Courier New" w:cs="Courier New" w:hint="default"/>
      </w:rPr>
    </w:lvl>
    <w:lvl w:ilvl="8" w:tplc="0C0A0005" w:tentative="1">
      <w:start w:val="1"/>
      <w:numFmt w:val="bullet"/>
      <w:lvlText w:val=""/>
      <w:lvlJc w:val="left"/>
      <w:pPr>
        <w:ind w:left="8237" w:hanging="360"/>
      </w:pPr>
      <w:rPr>
        <w:rFonts w:ascii="Wingdings" w:hAnsi="Wingdings" w:hint="default"/>
      </w:rPr>
    </w:lvl>
  </w:abstractNum>
  <w:abstractNum w:abstractNumId="55" w15:restartNumberingAfterBreak="0">
    <w:nsid w:val="36B738C8"/>
    <w:multiLevelType w:val="hybridMultilevel"/>
    <w:tmpl w:val="140693A2"/>
    <w:lvl w:ilvl="0" w:tplc="FCAE6D82">
      <w:start w:val="1"/>
      <w:numFmt w:val="bullet"/>
      <w:lvlText w:val=""/>
      <w:lvlJc w:val="left"/>
      <w:pPr>
        <w:ind w:left="2508" w:hanging="360"/>
      </w:pPr>
      <w:rPr>
        <w:rFonts w:ascii="Symbol" w:hAnsi="Symbol" w:hint="default"/>
      </w:rPr>
    </w:lvl>
    <w:lvl w:ilvl="1" w:tplc="0C0A0003" w:tentative="1">
      <w:start w:val="1"/>
      <w:numFmt w:val="bullet"/>
      <w:lvlText w:val="o"/>
      <w:lvlJc w:val="left"/>
      <w:pPr>
        <w:ind w:left="3228" w:hanging="360"/>
      </w:pPr>
      <w:rPr>
        <w:rFonts w:ascii="Courier New" w:hAnsi="Courier New" w:cs="Courier New" w:hint="default"/>
      </w:rPr>
    </w:lvl>
    <w:lvl w:ilvl="2" w:tplc="0C0A0005" w:tentative="1">
      <w:start w:val="1"/>
      <w:numFmt w:val="bullet"/>
      <w:lvlText w:val=""/>
      <w:lvlJc w:val="left"/>
      <w:pPr>
        <w:ind w:left="3948" w:hanging="360"/>
      </w:pPr>
      <w:rPr>
        <w:rFonts w:ascii="Wingdings" w:hAnsi="Wingdings" w:hint="default"/>
      </w:rPr>
    </w:lvl>
    <w:lvl w:ilvl="3" w:tplc="0C0A0001" w:tentative="1">
      <w:start w:val="1"/>
      <w:numFmt w:val="bullet"/>
      <w:lvlText w:val=""/>
      <w:lvlJc w:val="left"/>
      <w:pPr>
        <w:ind w:left="4668" w:hanging="360"/>
      </w:pPr>
      <w:rPr>
        <w:rFonts w:ascii="Symbol" w:hAnsi="Symbol" w:hint="default"/>
      </w:rPr>
    </w:lvl>
    <w:lvl w:ilvl="4" w:tplc="0C0A0003" w:tentative="1">
      <w:start w:val="1"/>
      <w:numFmt w:val="bullet"/>
      <w:lvlText w:val="o"/>
      <w:lvlJc w:val="left"/>
      <w:pPr>
        <w:ind w:left="5388" w:hanging="360"/>
      </w:pPr>
      <w:rPr>
        <w:rFonts w:ascii="Courier New" w:hAnsi="Courier New" w:cs="Courier New" w:hint="default"/>
      </w:rPr>
    </w:lvl>
    <w:lvl w:ilvl="5" w:tplc="0C0A0005" w:tentative="1">
      <w:start w:val="1"/>
      <w:numFmt w:val="bullet"/>
      <w:lvlText w:val=""/>
      <w:lvlJc w:val="left"/>
      <w:pPr>
        <w:ind w:left="6108" w:hanging="360"/>
      </w:pPr>
      <w:rPr>
        <w:rFonts w:ascii="Wingdings" w:hAnsi="Wingdings" w:hint="default"/>
      </w:rPr>
    </w:lvl>
    <w:lvl w:ilvl="6" w:tplc="0C0A0001" w:tentative="1">
      <w:start w:val="1"/>
      <w:numFmt w:val="bullet"/>
      <w:lvlText w:val=""/>
      <w:lvlJc w:val="left"/>
      <w:pPr>
        <w:ind w:left="6828" w:hanging="360"/>
      </w:pPr>
      <w:rPr>
        <w:rFonts w:ascii="Symbol" w:hAnsi="Symbol" w:hint="default"/>
      </w:rPr>
    </w:lvl>
    <w:lvl w:ilvl="7" w:tplc="0C0A0003" w:tentative="1">
      <w:start w:val="1"/>
      <w:numFmt w:val="bullet"/>
      <w:lvlText w:val="o"/>
      <w:lvlJc w:val="left"/>
      <w:pPr>
        <w:ind w:left="7548" w:hanging="360"/>
      </w:pPr>
      <w:rPr>
        <w:rFonts w:ascii="Courier New" w:hAnsi="Courier New" w:cs="Courier New" w:hint="default"/>
      </w:rPr>
    </w:lvl>
    <w:lvl w:ilvl="8" w:tplc="0C0A0005" w:tentative="1">
      <w:start w:val="1"/>
      <w:numFmt w:val="bullet"/>
      <w:lvlText w:val=""/>
      <w:lvlJc w:val="left"/>
      <w:pPr>
        <w:ind w:left="8268" w:hanging="360"/>
      </w:pPr>
      <w:rPr>
        <w:rFonts w:ascii="Wingdings" w:hAnsi="Wingdings" w:hint="default"/>
      </w:rPr>
    </w:lvl>
  </w:abstractNum>
  <w:abstractNum w:abstractNumId="56" w15:restartNumberingAfterBreak="0">
    <w:nsid w:val="37DA5E34"/>
    <w:multiLevelType w:val="hybridMultilevel"/>
    <w:tmpl w:val="5AFCE904"/>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38C22EC0"/>
    <w:multiLevelType w:val="hybridMultilevel"/>
    <w:tmpl w:val="8B4A14FE"/>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38FD0ABD"/>
    <w:multiLevelType w:val="hybridMultilevel"/>
    <w:tmpl w:val="3626AF22"/>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59" w15:restartNumberingAfterBreak="0">
    <w:nsid w:val="3A3B3831"/>
    <w:multiLevelType w:val="hybridMultilevel"/>
    <w:tmpl w:val="7376EEBE"/>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60" w15:restartNumberingAfterBreak="0">
    <w:nsid w:val="3BEC14D8"/>
    <w:multiLevelType w:val="hybridMultilevel"/>
    <w:tmpl w:val="C1CE9E7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FCAE6D82">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3D150DB8"/>
    <w:multiLevelType w:val="hybridMultilevel"/>
    <w:tmpl w:val="E1B8DCC2"/>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3D5C3900"/>
    <w:multiLevelType w:val="hybridMultilevel"/>
    <w:tmpl w:val="D6982482"/>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3E016D4A"/>
    <w:multiLevelType w:val="hybridMultilevel"/>
    <w:tmpl w:val="B85294E6"/>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3E92388F"/>
    <w:multiLevelType w:val="hybridMultilevel"/>
    <w:tmpl w:val="F0C69ABA"/>
    <w:lvl w:ilvl="0" w:tplc="FCAE6D82">
      <w:start w:val="1"/>
      <w:numFmt w:val="bullet"/>
      <w:lvlText w:val=""/>
      <w:lvlJc w:val="left"/>
      <w:pPr>
        <w:ind w:left="2101" w:hanging="360"/>
      </w:pPr>
      <w:rPr>
        <w:rFonts w:ascii="Symbol" w:hAnsi="Symbol" w:hint="default"/>
      </w:rPr>
    </w:lvl>
    <w:lvl w:ilvl="1" w:tplc="0C0A0003" w:tentative="1">
      <w:start w:val="1"/>
      <w:numFmt w:val="bullet"/>
      <w:lvlText w:val="o"/>
      <w:lvlJc w:val="left"/>
      <w:pPr>
        <w:ind w:left="2821" w:hanging="360"/>
      </w:pPr>
      <w:rPr>
        <w:rFonts w:ascii="Courier New" w:hAnsi="Courier New" w:cs="Courier New" w:hint="default"/>
      </w:rPr>
    </w:lvl>
    <w:lvl w:ilvl="2" w:tplc="0C0A0005" w:tentative="1">
      <w:start w:val="1"/>
      <w:numFmt w:val="bullet"/>
      <w:lvlText w:val=""/>
      <w:lvlJc w:val="left"/>
      <w:pPr>
        <w:ind w:left="3541" w:hanging="360"/>
      </w:pPr>
      <w:rPr>
        <w:rFonts w:ascii="Wingdings" w:hAnsi="Wingdings" w:hint="default"/>
      </w:rPr>
    </w:lvl>
    <w:lvl w:ilvl="3" w:tplc="0C0A0001" w:tentative="1">
      <w:start w:val="1"/>
      <w:numFmt w:val="bullet"/>
      <w:lvlText w:val=""/>
      <w:lvlJc w:val="left"/>
      <w:pPr>
        <w:ind w:left="4261" w:hanging="360"/>
      </w:pPr>
      <w:rPr>
        <w:rFonts w:ascii="Symbol" w:hAnsi="Symbol" w:hint="default"/>
      </w:rPr>
    </w:lvl>
    <w:lvl w:ilvl="4" w:tplc="0C0A0003" w:tentative="1">
      <w:start w:val="1"/>
      <w:numFmt w:val="bullet"/>
      <w:lvlText w:val="o"/>
      <w:lvlJc w:val="left"/>
      <w:pPr>
        <w:ind w:left="4981" w:hanging="360"/>
      </w:pPr>
      <w:rPr>
        <w:rFonts w:ascii="Courier New" w:hAnsi="Courier New" w:cs="Courier New" w:hint="default"/>
      </w:rPr>
    </w:lvl>
    <w:lvl w:ilvl="5" w:tplc="0C0A0005" w:tentative="1">
      <w:start w:val="1"/>
      <w:numFmt w:val="bullet"/>
      <w:lvlText w:val=""/>
      <w:lvlJc w:val="left"/>
      <w:pPr>
        <w:ind w:left="5701" w:hanging="360"/>
      </w:pPr>
      <w:rPr>
        <w:rFonts w:ascii="Wingdings" w:hAnsi="Wingdings" w:hint="default"/>
      </w:rPr>
    </w:lvl>
    <w:lvl w:ilvl="6" w:tplc="0C0A0001" w:tentative="1">
      <w:start w:val="1"/>
      <w:numFmt w:val="bullet"/>
      <w:lvlText w:val=""/>
      <w:lvlJc w:val="left"/>
      <w:pPr>
        <w:ind w:left="6421" w:hanging="360"/>
      </w:pPr>
      <w:rPr>
        <w:rFonts w:ascii="Symbol" w:hAnsi="Symbol" w:hint="default"/>
      </w:rPr>
    </w:lvl>
    <w:lvl w:ilvl="7" w:tplc="0C0A0003" w:tentative="1">
      <w:start w:val="1"/>
      <w:numFmt w:val="bullet"/>
      <w:lvlText w:val="o"/>
      <w:lvlJc w:val="left"/>
      <w:pPr>
        <w:ind w:left="7141" w:hanging="360"/>
      </w:pPr>
      <w:rPr>
        <w:rFonts w:ascii="Courier New" w:hAnsi="Courier New" w:cs="Courier New" w:hint="default"/>
      </w:rPr>
    </w:lvl>
    <w:lvl w:ilvl="8" w:tplc="0C0A0005" w:tentative="1">
      <w:start w:val="1"/>
      <w:numFmt w:val="bullet"/>
      <w:lvlText w:val=""/>
      <w:lvlJc w:val="left"/>
      <w:pPr>
        <w:ind w:left="7861" w:hanging="360"/>
      </w:pPr>
      <w:rPr>
        <w:rFonts w:ascii="Wingdings" w:hAnsi="Wingdings" w:hint="default"/>
      </w:rPr>
    </w:lvl>
  </w:abstractNum>
  <w:abstractNum w:abstractNumId="65" w15:restartNumberingAfterBreak="0">
    <w:nsid w:val="3F9B5B21"/>
    <w:multiLevelType w:val="hybridMultilevel"/>
    <w:tmpl w:val="8FCC22B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413E32EF"/>
    <w:multiLevelType w:val="hybridMultilevel"/>
    <w:tmpl w:val="88F23DA4"/>
    <w:lvl w:ilvl="0" w:tplc="FCAE6D82">
      <w:start w:val="1"/>
      <w:numFmt w:val="bullet"/>
      <w:lvlText w:val=""/>
      <w:lvlJc w:val="left"/>
      <w:pPr>
        <w:ind w:left="2136" w:hanging="360"/>
      </w:pPr>
      <w:rPr>
        <w:rFonts w:ascii="Symbol" w:hAnsi="Symbol" w:hint="default"/>
      </w:rPr>
    </w:lvl>
    <w:lvl w:ilvl="1" w:tplc="0C0A0003">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67" w15:restartNumberingAfterBreak="0">
    <w:nsid w:val="41645E2A"/>
    <w:multiLevelType w:val="hybridMultilevel"/>
    <w:tmpl w:val="8F9A9A32"/>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417B4A36"/>
    <w:multiLevelType w:val="hybridMultilevel"/>
    <w:tmpl w:val="1F24302C"/>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15:restartNumberingAfterBreak="0">
    <w:nsid w:val="4288142E"/>
    <w:multiLevelType w:val="hybridMultilevel"/>
    <w:tmpl w:val="9B28D5EE"/>
    <w:lvl w:ilvl="0" w:tplc="FCAE6D82">
      <w:start w:val="1"/>
      <w:numFmt w:val="bullet"/>
      <w:lvlText w:val=""/>
      <w:lvlJc w:val="left"/>
      <w:pPr>
        <w:ind w:left="2461" w:hanging="360"/>
      </w:pPr>
      <w:rPr>
        <w:rFonts w:ascii="Symbol" w:hAnsi="Symbol" w:hint="default"/>
      </w:rPr>
    </w:lvl>
    <w:lvl w:ilvl="1" w:tplc="0C0A0003" w:tentative="1">
      <w:start w:val="1"/>
      <w:numFmt w:val="bullet"/>
      <w:lvlText w:val="o"/>
      <w:lvlJc w:val="left"/>
      <w:pPr>
        <w:ind w:left="3181" w:hanging="360"/>
      </w:pPr>
      <w:rPr>
        <w:rFonts w:ascii="Courier New" w:hAnsi="Courier New" w:cs="Courier New" w:hint="default"/>
      </w:rPr>
    </w:lvl>
    <w:lvl w:ilvl="2" w:tplc="0C0A0005" w:tentative="1">
      <w:start w:val="1"/>
      <w:numFmt w:val="bullet"/>
      <w:lvlText w:val=""/>
      <w:lvlJc w:val="left"/>
      <w:pPr>
        <w:ind w:left="3901" w:hanging="360"/>
      </w:pPr>
      <w:rPr>
        <w:rFonts w:ascii="Wingdings" w:hAnsi="Wingdings" w:hint="default"/>
      </w:rPr>
    </w:lvl>
    <w:lvl w:ilvl="3" w:tplc="0C0A0001" w:tentative="1">
      <w:start w:val="1"/>
      <w:numFmt w:val="bullet"/>
      <w:lvlText w:val=""/>
      <w:lvlJc w:val="left"/>
      <w:pPr>
        <w:ind w:left="4621" w:hanging="360"/>
      </w:pPr>
      <w:rPr>
        <w:rFonts w:ascii="Symbol" w:hAnsi="Symbol" w:hint="default"/>
      </w:rPr>
    </w:lvl>
    <w:lvl w:ilvl="4" w:tplc="0C0A0003" w:tentative="1">
      <w:start w:val="1"/>
      <w:numFmt w:val="bullet"/>
      <w:lvlText w:val="o"/>
      <w:lvlJc w:val="left"/>
      <w:pPr>
        <w:ind w:left="5341" w:hanging="360"/>
      </w:pPr>
      <w:rPr>
        <w:rFonts w:ascii="Courier New" w:hAnsi="Courier New" w:cs="Courier New" w:hint="default"/>
      </w:rPr>
    </w:lvl>
    <w:lvl w:ilvl="5" w:tplc="0C0A0005" w:tentative="1">
      <w:start w:val="1"/>
      <w:numFmt w:val="bullet"/>
      <w:lvlText w:val=""/>
      <w:lvlJc w:val="left"/>
      <w:pPr>
        <w:ind w:left="6061" w:hanging="360"/>
      </w:pPr>
      <w:rPr>
        <w:rFonts w:ascii="Wingdings" w:hAnsi="Wingdings" w:hint="default"/>
      </w:rPr>
    </w:lvl>
    <w:lvl w:ilvl="6" w:tplc="0C0A0001" w:tentative="1">
      <w:start w:val="1"/>
      <w:numFmt w:val="bullet"/>
      <w:lvlText w:val=""/>
      <w:lvlJc w:val="left"/>
      <w:pPr>
        <w:ind w:left="6781" w:hanging="360"/>
      </w:pPr>
      <w:rPr>
        <w:rFonts w:ascii="Symbol" w:hAnsi="Symbol" w:hint="default"/>
      </w:rPr>
    </w:lvl>
    <w:lvl w:ilvl="7" w:tplc="0C0A0003" w:tentative="1">
      <w:start w:val="1"/>
      <w:numFmt w:val="bullet"/>
      <w:lvlText w:val="o"/>
      <w:lvlJc w:val="left"/>
      <w:pPr>
        <w:ind w:left="7501" w:hanging="360"/>
      </w:pPr>
      <w:rPr>
        <w:rFonts w:ascii="Courier New" w:hAnsi="Courier New" w:cs="Courier New" w:hint="default"/>
      </w:rPr>
    </w:lvl>
    <w:lvl w:ilvl="8" w:tplc="0C0A0005" w:tentative="1">
      <w:start w:val="1"/>
      <w:numFmt w:val="bullet"/>
      <w:lvlText w:val=""/>
      <w:lvlJc w:val="left"/>
      <w:pPr>
        <w:ind w:left="8221" w:hanging="360"/>
      </w:pPr>
      <w:rPr>
        <w:rFonts w:ascii="Wingdings" w:hAnsi="Wingdings" w:hint="default"/>
      </w:rPr>
    </w:lvl>
  </w:abstractNum>
  <w:abstractNum w:abstractNumId="70" w15:restartNumberingAfterBreak="0">
    <w:nsid w:val="44553F34"/>
    <w:multiLevelType w:val="hybridMultilevel"/>
    <w:tmpl w:val="7AC089F2"/>
    <w:lvl w:ilvl="0" w:tplc="FCAE6D82">
      <w:start w:val="1"/>
      <w:numFmt w:val="bullet"/>
      <w:lvlText w:val=""/>
      <w:lvlJc w:val="left"/>
      <w:pPr>
        <w:ind w:left="2136" w:hanging="360"/>
      </w:pPr>
      <w:rPr>
        <w:rFonts w:ascii="Symbol" w:hAnsi="Symbol" w:hint="default"/>
      </w:rPr>
    </w:lvl>
    <w:lvl w:ilvl="1" w:tplc="0C0A0003">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1" w15:restartNumberingAfterBreak="0">
    <w:nsid w:val="445C49F1"/>
    <w:multiLevelType w:val="multilevel"/>
    <w:tmpl w:val="F43C2F02"/>
    <w:lvl w:ilvl="0">
      <w:start w:val="4"/>
      <w:numFmt w:val="decimalZero"/>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4C924AE"/>
    <w:multiLevelType w:val="hybridMultilevel"/>
    <w:tmpl w:val="ABAC93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15:restartNumberingAfterBreak="0">
    <w:nsid w:val="45923788"/>
    <w:multiLevelType w:val="hybridMultilevel"/>
    <w:tmpl w:val="372629C6"/>
    <w:lvl w:ilvl="0" w:tplc="FCAE6D82">
      <w:start w:val="1"/>
      <w:numFmt w:val="bullet"/>
      <w:lvlText w:val=""/>
      <w:lvlJc w:val="left"/>
      <w:pPr>
        <w:ind w:left="2478" w:hanging="360"/>
      </w:pPr>
      <w:rPr>
        <w:rFonts w:ascii="Symbol" w:hAnsi="Symbol" w:hint="default"/>
      </w:rPr>
    </w:lvl>
    <w:lvl w:ilvl="1" w:tplc="0C0A0003" w:tentative="1">
      <w:start w:val="1"/>
      <w:numFmt w:val="bullet"/>
      <w:lvlText w:val="o"/>
      <w:lvlJc w:val="left"/>
      <w:pPr>
        <w:ind w:left="3198" w:hanging="360"/>
      </w:pPr>
      <w:rPr>
        <w:rFonts w:ascii="Courier New" w:hAnsi="Courier New" w:cs="Courier New" w:hint="default"/>
      </w:rPr>
    </w:lvl>
    <w:lvl w:ilvl="2" w:tplc="0C0A0005" w:tentative="1">
      <w:start w:val="1"/>
      <w:numFmt w:val="bullet"/>
      <w:lvlText w:val=""/>
      <w:lvlJc w:val="left"/>
      <w:pPr>
        <w:ind w:left="3918" w:hanging="360"/>
      </w:pPr>
      <w:rPr>
        <w:rFonts w:ascii="Wingdings" w:hAnsi="Wingdings" w:hint="default"/>
      </w:rPr>
    </w:lvl>
    <w:lvl w:ilvl="3" w:tplc="0C0A0001" w:tentative="1">
      <w:start w:val="1"/>
      <w:numFmt w:val="bullet"/>
      <w:lvlText w:val=""/>
      <w:lvlJc w:val="left"/>
      <w:pPr>
        <w:ind w:left="4638" w:hanging="360"/>
      </w:pPr>
      <w:rPr>
        <w:rFonts w:ascii="Symbol" w:hAnsi="Symbol" w:hint="default"/>
      </w:rPr>
    </w:lvl>
    <w:lvl w:ilvl="4" w:tplc="0C0A0003" w:tentative="1">
      <w:start w:val="1"/>
      <w:numFmt w:val="bullet"/>
      <w:lvlText w:val="o"/>
      <w:lvlJc w:val="left"/>
      <w:pPr>
        <w:ind w:left="5358" w:hanging="360"/>
      </w:pPr>
      <w:rPr>
        <w:rFonts w:ascii="Courier New" w:hAnsi="Courier New" w:cs="Courier New" w:hint="default"/>
      </w:rPr>
    </w:lvl>
    <w:lvl w:ilvl="5" w:tplc="0C0A0005" w:tentative="1">
      <w:start w:val="1"/>
      <w:numFmt w:val="bullet"/>
      <w:lvlText w:val=""/>
      <w:lvlJc w:val="left"/>
      <w:pPr>
        <w:ind w:left="6078" w:hanging="360"/>
      </w:pPr>
      <w:rPr>
        <w:rFonts w:ascii="Wingdings" w:hAnsi="Wingdings" w:hint="default"/>
      </w:rPr>
    </w:lvl>
    <w:lvl w:ilvl="6" w:tplc="0C0A0001" w:tentative="1">
      <w:start w:val="1"/>
      <w:numFmt w:val="bullet"/>
      <w:lvlText w:val=""/>
      <w:lvlJc w:val="left"/>
      <w:pPr>
        <w:ind w:left="6798" w:hanging="360"/>
      </w:pPr>
      <w:rPr>
        <w:rFonts w:ascii="Symbol" w:hAnsi="Symbol" w:hint="default"/>
      </w:rPr>
    </w:lvl>
    <w:lvl w:ilvl="7" w:tplc="0C0A0003" w:tentative="1">
      <w:start w:val="1"/>
      <w:numFmt w:val="bullet"/>
      <w:lvlText w:val="o"/>
      <w:lvlJc w:val="left"/>
      <w:pPr>
        <w:ind w:left="7518" w:hanging="360"/>
      </w:pPr>
      <w:rPr>
        <w:rFonts w:ascii="Courier New" w:hAnsi="Courier New" w:cs="Courier New" w:hint="default"/>
      </w:rPr>
    </w:lvl>
    <w:lvl w:ilvl="8" w:tplc="0C0A0005" w:tentative="1">
      <w:start w:val="1"/>
      <w:numFmt w:val="bullet"/>
      <w:lvlText w:val=""/>
      <w:lvlJc w:val="left"/>
      <w:pPr>
        <w:ind w:left="8238" w:hanging="360"/>
      </w:pPr>
      <w:rPr>
        <w:rFonts w:ascii="Wingdings" w:hAnsi="Wingdings" w:hint="default"/>
      </w:rPr>
    </w:lvl>
  </w:abstractNum>
  <w:abstractNum w:abstractNumId="74" w15:restartNumberingAfterBreak="0">
    <w:nsid w:val="45E23014"/>
    <w:multiLevelType w:val="hybridMultilevel"/>
    <w:tmpl w:val="409E61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46322ADA"/>
    <w:multiLevelType w:val="hybridMultilevel"/>
    <w:tmpl w:val="5002E3A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6" w15:restartNumberingAfterBreak="0">
    <w:nsid w:val="465D1863"/>
    <w:multiLevelType w:val="hybridMultilevel"/>
    <w:tmpl w:val="AF829452"/>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77" w15:restartNumberingAfterBreak="0">
    <w:nsid w:val="48D85DA5"/>
    <w:multiLevelType w:val="hybridMultilevel"/>
    <w:tmpl w:val="AD345098"/>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15:restartNumberingAfterBreak="0">
    <w:nsid w:val="4A655AE4"/>
    <w:multiLevelType w:val="hybridMultilevel"/>
    <w:tmpl w:val="CBC621A4"/>
    <w:lvl w:ilvl="0" w:tplc="FCAE6D82">
      <w:start w:val="1"/>
      <w:numFmt w:val="bullet"/>
      <w:lvlText w:val=""/>
      <w:lvlJc w:val="left"/>
      <w:pPr>
        <w:ind w:left="2421" w:hanging="360"/>
      </w:pPr>
      <w:rPr>
        <w:rFonts w:ascii="Symbol" w:hAnsi="Symbo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79" w15:restartNumberingAfterBreak="0">
    <w:nsid w:val="4B4F6D40"/>
    <w:multiLevelType w:val="hybridMultilevel"/>
    <w:tmpl w:val="F8047D9A"/>
    <w:lvl w:ilvl="0" w:tplc="0C0A0001">
      <w:start w:val="1"/>
      <w:numFmt w:val="bullet"/>
      <w:lvlText w:val=""/>
      <w:lvlJc w:val="left"/>
      <w:pPr>
        <w:ind w:left="2818" w:hanging="360"/>
      </w:pPr>
      <w:rPr>
        <w:rFonts w:ascii="Symbol" w:hAnsi="Symbol" w:hint="default"/>
      </w:rPr>
    </w:lvl>
    <w:lvl w:ilvl="1" w:tplc="0C0A0003" w:tentative="1">
      <w:start w:val="1"/>
      <w:numFmt w:val="bullet"/>
      <w:lvlText w:val="o"/>
      <w:lvlJc w:val="left"/>
      <w:pPr>
        <w:ind w:left="3538" w:hanging="360"/>
      </w:pPr>
      <w:rPr>
        <w:rFonts w:ascii="Courier New" w:hAnsi="Courier New" w:cs="Courier New" w:hint="default"/>
      </w:rPr>
    </w:lvl>
    <w:lvl w:ilvl="2" w:tplc="0C0A0005" w:tentative="1">
      <w:start w:val="1"/>
      <w:numFmt w:val="bullet"/>
      <w:lvlText w:val=""/>
      <w:lvlJc w:val="left"/>
      <w:pPr>
        <w:ind w:left="4258" w:hanging="360"/>
      </w:pPr>
      <w:rPr>
        <w:rFonts w:ascii="Wingdings" w:hAnsi="Wingdings" w:hint="default"/>
      </w:rPr>
    </w:lvl>
    <w:lvl w:ilvl="3" w:tplc="0C0A0001" w:tentative="1">
      <w:start w:val="1"/>
      <w:numFmt w:val="bullet"/>
      <w:lvlText w:val=""/>
      <w:lvlJc w:val="left"/>
      <w:pPr>
        <w:ind w:left="4978" w:hanging="360"/>
      </w:pPr>
      <w:rPr>
        <w:rFonts w:ascii="Symbol" w:hAnsi="Symbol" w:hint="default"/>
      </w:rPr>
    </w:lvl>
    <w:lvl w:ilvl="4" w:tplc="0C0A0003" w:tentative="1">
      <w:start w:val="1"/>
      <w:numFmt w:val="bullet"/>
      <w:lvlText w:val="o"/>
      <w:lvlJc w:val="left"/>
      <w:pPr>
        <w:ind w:left="5698" w:hanging="360"/>
      </w:pPr>
      <w:rPr>
        <w:rFonts w:ascii="Courier New" w:hAnsi="Courier New" w:cs="Courier New" w:hint="default"/>
      </w:rPr>
    </w:lvl>
    <w:lvl w:ilvl="5" w:tplc="0C0A0005" w:tentative="1">
      <w:start w:val="1"/>
      <w:numFmt w:val="bullet"/>
      <w:lvlText w:val=""/>
      <w:lvlJc w:val="left"/>
      <w:pPr>
        <w:ind w:left="6418" w:hanging="360"/>
      </w:pPr>
      <w:rPr>
        <w:rFonts w:ascii="Wingdings" w:hAnsi="Wingdings" w:hint="default"/>
      </w:rPr>
    </w:lvl>
    <w:lvl w:ilvl="6" w:tplc="0C0A0001" w:tentative="1">
      <w:start w:val="1"/>
      <w:numFmt w:val="bullet"/>
      <w:lvlText w:val=""/>
      <w:lvlJc w:val="left"/>
      <w:pPr>
        <w:ind w:left="7138" w:hanging="360"/>
      </w:pPr>
      <w:rPr>
        <w:rFonts w:ascii="Symbol" w:hAnsi="Symbol" w:hint="default"/>
      </w:rPr>
    </w:lvl>
    <w:lvl w:ilvl="7" w:tplc="0C0A0003" w:tentative="1">
      <w:start w:val="1"/>
      <w:numFmt w:val="bullet"/>
      <w:lvlText w:val="o"/>
      <w:lvlJc w:val="left"/>
      <w:pPr>
        <w:ind w:left="7858" w:hanging="360"/>
      </w:pPr>
      <w:rPr>
        <w:rFonts w:ascii="Courier New" w:hAnsi="Courier New" w:cs="Courier New" w:hint="default"/>
      </w:rPr>
    </w:lvl>
    <w:lvl w:ilvl="8" w:tplc="0C0A0005" w:tentative="1">
      <w:start w:val="1"/>
      <w:numFmt w:val="bullet"/>
      <w:lvlText w:val=""/>
      <w:lvlJc w:val="left"/>
      <w:pPr>
        <w:ind w:left="8578" w:hanging="360"/>
      </w:pPr>
      <w:rPr>
        <w:rFonts w:ascii="Wingdings" w:hAnsi="Wingdings" w:hint="default"/>
      </w:rPr>
    </w:lvl>
  </w:abstractNum>
  <w:abstractNum w:abstractNumId="80" w15:restartNumberingAfterBreak="0">
    <w:nsid w:val="4CBC7D51"/>
    <w:multiLevelType w:val="hybridMultilevel"/>
    <w:tmpl w:val="E4A2A3B6"/>
    <w:lvl w:ilvl="0" w:tplc="0C0A0001">
      <w:start w:val="1"/>
      <w:numFmt w:val="bullet"/>
      <w:lvlText w:val=""/>
      <w:lvlJc w:val="left"/>
      <w:pPr>
        <w:ind w:left="2838" w:hanging="360"/>
      </w:pPr>
      <w:rPr>
        <w:rFonts w:ascii="Symbol" w:hAnsi="Symbol" w:hint="default"/>
      </w:rPr>
    </w:lvl>
    <w:lvl w:ilvl="1" w:tplc="0C0A0001">
      <w:start w:val="1"/>
      <w:numFmt w:val="bullet"/>
      <w:lvlText w:val=""/>
      <w:lvlJc w:val="left"/>
      <w:pPr>
        <w:ind w:left="3558" w:hanging="360"/>
      </w:pPr>
      <w:rPr>
        <w:rFonts w:ascii="Symbol" w:hAnsi="Symbol" w:hint="default"/>
      </w:rPr>
    </w:lvl>
    <w:lvl w:ilvl="2" w:tplc="0C0A0005" w:tentative="1">
      <w:start w:val="1"/>
      <w:numFmt w:val="bullet"/>
      <w:lvlText w:val=""/>
      <w:lvlJc w:val="left"/>
      <w:pPr>
        <w:ind w:left="4278" w:hanging="360"/>
      </w:pPr>
      <w:rPr>
        <w:rFonts w:ascii="Wingdings" w:hAnsi="Wingdings" w:hint="default"/>
      </w:rPr>
    </w:lvl>
    <w:lvl w:ilvl="3" w:tplc="0C0A0001" w:tentative="1">
      <w:start w:val="1"/>
      <w:numFmt w:val="bullet"/>
      <w:lvlText w:val=""/>
      <w:lvlJc w:val="left"/>
      <w:pPr>
        <w:ind w:left="4998" w:hanging="360"/>
      </w:pPr>
      <w:rPr>
        <w:rFonts w:ascii="Symbol" w:hAnsi="Symbol" w:hint="default"/>
      </w:rPr>
    </w:lvl>
    <w:lvl w:ilvl="4" w:tplc="0C0A0003" w:tentative="1">
      <w:start w:val="1"/>
      <w:numFmt w:val="bullet"/>
      <w:lvlText w:val="o"/>
      <w:lvlJc w:val="left"/>
      <w:pPr>
        <w:ind w:left="5718" w:hanging="360"/>
      </w:pPr>
      <w:rPr>
        <w:rFonts w:ascii="Courier New" w:hAnsi="Courier New" w:cs="Courier New" w:hint="default"/>
      </w:rPr>
    </w:lvl>
    <w:lvl w:ilvl="5" w:tplc="0C0A0005" w:tentative="1">
      <w:start w:val="1"/>
      <w:numFmt w:val="bullet"/>
      <w:lvlText w:val=""/>
      <w:lvlJc w:val="left"/>
      <w:pPr>
        <w:ind w:left="6438" w:hanging="360"/>
      </w:pPr>
      <w:rPr>
        <w:rFonts w:ascii="Wingdings" w:hAnsi="Wingdings" w:hint="default"/>
      </w:rPr>
    </w:lvl>
    <w:lvl w:ilvl="6" w:tplc="0C0A0001" w:tentative="1">
      <w:start w:val="1"/>
      <w:numFmt w:val="bullet"/>
      <w:lvlText w:val=""/>
      <w:lvlJc w:val="left"/>
      <w:pPr>
        <w:ind w:left="7158" w:hanging="360"/>
      </w:pPr>
      <w:rPr>
        <w:rFonts w:ascii="Symbol" w:hAnsi="Symbol" w:hint="default"/>
      </w:rPr>
    </w:lvl>
    <w:lvl w:ilvl="7" w:tplc="0C0A0003" w:tentative="1">
      <w:start w:val="1"/>
      <w:numFmt w:val="bullet"/>
      <w:lvlText w:val="o"/>
      <w:lvlJc w:val="left"/>
      <w:pPr>
        <w:ind w:left="7878" w:hanging="360"/>
      </w:pPr>
      <w:rPr>
        <w:rFonts w:ascii="Courier New" w:hAnsi="Courier New" w:cs="Courier New" w:hint="default"/>
      </w:rPr>
    </w:lvl>
    <w:lvl w:ilvl="8" w:tplc="0C0A0005" w:tentative="1">
      <w:start w:val="1"/>
      <w:numFmt w:val="bullet"/>
      <w:lvlText w:val=""/>
      <w:lvlJc w:val="left"/>
      <w:pPr>
        <w:ind w:left="8598" w:hanging="360"/>
      </w:pPr>
      <w:rPr>
        <w:rFonts w:ascii="Wingdings" w:hAnsi="Wingdings" w:hint="default"/>
      </w:rPr>
    </w:lvl>
  </w:abstractNum>
  <w:abstractNum w:abstractNumId="81" w15:restartNumberingAfterBreak="0">
    <w:nsid w:val="4CC200F9"/>
    <w:multiLevelType w:val="hybridMultilevel"/>
    <w:tmpl w:val="CDB2A8C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82" w15:restartNumberingAfterBreak="0">
    <w:nsid w:val="4FD5666F"/>
    <w:multiLevelType w:val="hybridMultilevel"/>
    <w:tmpl w:val="F6F82828"/>
    <w:lvl w:ilvl="0" w:tplc="0C0A0001">
      <w:start w:val="1"/>
      <w:numFmt w:val="bullet"/>
      <w:lvlText w:val=""/>
      <w:lvlJc w:val="left"/>
      <w:pPr>
        <w:ind w:left="2847" w:hanging="360"/>
      </w:pPr>
      <w:rPr>
        <w:rFonts w:ascii="Symbol" w:hAnsi="Symbol" w:hint="default"/>
      </w:rPr>
    </w:lvl>
    <w:lvl w:ilvl="1" w:tplc="0C0A0003" w:tentative="1">
      <w:start w:val="1"/>
      <w:numFmt w:val="bullet"/>
      <w:lvlText w:val="o"/>
      <w:lvlJc w:val="left"/>
      <w:pPr>
        <w:ind w:left="3567" w:hanging="360"/>
      </w:pPr>
      <w:rPr>
        <w:rFonts w:ascii="Courier New" w:hAnsi="Courier New" w:cs="Courier New" w:hint="default"/>
      </w:rPr>
    </w:lvl>
    <w:lvl w:ilvl="2" w:tplc="0C0A0005" w:tentative="1">
      <w:start w:val="1"/>
      <w:numFmt w:val="bullet"/>
      <w:lvlText w:val=""/>
      <w:lvlJc w:val="left"/>
      <w:pPr>
        <w:ind w:left="4287" w:hanging="360"/>
      </w:pPr>
      <w:rPr>
        <w:rFonts w:ascii="Wingdings" w:hAnsi="Wingdings" w:hint="default"/>
      </w:rPr>
    </w:lvl>
    <w:lvl w:ilvl="3" w:tplc="0C0A0001" w:tentative="1">
      <w:start w:val="1"/>
      <w:numFmt w:val="bullet"/>
      <w:lvlText w:val=""/>
      <w:lvlJc w:val="left"/>
      <w:pPr>
        <w:ind w:left="5007" w:hanging="360"/>
      </w:pPr>
      <w:rPr>
        <w:rFonts w:ascii="Symbol" w:hAnsi="Symbol" w:hint="default"/>
      </w:rPr>
    </w:lvl>
    <w:lvl w:ilvl="4" w:tplc="0C0A0003" w:tentative="1">
      <w:start w:val="1"/>
      <w:numFmt w:val="bullet"/>
      <w:lvlText w:val="o"/>
      <w:lvlJc w:val="left"/>
      <w:pPr>
        <w:ind w:left="5727" w:hanging="360"/>
      </w:pPr>
      <w:rPr>
        <w:rFonts w:ascii="Courier New" w:hAnsi="Courier New" w:cs="Courier New" w:hint="default"/>
      </w:rPr>
    </w:lvl>
    <w:lvl w:ilvl="5" w:tplc="0C0A0005" w:tentative="1">
      <w:start w:val="1"/>
      <w:numFmt w:val="bullet"/>
      <w:lvlText w:val=""/>
      <w:lvlJc w:val="left"/>
      <w:pPr>
        <w:ind w:left="6447" w:hanging="360"/>
      </w:pPr>
      <w:rPr>
        <w:rFonts w:ascii="Wingdings" w:hAnsi="Wingdings" w:hint="default"/>
      </w:rPr>
    </w:lvl>
    <w:lvl w:ilvl="6" w:tplc="0C0A0001" w:tentative="1">
      <w:start w:val="1"/>
      <w:numFmt w:val="bullet"/>
      <w:lvlText w:val=""/>
      <w:lvlJc w:val="left"/>
      <w:pPr>
        <w:ind w:left="7167" w:hanging="360"/>
      </w:pPr>
      <w:rPr>
        <w:rFonts w:ascii="Symbol" w:hAnsi="Symbol" w:hint="default"/>
      </w:rPr>
    </w:lvl>
    <w:lvl w:ilvl="7" w:tplc="0C0A0003" w:tentative="1">
      <w:start w:val="1"/>
      <w:numFmt w:val="bullet"/>
      <w:lvlText w:val="o"/>
      <w:lvlJc w:val="left"/>
      <w:pPr>
        <w:ind w:left="7887" w:hanging="360"/>
      </w:pPr>
      <w:rPr>
        <w:rFonts w:ascii="Courier New" w:hAnsi="Courier New" w:cs="Courier New" w:hint="default"/>
      </w:rPr>
    </w:lvl>
    <w:lvl w:ilvl="8" w:tplc="0C0A0005" w:tentative="1">
      <w:start w:val="1"/>
      <w:numFmt w:val="bullet"/>
      <w:lvlText w:val=""/>
      <w:lvlJc w:val="left"/>
      <w:pPr>
        <w:ind w:left="8607" w:hanging="360"/>
      </w:pPr>
      <w:rPr>
        <w:rFonts w:ascii="Wingdings" w:hAnsi="Wingdings" w:hint="default"/>
      </w:rPr>
    </w:lvl>
  </w:abstractNum>
  <w:abstractNum w:abstractNumId="83" w15:restartNumberingAfterBreak="0">
    <w:nsid w:val="4FF656A0"/>
    <w:multiLevelType w:val="hybridMultilevel"/>
    <w:tmpl w:val="17C6692E"/>
    <w:lvl w:ilvl="0" w:tplc="6D48E8D0">
      <w:start w:val="11"/>
      <w:numFmt w:val="bullet"/>
      <w:lvlText w:val="-"/>
      <w:lvlJc w:val="left"/>
      <w:pPr>
        <w:ind w:left="1069" w:hanging="360"/>
      </w:pPr>
      <w:rPr>
        <w:rFonts w:ascii="Arial" w:eastAsia="Times New Roman"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4" w15:restartNumberingAfterBreak="0">
    <w:nsid w:val="502C67C3"/>
    <w:multiLevelType w:val="hybridMultilevel"/>
    <w:tmpl w:val="BF3C04AC"/>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85" w15:restartNumberingAfterBreak="0">
    <w:nsid w:val="503950FC"/>
    <w:multiLevelType w:val="hybridMultilevel"/>
    <w:tmpl w:val="08423AB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6" w15:restartNumberingAfterBreak="0">
    <w:nsid w:val="506571A9"/>
    <w:multiLevelType w:val="hybridMultilevel"/>
    <w:tmpl w:val="9D9A958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87" w15:restartNumberingAfterBreak="0">
    <w:nsid w:val="515204E7"/>
    <w:multiLevelType w:val="hybridMultilevel"/>
    <w:tmpl w:val="BF8AB584"/>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8" w15:restartNumberingAfterBreak="0">
    <w:nsid w:val="519A3DF9"/>
    <w:multiLevelType w:val="hybridMultilevel"/>
    <w:tmpl w:val="8B2A490E"/>
    <w:lvl w:ilvl="0" w:tplc="FCAE6D82">
      <w:start w:val="1"/>
      <w:numFmt w:val="bullet"/>
      <w:lvlText w:val=""/>
      <w:lvlJc w:val="left"/>
      <w:pPr>
        <w:ind w:left="833" w:hanging="360"/>
      </w:pPr>
      <w:rPr>
        <w:rFonts w:ascii="Symbol" w:hAnsi="Symbol" w:hint="default"/>
      </w:rPr>
    </w:lvl>
    <w:lvl w:ilvl="1" w:tplc="0C0A0003" w:tentative="1">
      <w:start w:val="1"/>
      <w:numFmt w:val="bullet"/>
      <w:lvlText w:val="o"/>
      <w:lvlJc w:val="left"/>
      <w:pPr>
        <w:ind w:left="1553" w:hanging="360"/>
      </w:pPr>
      <w:rPr>
        <w:rFonts w:ascii="Courier New" w:hAnsi="Courier New" w:cs="Courier New" w:hint="default"/>
      </w:rPr>
    </w:lvl>
    <w:lvl w:ilvl="2" w:tplc="0C0A0005" w:tentative="1">
      <w:start w:val="1"/>
      <w:numFmt w:val="bullet"/>
      <w:lvlText w:val=""/>
      <w:lvlJc w:val="left"/>
      <w:pPr>
        <w:ind w:left="2273" w:hanging="360"/>
      </w:pPr>
      <w:rPr>
        <w:rFonts w:ascii="Wingdings" w:hAnsi="Wingdings" w:hint="default"/>
      </w:rPr>
    </w:lvl>
    <w:lvl w:ilvl="3" w:tplc="0C0A0001" w:tentative="1">
      <w:start w:val="1"/>
      <w:numFmt w:val="bullet"/>
      <w:lvlText w:val=""/>
      <w:lvlJc w:val="left"/>
      <w:pPr>
        <w:ind w:left="2993" w:hanging="360"/>
      </w:pPr>
      <w:rPr>
        <w:rFonts w:ascii="Symbol" w:hAnsi="Symbol" w:hint="default"/>
      </w:rPr>
    </w:lvl>
    <w:lvl w:ilvl="4" w:tplc="0C0A0003" w:tentative="1">
      <w:start w:val="1"/>
      <w:numFmt w:val="bullet"/>
      <w:lvlText w:val="o"/>
      <w:lvlJc w:val="left"/>
      <w:pPr>
        <w:ind w:left="3713" w:hanging="360"/>
      </w:pPr>
      <w:rPr>
        <w:rFonts w:ascii="Courier New" w:hAnsi="Courier New" w:cs="Courier New" w:hint="default"/>
      </w:rPr>
    </w:lvl>
    <w:lvl w:ilvl="5" w:tplc="0C0A0005" w:tentative="1">
      <w:start w:val="1"/>
      <w:numFmt w:val="bullet"/>
      <w:lvlText w:val=""/>
      <w:lvlJc w:val="left"/>
      <w:pPr>
        <w:ind w:left="4433" w:hanging="360"/>
      </w:pPr>
      <w:rPr>
        <w:rFonts w:ascii="Wingdings" w:hAnsi="Wingdings" w:hint="default"/>
      </w:rPr>
    </w:lvl>
    <w:lvl w:ilvl="6" w:tplc="0C0A0001" w:tentative="1">
      <w:start w:val="1"/>
      <w:numFmt w:val="bullet"/>
      <w:lvlText w:val=""/>
      <w:lvlJc w:val="left"/>
      <w:pPr>
        <w:ind w:left="5153" w:hanging="360"/>
      </w:pPr>
      <w:rPr>
        <w:rFonts w:ascii="Symbol" w:hAnsi="Symbol" w:hint="default"/>
      </w:rPr>
    </w:lvl>
    <w:lvl w:ilvl="7" w:tplc="0C0A0003" w:tentative="1">
      <w:start w:val="1"/>
      <w:numFmt w:val="bullet"/>
      <w:lvlText w:val="o"/>
      <w:lvlJc w:val="left"/>
      <w:pPr>
        <w:ind w:left="5873" w:hanging="360"/>
      </w:pPr>
      <w:rPr>
        <w:rFonts w:ascii="Courier New" w:hAnsi="Courier New" w:cs="Courier New" w:hint="default"/>
      </w:rPr>
    </w:lvl>
    <w:lvl w:ilvl="8" w:tplc="0C0A0005" w:tentative="1">
      <w:start w:val="1"/>
      <w:numFmt w:val="bullet"/>
      <w:lvlText w:val=""/>
      <w:lvlJc w:val="left"/>
      <w:pPr>
        <w:ind w:left="6593" w:hanging="360"/>
      </w:pPr>
      <w:rPr>
        <w:rFonts w:ascii="Wingdings" w:hAnsi="Wingdings" w:hint="default"/>
      </w:rPr>
    </w:lvl>
  </w:abstractNum>
  <w:abstractNum w:abstractNumId="89" w15:restartNumberingAfterBreak="0">
    <w:nsid w:val="52BF2D2D"/>
    <w:multiLevelType w:val="hybridMultilevel"/>
    <w:tmpl w:val="B1FCB784"/>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0" w15:restartNumberingAfterBreak="0">
    <w:nsid w:val="534A7B95"/>
    <w:multiLevelType w:val="hybridMultilevel"/>
    <w:tmpl w:val="903E157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91" w15:restartNumberingAfterBreak="0">
    <w:nsid w:val="542C68CF"/>
    <w:multiLevelType w:val="hybridMultilevel"/>
    <w:tmpl w:val="3332538C"/>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92" w15:restartNumberingAfterBreak="0">
    <w:nsid w:val="543674A7"/>
    <w:multiLevelType w:val="hybridMultilevel"/>
    <w:tmpl w:val="EB5E3A06"/>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3" w15:restartNumberingAfterBreak="0">
    <w:nsid w:val="57006448"/>
    <w:multiLevelType w:val="hybridMultilevel"/>
    <w:tmpl w:val="D0E46A5C"/>
    <w:lvl w:ilvl="0" w:tplc="FCAE6D82">
      <w:start w:val="1"/>
      <w:numFmt w:val="bullet"/>
      <w:lvlText w:val=""/>
      <w:lvlJc w:val="left"/>
      <w:pPr>
        <w:ind w:left="2478" w:hanging="360"/>
      </w:pPr>
      <w:rPr>
        <w:rFonts w:ascii="Symbol" w:hAnsi="Symbol" w:hint="default"/>
      </w:rPr>
    </w:lvl>
    <w:lvl w:ilvl="1" w:tplc="0C0A0003" w:tentative="1">
      <w:start w:val="1"/>
      <w:numFmt w:val="bullet"/>
      <w:lvlText w:val="o"/>
      <w:lvlJc w:val="left"/>
      <w:pPr>
        <w:ind w:left="3198" w:hanging="360"/>
      </w:pPr>
      <w:rPr>
        <w:rFonts w:ascii="Courier New" w:hAnsi="Courier New" w:cs="Courier New" w:hint="default"/>
      </w:rPr>
    </w:lvl>
    <w:lvl w:ilvl="2" w:tplc="0C0A0005" w:tentative="1">
      <w:start w:val="1"/>
      <w:numFmt w:val="bullet"/>
      <w:lvlText w:val=""/>
      <w:lvlJc w:val="left"/>
      <w:pPr>
        <w:ind w:left="3918" w:hanging="360"/>
      </w:pPr>
      <w:rPr>
        <w:rFonts w:ascii="Wingdings" w:hAnsi="Wingdings" w:hint="default"/>
      </w:rPr>
    </w:lvl>
    <w:lvl w:ilvl="3" w:tplc="0C0A0001" w:tentative="1">
      <w:start w:val="1"/>
      <w:numFmt w:val="bullet"/>
      <w:lvlText w:val=""/>
      <w:lvlJc w:val="left"/>
      <w:pPr>
        <w:ind w:left="4638" w:hanging="360"/>
      </w:pPr>
      <w:rPr>
        <w:rFonts w:ascii="Symbol" w:hAnsi="Symbol" w:hint="default"/>
      </w:rPr>
    </w:lvl>
    <w:lvl w:ilvl="4" w:tplc="0C0A0003" w:tentative="1">
      <w:start w:val="1"/>
      <w:numFmt w:val="bullet"/>
      <w:lvlText w:val="o"/>
      <w:lvlJc w:val="left"/>
      <w:pPr>
        <w:ind w:left="5358" w:hanging="360"/>
      </w:pPr>
      <w:rPr>
        <w:rFonts w:ascii="Courier New" w:hAnsi="Courier New" w:cs="Courier New" w:hint="default"/>
      </w:rPr>
    </w:lvl>
    <w:lvl w:ilvl="5" w:tplc="0C0A0005" w:tentative="1">
      <w:start w:val="1"/>
      <w:numFmt w:val="bullet"/>
      <w:lvlText w:val=""/>
      <w:lvlJc w:val="left"/>
      <w:pPr>
        <w:ind w:left="6078" w:hanging="360"/>
      </w:pPr>
      <w:rPr>
        <w:rFonts w:ascii="Wingdings" w:hAnsi="Wingdings" w:hint="default"/>
      </w:rPr>
    </w:lvl>
    <w:lvl w:ilvl="6" w:tplc="0C0A0001" w:tentative="1">
      <w:start w:val="1"/>
      <w:numFmt w:val="bullet"/>
      <w:lvlText w:val=""/>
      <w:lvlJc w:val="left"/>
      <w:pPr>
        <w:ind w:left="6798" w:hanging="360"/>
      </w:pPr>
      <w:rPr>
        <w:rFonts w:ascii="Symbol" w:hAnsi="Symbol" w:hint="default"/>
      </w:rPr>
    </w:lvl>
    <w:lvl w:ilvl="7" w:tplc="0C0A0003" w:tentative="1">
      <w:start w:val="1"/>
      <w:numFmt w:val="bullet"/>
      <w:lvlText w:val="o"/>
      <w:lvlJc w:val="left"/>
      <w:pPr>
        <w:ind w:left="7518" w:hanging="360"/>
      </w:pPr>
      <w:rPr>
        <w:rFonts w:ascii="Courier New" w:hAnsi="Courier New" w:cs="Courier New" w:hint="default"/>
      </w:rPr>
    </w:lvl>
    <w:lvl w:ilvl="8" w:tplc="0C0A0005" w:tentative="1">
      <w:start w:val="1"/>
      <w:numFmt w:val="bullet"/>
      <w:lvlText w:val=""/>
      <w:lvlJc w:val="left"/>
      <w:pPr>
        <w:ind w:left="8238" w:hanging="360"/>
      </w:pPr>
      <w:rPr>
        <w:rFonts w:ascii="Wingdings" w:hAnsi="Wingdings" w:hint="default"/>
      </w:rPr>
    </w:lvl>
  </w:abstractNum>
  <w:abstractNum w:abstractNumId="94" w15:restartNumberingAfterBreak="0">
    <w:nsid w:val="58C36C45"/>
    <w:multiLevelType w:val="hybridMultilevel"/>
    <w:tmpl w:val="D9B448C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95" w15:restartNumberingAfterBreak="0">
    <w:nsid w:val="5CCC53BF"/>
    <w:multiLevelType w:val="hybridMultilevel"/>
    <w:tmpl w:val="0C406B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6" w15:restartNumberingAfterBreak="0">
    <w:nsid w:val="5CDC2D1E"/>
    <w:multiLevelType w:val="hybridMultilevel"/>
    <w:tmpl w:val="2D021B8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97" w15:restartNumberingAfterBreak="0">
    <w:nsid w:val="5E332491"/>
    <w:multiLevelType w:val="hybridMultilevel"/>
    <w:tmpl w:val="32B006B2"/>
    <w:lvl w:ilvl="0" w:tplc="0C0A0001">
      <w:start w:val="1"/>
      <w:numFmt w:val="bullet"/>
      <w:lvlText w:val=""/>
      <w:lvlJc w:val="left"/>
      <w:pPr>
        <w:ind w:left="2838" w:hanging="360"/>
      </w:pPr>
      <w:rPr>
        <w:rFonts w:ascii="Symbol" w:hAnsi="Symbol" w:hint="default"/>
      </w:rPr>
    </w:lvl>
    <w:lvl w:ilvl="1" w:tplc="0C0A0003">
      <w:start w:val="1"/>
      <w:numFmt w:val="bullet"/>
      <w:lvlText w:val="o"/>
      <w:lvlJc w:val="left"/>
      <w:pPr>
        <w:ind w:left="3558" w:hanging="360"/>
      </w:pPr>
      <w:rPr>
        <w:rFonts w:ascii="Courier New" w:hAnsi="Courier New" w:cs="Courier New" w:hint="default"/>
      </w:rPr>
    </w:lvl>
    <w:lvl w:ilvl="2" w:tplc="0C0A0005" w:tentative="1">
      <w:start w:val="1"/>
      <w:numFmt w:val="bullet"/>
      <w:lvlText w:val=""/>
      <w:lvlJc w:val="left"/>
      <w:pPr>
        <w:ind w:left="4278" w:hanging="360"/>
      </w:pPr>
      <w:rPr>
        <w:rFonts w:ascii="Wingdings" w:hAnsi="Wingdings" w:hint="default"/>
      </w:rPr>
    </w:lvl>
    <w:lvl w:ilvl="3" w:tplc="0C0A0001" w:tentative="1">
      <w:start w:val="1"/>
      <w:numFmt w:val="bullet"/>
      <w:lvlText w:val=""/>
      <w:lvlJc w:val="left"/>
      <w:pPr>
        <w:ind w:left="4998" w:hanging="360"/>
      </w:pPr>
      <w:rPr>
        <w:rFonts w:ascii="Symbol" w:hAnsi="Symbol" w:hint="default"/>
      </w:rPr>
    </w:lvl>
    <w:lvl w:ilvl="4" w:tplc="0C0A0003" w:tentative="1">
      <w:start w:val="1"/>
      <w:numFmt w:val="bullet"/>
      <w:lvlText w:val="o"/>
      <w:lvlJc w:val="left"/>
      <w:pPr>
        <w:ind w:left="5718" w:hanging="360"/>
      </w:pPr>
      <w:rPr>
        <w:rFonts w:ascii="Courier New" w:hAnsi="Courier New" w:cs="Courier New" w:hint="default"/>
      </w:rPr>
    </w:lvl>
    <w:lvl w:ilvl="5" w:tplc="0C0A0005" w:tentative="1">
      <w:start w:val="1"/>
      <w:numFmt w:val="bullet"/>
      <w:lvlText w:val=""/>
      <w:lvlJc w:val="left"/>
      <w:pPr>
        <w:ind w:left="6438" w:hanging="360"/>
      </w:pPr>
      <w:rPr>
        <w:rFonts w:ascii="Wingdings" w:hAnsi="Wingdings" w:hint="default"/>
      </w:rPr>
    </w:lvl>
    <w:lvl w:ilvl="6" w:tplc="0C0A0001" w:tentative="1">
      <w:start w:val="1"/>
      <w:numFmt w:val="bullet"/>
      <w:lvlText w:val=""/>
      <w:lvlJc w:val="left"/>
      <w:pPr>
        <w:ind w:left="7158" w:hanging="360"/>
      </w:pPr>
      <w:rPr>
        <w:rFonts w:ascii="Symbol" w:hAnsi="Symbol" w:hint="default"/>
      </w:rPr>
    </w:lvl>
    <w:lvl w:ilvl="7" w:tplc="0C0A0003" w:tentative="1">
      <w:start w:val="1"/>
      <w:numFmt w:val="bullet"/>
      <w:lvlText w:val="o"/>
      <w:lvlJc w:val="left"/>
      <w:pPr>
        <w:ind w:left="7878" w:hanging="360"/>
      </w:pPr>
      <w:rPr>
        <w:rFonts w:ascii="Courier New" w:hAnsi="Courier New" w:cs="Courier New" w:hint="default"/>
      </w:rPr>
    </w:lvl>
    <w:lvl w:ilvl="8" w:tplc="0C0A0005" w:tentative="1">
      <w:start w:val="1"/>
      <w:numFmt w:val="bullet"/>
      <w:lvlText w:val=""/>
      <w:lvlJc w:val="left"/>
      <w:pPr>
        <w:ind w:left="8598" w:hanging="360"/>
      </w:pPr>
      <w:rPr>
        <w:rFonts w:ascii="Wingdings" w:hAnsi="Wingdings" w:hint="default"/>
      </w:rPr>
    </w:lvl>
  </w:abstractNum>
  <w:abstractNum w:abstractNumId="98" w15:restartNumberingAfterBreak="0">
    <w:nsid w:val="604C0E52"/>
    <w:multiLevelType w:val="hybridMultilevel"/>
    <w:tmpl w:val="284A0370"/>
    <w:lvl w:ilvl="0" w:tplc="0C0A0001">
      <w:start w:val="1"/>
      <w:numFmt w:val="bullet"/>
      <w:lvlText w:val=""/>
      <w:lvlJc w:val="left"/>
      <w:pPr>
        <w:ind w:left="2118" w:hanging="360"/>
      </w:pPr>
      <w:rPr>
        <w:rFonts w:ascii="Symbol" w:hAnsi="Symbol" w:hint="default"/>
      </w:rPr>
    </w:lvl>
    <w:lvl w:ilvl="1" w:tplc="FCAE6D82">
      <w:start w:val="1"/>
      <w:numFmt w:val="bullet"/>
      <w:lvlText w:val=""/>
      <w:lvlJc w:val="left"/>
      <w:pPr>
        <w:ind w:left="2838" w:hanging="360"/>
      </w:pPr>
      <w:rPr>
        <w:rFonts w:ascii="Symbol" w:hAnsi="Symbol" w:hint="default"/>
      </w:rPr>
    </w:lvl>
    <w:lvl w:ilvl="2" w:tplc="0C0A0005" w:tentative="1">
      <w:start w:val="1"/>
      <w:numFmt w:val="bullet"/>
      <w:lvlText w:val=""/>
      <w:lvlJc w:val="left"/>
      <w:pPr>
        <w:ind w:left="3558" w:hanging="360"/>
      </w:pPr>
      <w:rPr>
        <w:rFonts w:ascii="Wingdings" w:hAnsi="Wingdings" w:hint="default"/>
      </w:rPr>
    </w:lvl>
    <w:lvl w:ilvl="3" w:tplc="0C0A0001" w:tentative="1">
      <w:start w:val="1"/>
      <w:numFmt w:val="bullet"/>
      <w:lvlText w:val=""/>
      <w:lvlJc w:val="left"/>
      <w:pPr>
        <w:ind w:left="4278" w:hanging="360"/>
      </w:pPr>
      <w:rPr>
        <w:rFonts w:ascii="Symbol" w:hAnsi="Symbol" w:hint="default"/>
      </w:rPr>
    </w:lvl>
    <w:lvl w:ilvl="4" w:tplc="0C0A0003" w:tentative="1">
      <w:start w:val="1"/>
      <w:numFmt w:val="bullet"/>
      <w:lvlText w:val="o"/>
      <w:lvlJc w:val="left"/>
      <w:pPr>
        <w:ind w:left="4998" w:hanging="360"/>
      </w:pPr>
      <w:rPr>
        <w:rFonts w:ascii="Courier New" w:hAnsi="Courier New" w:cs="Courier New" w:hint="default"/>
      </w:rPr>
    </w:lvl>
    <w:lvl w:ilvl="5" w:tplc="0C0A0005" w:tentative="1">
      <w:start w:val="1"/>
      <w:numFmt w:val="bullet"/>
      <w:lvlText w:val=""/>
      <w:lvlJc w:val="left"/>
      <w:pPr>
        <w:ind w:left="5718" w:hanging="360"/>
      </w:pPr>
      <w:rPr>
        <w:rFonts w:ascii="Wingdings" w:hAnsi="Wingdings" w:hint="default"/>
      </w:rPr>
    </w:lvl>
    <w:lvl w:ilvl="6" w:tplc="0C0A0001" w:tentative="1">
      <w:start w:val="1"/>
      <w:numFmt w:val="bullet"/>
      <w:lvlText w:val=""/>
      <w:lvlJc w:val="left"/>
      <w:pPr>
        <w:ind w:left="6438" w:hanging="360"/>
      </w:pPr>
      <w:rPr>
        <w:rFonts w:ascii="Symbol" w:hAnsi="Symbol" w:hint="default"/>
      </w:rPr>
    </w:lvl>
    <w:lvl w:ilvl="7" w:tplc="0C0A0003" w:tentative="1">
      <w:start w:val="1"/>
      <w:numFmt w:val="bullet"/>
      <w:lvlText w:val="o"/>
      <w:lvlJc w:val="left"/>
      <w:pPr>
        <w:ind w:left="7158" w:hanging="360"/>
      </w:pPr>
      <w:rPr>
        <w:rFonts w:ascii="Courier New" w:hAnsi="Courier New" w:cs="Courier New" w:hint="default"/>
      </w:rPr>
    </w:lvl>
    <w:lvl w:ilvl="8" w:tplc="0C0A0005" w:tentative="1">
      <w:start w:val="1"/>
      <w:numFmt w:val="bullet"/>
      <w:lvlText w:val=""/>
      <w:lvlJc w:val="left"/>
      <w:pPr>
        <w:ind w:left="7878" w:hanging="360"/>
      </w:pPr>
      <w:rPr>
        <w:rFonts w:ascii="Wingdings" w:hAnsi="Wingdings" w:hint="default"/>
      </w:rPr>
    </w:lvl>
  </w:abstractNum>
  <w:abstractNum w:abstractNumId="99" w15:restartNumberingAfterBreak="0">
    <w:nsid w:val="60572D79"/>
    <w:multiLevelType w:val="hybridMultilevel"/>
    <w:tmpl w:val="8292A6B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0" w15:restartNumberingAfterBreak="0">
    <w:nsid w:val="60864B4A"/>
    <w:multiLevelType w:val="hybridMultilevel"/>
    <w:tmpl w:val="DF66E3B4"/>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1" w15:restartNumberingAfterBreak="0">
    <w:nsid w:val="60991C54"/>
    <w:multiLevelType w:val="hybridMultilevel"/>
    <w:tmpl w:val="014C36F4"/>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2" w15:restartNumberingAfterBreak="0">
    <w:nsid w:val="60BA0445"/>
    <w:multiLevelType w:val="hybridMultilevel"/>
    <w:tmpl w:val="7E32B7B4"/>
    <w:lvl w:ilvl="0" w:tplc="FCAE6D82">
      <w:start w:val="1"/>
      <w:numFmt w:val="bullet"/>
      <w:lvlText w:val=""/>
      <w:lvlJc w:val="left"/>
      <w:pPr>
        <w:ind w:left="2475" w:hanging="360"/>
      </w:pPr>
      <w:rPr>
        <w:rFonts w:ascii="Symbol" w:hAnsi="Symbol" w:hint="default"/>
      </w:rPr>
    </w:lvl>
    <w:lvl w:ilvl="1" w:tplc="0C0A0003" w:tentative="1">
      <w:start w:val="1"/>
      <w:numFmt w:val="bullet"/>
      <w:lvlText w:val="o"/>
      <w:lvlJc w:val="left"/>
      <w:pPr>
        <w:ind w:left="3195" w:hanging="360"/>
      </w:pPr>
      <w:rPr>
        <w:rFonts w:ascii="Courier New" w:hAnsi="Courier New" w:cs="Courier New" w:hint="default"/>
      </w:rPr>
    </w:lvl>
    <w:lvl w:ilvl="2" w:tplc="0C0A0005" w:tentative="1">
      <w:start w:val="1"/>
      <w:numFmt w:val="bullet"/>
      <w:lvlText w:val=""/>
      <w:lvlJc w:val="left"/>
      <w:pPr>
        <w:ind w:left="3915" w:hanging="360"/>
      </w:pPr>
      <w:rPr>
        <w:rFonts w:ascii="Wingdings" w:hAnsi="Wingdings" w:hint="default"/>
      </w:rPr>
    </w:lvl>
    <w:lvl w:ilvl="3" w:tplc="0C0A0001" w:tentative="1">
      <w:start w:val="1"/>
      <w:numFmt w:val="bullet"/>
      <w:lvlText w:val=""/>
      <w:lvlJc w:val="left"/>
      <w:pPr>
        <w:ind w:left="4635" w:hanging="360"/>
      </w:pPr>
      <w:rPr>
        <w:rFonts w:ascii="Symbol" w:hAnsi="Symbol" w:hint="default"/>
      </w:rPr>
    </w:lvl>
    <w:lvl w:ilvl="4" w:tplc="0C0A0003" w:tentative="1">
      <w:start w:val="1"/>
      <w:numFmt w:val="bullet"/>
      <w:lvlText w:val="o"/>
      <w:lvlJc w:val="left"/>
      <w:pPr>
        <w:ind w:left="5355" w:hanging="360"/>
      </w:pPr>
      <w:rPr>
        <w:rFonts w:ascii="Courier New" w:hAnsi="Courier New" w:cs="Courier New" w:hint="default"/>
      </w:rPr>
    </w:lvl>
    <w:lvl w:ilvl="5" w:tplc="0C0A0005" w:tentative="1">
      <w:start w:val="1"/>
      <w:numFmt w:val="bullet"/>
      <w:lvlText w:val=""/>
      <w:lvlJc w:val="left"/>
      <w:pPr>
        <w:ind w:left="6075" w:hanging="360"/>
      </w:pPr>
      <w:rPr>
        <w:rFonts w:ascii="Wingdings" w:hAnsi="Wingdings" w:hint="default"/>
      </w:rPr>
    </w:lvl>
    <w:lvl w:ilvl="6" w:tplc="0C0A0001" w:tentative="1">
      <w:start w:val="1"/>
      <w:numFmt w:val="bullet"/>
      <w:lvlText w:val=""/>
      <w:lvlJc w:val="left"/>
      <w:pPr>
        <w:ind w:left="6795" w:hanging="360"/>
      </w:pPr>
      <w:rPr>
        <w:rFonts w:ascii="Symbol" w:hAnsi="Symbol" w:hint="default"/>
      </w:rPr>
    </w:lvl>
    <w:lvl w:ilvl="7" w:tplc="0C0A0003" w:tentative="1">
      <w:start w:val="1"/>
      <w:numFmt w:val="bullet"/>
      <w:lvlText w:val="o"/>
      <w:lvlJc w:val="left"/>
      <w:pPr>
        <w:ind w:left="7515" w:hanging="360"/>
      </w:pPr>
      <w:rPr>
        <w:rFonts w:ascii="Courier New" w:hAnsi="Courier New" w:cs="Courier New" w:hint="default"/>
      </w:rPr>
    </w:lvl>
    <w:lvl w:ilvl="8" w:tplc="0C0A0005" w:tentative="1">
      <w:start w:val="1"/>
      <w:numFmt w:val="bullet"/>
      <w:lvlText w:val=""/>
      <w:lvlJc w:val="left"/>
      <w:pPr>
        <w:ind w:left="8235" w:hanging="360"/>
      </w:pPr>
      <w:rPr>
        <w:rFonts w:ascii="Wingdings" w:hAnsi="Wingdings" w:hint="default"/>
      </w:rPr>
    </w:lvl>
  </w:abstractNum>
  <w:abstractNum w:abstractNumId="103" w15:restartNumberingAfterBreak="0">
    <w:nsid w:val="618E6182"/>
    <w:multiLevelType w:val="hybridMultilevel"/>
    <w:tmpl w:val="004E2384"/>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04" w15:restartNumberingAfterBreak="0">
    <w:nsid w:val="61CE6DBC"/>
    <w:multiLevelType w:val="hybridMultilevel"/>
    <w:tmpl w:val="13C4B93A"/>
    <w:lvl w:ilvl="0" w:tplc="61EE81FC">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26B752B"/>
    <w:multiLevelType w:val="hybridMultilevel"/>
    <w:tmpl w:val="7C58D5E0"/>
    <w:lvl w:ilvl="0" w:tplc="FCAE6D82">
      <w:start w:val="1"/>
      <w:numFmt w:val="bullet"/>
      <w:lvlText w:val=""/>
      <w:lvlJc w:val="left"/>
      <w:pPr>
        <w:ind w:left="2130" w:hanging="360"/>
      </w:pPr>
      <w:rPr>
        <w:rFonts w:ascii="Symbol" w:hAnsi="Symbol" w:hint="default"/>
      </w:rPr>
    </w:lvl>
    <w:lvl w:ilvl="1" w:tplc="0C0A0003" w:tentative="1">
      <w:start w:val="1"/>
      <w:numFmt w:val="bullet"/>
      <w:lvlText w:val="o"/>
      <w:lvlJc w:val="left"/>
      <w:pPr>
        <w:ind w:left="2850" w:hanging="360"/>
      </w:pPr>
      <w:rPr>
        <w:rFonts w:ascii="Courier New" w:hAnsi="Courier New" w:cs="Courier New" w:hint="default"/>
      </w:rPr>
    </w:lvl>
    <w:lvl w:ilvl="2" w:tplc="0C0A0005" w:tentative="1">
      <w:start w:val="1"/>
      <w:numFmt w:val="bullet"/>
      <w:lvlText w:val=""/>
      <w:lvlJc w:val="left"/>
      <w:pPr>
        <w:ind w:left="3570" w:hanging="360"/>
      </w:pPr>
      <w:rPr>
        <w:rFonts w:ascii="Wingdings" w:hAnsi="Wingdings" w:hint="default"/>
      </w:rPr>
    </w:lvl>
    <w:lvl w:ilvl="3" w:tplc="0C0A0001" w:tentative="1">
      <w:start w:val="1"/>
      <w:numFmt w:val="bullet"/>
      <w:lvlText w:val=""/>
      <w:lvlJc w:val="left"/>
      <w:pPr>
        <w:ind w:left="4290" w:hanging="360"/>
      </w:pPr>
      <w:rPr>
        <w:rFonts w:ascii="Symbol" w:hAnsi="Symbol" w:hint="default"/>
      </w:rPr>
    </w:lvl>
    <w:lvl w:ilvl="4" w:tplc="0C0A0003" w:tentative="1">
      <w:start w:val="1"/>
      <w:numFmt w:val="bullet"/>
      <w:lvlText w:val="o"/>
      <w:lvlJc w:val="left"/>
      <w:pPr>
        <w:ind w:left="5010" w:hanging="360"/>
      </w:pPr>
      <w:rPr>
        <w:rFonts w:ascii="Courier New" w:hAnsi="Courier New" w:cs="Courier New" w:hint="default"/>
      </w:rPr>
    </w:lvl>
    <w:lvl w:ilvl="5" w:tplc="0C0A0005" w:tentative="1">
      <w:start w:val="1"/>
      <w:numFmt w:val="bullet"/>
      <w:lvlText w:val=""/>
      <w:lvlJc w:val="left"/>
      <w:pPr>
        <w:ind w:left="5730" w:hanging="360"/>
      </w:pPr>
      <w:rPr>
        <w:rFonts w:ascii="Wingdings" w:hAnsi="Wingdings" w:hint="default"/>
      </w:rPr>
    </w:lvl>
    <w:lvl w:ilvl="6" w:tplc="0C0A0001" w:tentative="1">
      <w:start w:val="1"/>
      <w:numFmt w:val="bullet"/>
      <w:lvlText w:val=""/>
      <w:lvlJc w:val="left"/>
      <w:pPr>
        <w:ind w:left="6450" w:hanging="360"/>
      </w:pPr>
      <w:rPr>
        <w:rFonts w:ascii="Symbol" w:hAnsi="Symbol" w:hint="default"/>
      </w:rPr>
    </w:lvl>
    <w:lvl w:ilvl="7" w:tplc="0C0A0003" w:tentative="1">
      <w:start w:val="1"/>
      <w:numFmt w:val="bullet"/>
      <w:lvlText w:val="o"/>
      <w:lvlJc w:val="left"/>
      <w:pPr>
        <w:ind w:left="7170" w:hanging="360"/>
      </w:pPr>
      <w:rPr>
        <w:rFonts w:ascii="Courier New" w:hAnsi="Courier New" w:cs="Courier New" w:hint="default"/>
      </w:rPr>
    </w:lvl>
    <w:lvl w:ilvl="8" w:tplc="0C0A0005" w:tentative="1">
      <w:start w:val="1"/>
      <w:numFmt w:val="bullet"/>
      <w:lvlText w:val=""/>
      <w:lvlJc w:val="left"/>
      <w:pPr>
        <w:ind w:left="7890" w:hanging="360"/>
      </w:pPr>
      <w:rPr>
        <w:rFonts w:ascii="Wingdings" w:hAnsi="Wingdings" w:hint="default"/>
      </w:rPr>
    </w:lvl>
  </w:abstractNum>
  <w:abstractNum w:abstractNumId="106" w15:restartNumberingAfterBreak="0">
    <w:nsid w:val="636C6678"/>
    <w:multiLevelType w:val="hybridMultilevel"/>
    <w:tmpl w:val="1CDEF7F0"/>
    <w:lvl w:ilvl="0" w:tplc="FCAE6D82">
      <w:start w:val="1"/>
      <w:numFmt w:val="bullet"/>
      <w:lvlText w:val=""/>
      <w:lvlJc w:val="left"/>
      <w:pPr>
        <w:ind w:left="2475" w:hanging="360"/>
      </w:pPr>
      <w:rPr>
        <w:rFonts w:ascii="Symbol" w:hAnsi="Symbol" w:hint="default"/>
      </w:rPr>
    </w:lvl>
    <w:lvl w:ilvl="1" w:tplc="0C0A0003" w:tentative="1">
      <w:start w:val="1"/>
      <w:numFmt w:val="bullet"/>
      <w:lvlText w:val="o"/>
      <w:lvlJc w:val="left"/>
      <w:pPr>
        <w:ind w:left="3195" w:hanging="360"/>
      </w:pPr>
      <w:rPr>
        <w:rFonts w:ascii="Courier New" w:hAnsi="Courier New" w:cs="Courier New" w:hint="default"/>
      </w:rPr>
    </w:lvl>
    <w:lvl w:ilvl="2" w:tplc="0C0A0005" w:tentative="1">
      <w:start w:val="1"/>
      <w:numFmt w:val="bullet"/>
      <w:lvlText w:val=""/>
      <w:lvlJc w:val="left"/>
      <w:pPr>
        <w:ind w:left="3915" w:hanging="360"/>
      </w:pPr>
      <w:rPr>
        <w:rFonts w:ascii="Wingdings" w:hAnsi="Wingdings" w:hint="default"/>
      </w:rPr>
    </w:lvl>
    <w:lvl w:ilvl="3" w:tplc="0C0A0001" w:tentative="1">
      <w:start w:val="1"/>
      <w:numFmt w:val="bullet"/>
      <w:lvlText w:val=""/>
      <w:lvlJc w:val="left"/>
      <w:pPr>
        <w:ind w:left="4635" w:hanging="360"/>
      </w:pPr>
      <w:rPr>
        <w:rFonts w:ascii="Symbol" w:hAnsi="Symbol" w:hint="default"/>
      </w:rPr>
    </w:lvl>
    <w:lvl w:ilvl="4" w:tplc="0C0A0003" w:tentative="1">
      <w:start w:val="1"/>
      <w:numFmt w:val="bullet"/>
      <w:lvlText w:val="o"/>
      <w:lvlJc w:val="left"/>
      <w:pPr>
        <w:ind w:left="5355" w:hanging="360"/>
      </w:pPr>
      <w:rPr>
        <w:rFonts w:ascii="Courier New" w:hAnsi="Courier New" w:cs="Courier New" w:hint="default"/>
      </w:rPr>
    </w:lvl>
    <w:lvl w:ilvl="5" w:tplc="0C0A0005" w:tentative="1">
      <w:start w:val="1"/>
      <w:numFmt w:val="bullet"/>
      <w:lvlText w:val=""/>
      <w:lvlJc w:val="left"/>
      <w:pPr>
        <w:ind w:left="6075" w:hanging="360"/>
      </w:pPr>
      <w:rPr>
        <w:rFonts w:ascii="Wingdings" w:hAnsi="Wingdings" w:hint="default"/>
      </w:rPr>
    </w:lvl>
    <w:lvl w:ilvl="6" w:tplc="0C0A0001" w:tentative="1">
      <w:start w:val="1"/>
      <w:numFmt w:val="bullet"/>
      <w:lvlText w:val=""/>
      <w:lvlJc w:val="left"/>
      <w:pPr>
        <w:ind w:left="6795" w:hanging="360"/>
      </w:pPr>
      <w:rPr>
        <w:rFonts w:ascii="Symbol" w:hAnsi="Symbol" w:hint="default"/>
      </w:rPr>
    </w:lvl>
    <w:lvl w:ilvl="7" w:tplc="0C0A0003" w:tentative="1">
      <w:start w:val="1"/>
      <w:numFmt w:val="bullet"/>
      <w:lvlText w:val="o"/>
      <w:lvlJc w:val="left"/>
      <w:pPr>
        <w:ind w:left="7515" w:hanging="360"/>
      </w:pPr>
      <w:rPr>
        <w:rFonts w:ascii="Courier New" w:hAnsi="Courier New" w:cs="Courier New" w:hint="default"/>
      </w:rPr>
    </w:lvl>
    <w:lvl w:ilvl="8" w:tplc="0C0A0005" w:tentative="1">
      <w:start w:val="1"/>
      <w:numFmt w:val="bullet"/>
      <w:lvlText w:val=""/>
      <w:lvlJc w:val="left"/>
      <w:pPr>
        <w:ind w:left="8235" w:hanging="360"/>
      </w:pPr>
      <w:rPr>
        <w:rFonts w:ascii="Wingdings" w:hAnsi="Wingdings" w:hint="default"/>
      </w:rPr>
    </w:lvl>
  </w:abstractNum>
  <w:abstractNum w:abstractNumId="107" w15:restartNumberingAfterBreak="0">
    <w:nsid w:val="65570241"/>
    <w:multiLevelType w:val="hybridMultilevel"/>
    <w:tmpl w:val="30E65A2E"/>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8" w15:restartNumberingAfterBreak="0">
    <w:nsid w:val="65AB1622"/>
    <w:multiLevelType w:val="hybridMultilevel"/>
    <w:tmpl w:val="82965E24"/>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9" w15:restartNumberingAfterBreak="0">
    <w:nsid w:val="665D54E3"/>
    <w:multiLevelType w:val="hybridMultilevel"/>
    <w:tmpl w:val="B53A275C"/>
    <w:lvl w:ilvl="0" w:tplc="0C0A0001">
      <w:start w:val="1"/>
      <w:numFmt w:val="bullet"/>
      <w:lvlText w:val=""/>
      <w:lvlJc w:val="left"/>
      <w:pPr>
        <w:ind w:left="2480" w:hanging="360"/>
      </w:pPr>
      <w:rPr>
        <w:rFonts w:ascii="Symbol" w:hAnsi="Symbol" w:hint="default"/>
      </w:rPr>
    </w:lvl>
    <w:lvl w:ilvl="1" w:tplc="0C0A0003" w:tentative="1">
      <w:start w:val="1"/>
      <w:numFmt w:val="bullet"/>
      <w:lvlText w:val="o"/>
      <w:lvlJc w:val="left"/>
      <w:pPr>
        <w:ind w:left="3200" w:hanging="360"/>
      </w:pPr>
      <w:rPr>
        <w:rFonts w:ascii="Courier New" w:hAnsi="Courier New" w:cs="Courier New" w:hint="default"/>
      </w:rPr>
    </w:lvl>
    <w:lvl w:ilvl="2" w:tplc="0C0A0005" w:tentative="1">
      <w:start w:val="1"/>
      <w:numFmt w:val="bullet"/>
      <w:lvlText w:val=""/>
      <w:lvlJc w:val="left"/>
      <w:pPr>
        <w:ind w:left="3920" w:hanging="360"/>
      </w:pPr>
      <w:rPr>
        <w:rFonts w:ascii="Wingdings" w:hAnsi="Wingdings" w:hint="default"/>
      </w:rPr>
    </w:lvl>
    <w:lvl w:ilvl="3" w:tplc="0C0A0001" w:tentative="1">
      <w:start w:val="1"/>
      <w:numFmt w:val="bullet"/>
      <w:lvlText w:val=""/>
      <w:lvlJc w:val="left"/>
      <w:pPr>
        <w:ind w:left="4640" w:hanging="360"/>
      </w:pPr>
      <w:rPr>
        <w:rFonts w:ascii="Symbol" w:hAnsi="Symbol" w:hint="default"/>
      </w:rPr>
    </w:lvl>
    <w:lvl w:ilvl="4" w:tplc="0C0A0003" w:tentative="1">
      <w:start w:val="1"/>
      <w:numFmt w:val="bullet"/>
      <w:lvlText w:val="o"/>
      <w:lvlJc w:val="left"/>
      <w:pPr>
        <w:ind w:left="5360" w:hanging="360"/>
      </w:pPr>
      <w:rPr>
        <w:rFonts w:ascii="Courier New" w:hAnsi="Courier New" w:cs="Courier New" w:hint="default"/>
      </w:rPr>
    </w:lvl>
    <w:lvl w:ilvl="5" w:tplc="0C0A0005" w:tentative="1">
      <w:start w:val="1"/>
      <w:numFmt w:val="bullet"/>
      <w:lvlText w:val=""/>
      <w:lvlJc w:val="left"/>
      <w:pPr>
        <w:ind w:left="6080" w:hanging="360"/>
      </w:pPr>
      <w:rPr>
        <w:rFonts w:ascii="Wingdings" w:hAnsi="Wingdings" w:hint="default"/>
      </w:rPr>
    </w:lvl>
    <w:lvl w:ilvl="6" w:tplc="0C0A0001" w:tentative="1">
      <w:start w:val="1"/>
      <w:numFmt w:val="bullet"/>
      <w:lvlText w:val=""/>
      <w:lvlJc w:val="left"/>
      <w:pPr>
        <w:ind w:left="6800" w:hanging="360"/>
      </w:pPr>
      <w:rPr>
        <w:rFonts w:ascii="Symbol" w:hAnsi="Symbol" w:hint="default"/>
      </w:rPr>
    </w:lvl>
    <w:lvl w:ilvl="7" w:tplc="0C0A0003" w:tentative="1">
      <w:start w:val="1"/>
      <w:numFmt w:val="bullet"/>
      <w:lvlText w:val="o"/>
      <w:lvlJc w:val="left"/>
      <w:pPr>
        <w:ind w:left="7520" w:hanging="360"/>
      </w:pPr>
      <w:rPr>
        <w:rFonts w:ascii="Courier New" w:hAnsi="Courier New" w:cs="Courier New" w:hint="default"/>
      </w:rPr>
    </w:lvl>
    <w:lvl w:ilvl="8" w:tplc="0C0A0005" w:tentative="1">
      <w:start w:val="1"/>
      <w:numFmt w:val="bullet"/>
      <w:lvlText w:val=""/>
      <w:lvlJc w:val="left"/>
      <w:pPr>
        <w:ind w:left="8240" w:hanging="360"/>
      </w:pPr>
      <w:rPr>
        <w:rFonts w:ascii="Wingdings" w:hAnsi="Wingdings" w:hint="default"/>
      </w:rPr>
    </w:lvl>
  </w:abstractNum>
  <w:abstractNum w:abstractNumId="110" w15:restartNumberingAfterBreak="0">
    <w:nsid w:val="66AA4E5B"/>
    <w:multiLevelType w:val="hybridMultilevel"/>
    <w:tmpl w:val="61E2849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1" w15:restartNumberingAfterBreak="0">
    <w:nsid w:val="67E46203"/>
    <w:multiLevelType w:val="hybridMultilevel"/>
    <w:tmpl w:val="A7B08A1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2" w15:restartNumberingAfterBreak="0">
    <w:nsid w:val="67F03654"/>
    <w:multiLevelType w:val="hybridMultilevel"/>
    <w:tmpl w:val="FB7A29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3" w15:restartNumberingAfterBreak="0">
    <w:nsid w:val="67F167D3"/>
    <w:multiLevelType w:val="hybridMultilevel"/>
    <w:tmpl w:val="CEF07480"/>
    <w:lvl w:ilvl="0" w:tplc="FCAE6D82">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4" w15:restartNumberingAfterBreak="0">
    <w:nsid w:val="68B4128A"/>
    <w:multiLevelType w:val="hybridMultilevel"/>
    <w:tmpl w:val="5CBAAC9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5" w15:restartNumberingAfterBreak="0">
    <w:nsid w:val="68DC0B4E"/>
    <w:multiLevelType w:val="hybridMultilevel"/>
    <w:tmpl w:val="3050B3B0"/>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6" w15:restartNumberingAfterBreak="0">
    <w:nsid w:val="69372068"/>
    <w:multiLevelType w:val="hybridMultilevel"/>
    <w:tmpl w:val="E480969E"/>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7" w15:restartNumberingAfterBreak="0">
    <w:nsid w:val="6A2D1BB8"/>
    <w:multiLevelType w:val="hybridMultilevel"/>
    <w:tmpl w:val="424E196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8" w15:restartNumberingAfterBreak="0">
    <w:nsid w:val="6BD3538C"/>
    <w:multiLevelType w:val="hybridMultilevel"/>
    <w:tmpl w:val="C6EE23BE"/>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19" w15:restartNumberingAfterBreak="0">
    <w:nsid w:val="6C4B4E57"/>
    <w:multiLevelType w:val="hybridMultilevel"/>
    <w:tmpl w:val="D2B03EC8"/>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0" w15:restartNumberingAfterBreak="0">
    <w:nsid w:val="6C9E37D7"/>
    <w:multiLevelType w:val="hybridMultilevel"/>
    <w:tmpl w:val="BDD88D48"/>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1" w15:restartNumberingAfterBreak="0">
    <w:nsid w:val="6D702F8E"/>
    <w:multiLevelType w:val="hybridMultilevel"/>
    <w:tmpl w:val="0E346224"/>
    <w:lvl w:ilvl="0" w:tplc="0C0A0001">
      <w:start w:val="1"/>
      <w:numFmt w:val="bullet"/>
      <w:lvlText w:val=""/>
      <w:lvlJc w:val="left"/>
      <w:pPr>
        <w:ind w:left="2835" w:hanging="360"/>
      </w:pPr>
      <w:rPr>
        <w:rFonts w:ascii="Symbol" w:hAnsi="Symbol" w:hint="default"/>
      </w:rPr>
    </w:lvl>
    <w:lvl w:ilvl="1" w:tplc="0C0A0003">
      <w:start w:val="1"/>
      <w:numFmt w:val="bullet"/>
      <w:lvlText w:val="o"/>
      <w:lvlJc w:val="left"/>
      <w:pPr>
        <w:ind w:left="3555" w:hanging="360"/>
      </w:pPr>
      <w:rPr>
        <w:rFonts w:ascii="Courier New" w:hAnsi="Courier New" w:cs="Courier New" w:hint="default"/>
      </w:rPr>
    </w:lvl>
    <w:lvl w:ilvl="2" w:tplc="0C0A0005" w:tentative="1">
      <w:start w:val="1"/>
      <w:numFmt w:val="bullet"/>
      <w:lvlText w:val=""/>
      <w:lvlJc w:val="left"/>
      <w:pPr>
        <w:ind w:left="4275" w:hanging="360"/>
      </w:pPr>
      <w:rPr>
        <w:rFonts w:ascii="Wingdings" w:hAnsi="Wingdings" w:hint="default"/>
      </w:rPr>
    </w:lvl>
    <w:lvl w:ilvl="3" w:tplc="0C0A0001" w:tentative="1">
      <w:start w:val="1"/>
      <w:numFmt w:val="bullet"/>
      <w:lvlText w:val=""/>
      <w:lvlJc w:val="left"/>
      <w:pPr>
        <w:ind w:left="4995" w:hanging="360"/>
      </w:pPr>
      <w:rPr>
        <w:rFonts w:ascii="Symbol" w:hAnsi="Symbol" w:hint="default"/>
      </w:rPr>
    </w:lvl>
    <w:lvl w:ilvl="4" w:tplc="0C0A0003" w:tentative="1">
      <w:start w:val="1"/>
      <w:numFmt w:val="bullet"/>
      <w:lvlText w:val="o"/>
      <w:lvlJc w:val="left"/>
      <w:pPr>
        <w:ind w:left="5715" w:hanging="360"/>
      </w:pPr>
      <w:rPr>
        <w:rFonts w:ascii="Courier New" w:hAnsi="Courier New" w:cs="Courier New" w:hint="default"/>
      </w:rPr>
    </w:lvl>
    <w:lvl w:ilvl="5" w:tplc="0C0A0005" w:tentative="1">
      <w:start w:val="1"/>
      <w:numFmt w:val="bullet"/>
      <w:lvlText w:val=""/>
      <w:lvlJc w:val="left"/>
      <w:pPr>
        <w:ind w:left="6435" w:hanging="360"/>
      </w:pPr>
      <w:rPr>
        <w:rFonts w:ascii="Wingdings" w:hAnsi="Wingdings" w:hint="default"/>
      </w:rPr>
    </w:lvl>
    <w:lvl w:ilvl="6" w:tplc="0C0A0001" w:tentative="1">
      <w:start w:val="1"/>
      <w:numFmt w:val="bullet"/>
      <w:lvlText w:val=""/>
      <w:lvlJc w:val="left"/>
      <w:pPr>
        <w:ind w:left="7155" w:hanging="360"/>
      </w:pPr>
      <w:rPr>
        <w:rFonts w:ascii="Symbol" w:hAnsi="Symbol" w:hint="default"/>
      </w:rPr>
    </w:lvl>
    <w:lvl w:ilvl="7" w:tplc="0C0A0003" w:tentative="1">
      <w:start w:val="1"/>
      <w:numFmt w:val="bullet"/>
      <w:lvlText w:val="o"/>
      <w:lvlJc w:val="left"/>
      <w:pPr>
        <w:ind w:left="7875" w:hanging="360"/>
      </w:pPr>
      <w:rPr>
        <w:rFonts w:ascii="Courier New" w:hAnsi="Courier New" w:cs="Courier New" w:hint="default"/>
      </w:rPr>
    </w:lvl>
    <w:lvl w:ilvl="8" w:tplc="0C0A0005" w:tentative="1">
      <w:start w:val="1"/>
      <w:numFmt w:val="bullet"/>
      <w:lvlText w:val=""/>
      <w:lvlJc w:val="left"/>
      <w:pPr>
        <w:ind w:left="8595" w:hanging="360"/>
      </w:pPr>
      <w:rPr>
        <w:rFonts w:ascii="Wingdings" w:hAnsi="Wingdings" w:hint="default"/>
      </w:rPr>
    </w:lvl>
  </w:abstractNum>
  <w:abstractNum w:abstractNumId="122" w15:restartNumberingAfterBreak="0">
    <w:nsid w:val="6F01465E"/>
    <w:multiLevelType w:val="multilevel"/>
    <w:tmpl w:val="8444955C"/>
    <w:lvl w:ilvl="0">
      <w:start w:val="13"/>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numFmt w:val="decimal"/>
      <w:lvlText w:val="%1.%2.%3"/>
      <w:lvlJc w:val="left"/>
      <w:pPr>
        <w:ind w:left="780" w:hanging="780"/>
      </w:pPr>
      <w:rPr>
        <w:rFonts w:hint="default"/>
      </w:rPr>
    </w:lvl>
    <w:lvl w:ilvl="3">
      <w:start w:val="2"/>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6F9F7045"/>
    <w:multiLevelType w:val="hybridMultilevel"/>
    <w:tmpl w:val="B2E4436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4" w15:restartNumberingAfterBreak="0">
    <w:nsid w:val="6FBC4F62"/>
    <w:multiLevelType w:val="hybridMultilevel"/>
    <w:tmpl w:val="741A6F1C"/>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5" w15:restartNumberingAfterBreak="0">
    <w:nsid w:val="707875D4"/>
    <w:multiLevelType w:val="hybridMultilevel"/>
    <w:tmpl w:val="FC280E48"/>
    <w:lvl w:ilvl="0" w:tplc="FCAE6D82">
      <w:start w:val="1"/>
      <w:numFmt w:val="bullet"/>
      <w:lvlText w:val=""/>
      <w:lvlJc w:val="left"/>
      <w:pPr>
        <w:ind w:left="2110" w:hanging="360"/>
      </w:pPr>
      <w:rPr>
        <w:rFonts w:ascii="Symbol" w:hAnsi="Symbol" w:hint="default"/>
      </w:rPr>
    </w:lvl>
    <w:lvl w:ilvl="1" w:tplc="0C0A0003" w:tentative="1">
      <w:start w:val="1"/>
      <w:numFmt w:val="bullet"/>
      <w:lvlText w:val="o"/>
      <w:lvlJc w:val="left"/>
      <w:pPr>
        <w:ind w:left="2830" w:hanging="360"/>
      </w:pPr>
      <w:rPr>
        <w:rFonts w:ascii="Courier New" w:hAnsi="Courier New" w:cs="Courier New" w:hint="default"/>
      </w:rPr>
    </w:lvl>
    <w:lvl w:ilvl="2" w:tplc="0C0A0005" w:tentative="1">
      <w:start w:val="1"/>
      <w:numFmt w:val="bullet"/>
      <w:lvlText w:val=""/>
      <w:lvlJc w:val="left"/>
      <w:pPr>
        <w:ind w:left="3550" w:hanging="360"/>
      </w:pPr>
      <w:rPr>
        <w:rFonts w:ascii="Wingdings" w:hAnsi="Wingdings" w:hint="default"/>
      </w:rPr>
    </w:lvl>
    <w:lvl w:ilvl="3" w:tplc="0C0A0001" w:tentative="1">
      <w:start w:val="1"/>
      <w:numFmt w:val="bullet"/>
      <w:lvlText w:val=""/>
      <w:lvlJc w:val="left"/>
      <w:pPr>
        <w:ind w:left="4270" w:hanging="360"/>
      </w:pPr>
      <w:rPr>
        <w:rFonts w:ascii="Symbol" w:hAnsi="Symbol" w:hint="default"/>
      </w:rPr>
    </w:lvl>
    <w:lvl w:ilvl="4" w:tplc="0C0A0003" w:tentative="1">
      <w:start w:val="1"/>
      <w:numFmt w:val="bullet"/>
      <w:lvlText w:val="o"/>
      <w:lvlJc w:val="left"/>
      <w:pPr>
        <w:ind w:left="4990" w:hanging="360"/>
      </w:pPr>
      <w:rPr>
        <w:rFonts w:ascii="Courier New" w:hAnsi="Courier New" w:cs="Courier New" w:hint="default"/>
      </w:rPr>
    </w:lvl>
    <w:lvl w:ilvl="5" w:tplc="0C0A0005" w:tentative="1">
      <w:start w:val="1"/>
      <w:numFmt w:val="bullet"/>
      <w:lvlText w:val=""/>
      <w:lvlJc w:val="left"/>
      <w:pPr>
        <w:ind w:left="5710" w:hanging="360"/>
      </w:pPr>
      <w:rPr>
        <w:rFonts w:ascii="Wingdings" w:hAnsi="Wingdings" w:hint="default"/>
      </w:rPr>
    </w:lvl>
    <w:lvl w:ilvl="6" w:tplc="0C0A0001" w:tentative="1">
      <w:start w:val="1"/>
      <w:numFmt w:val="bullet"/>
      <w:lvlText w:val=""/>
      <w:lvlJc w:val="left"/>
      <w:pPr>
        <w:ind w:left="6430" w:hanging="360"/>
      </w:pPr>
      <w:rPr>
        <w:rFonts w:ascii="Symbol" w:hAnsi="Symbol" w:hint="default"/>
      </w:rPr>
    </w:lvl>
    <w:lvl w:ilvl="7" w:tplc="0C0A0003" w:tentative="1">
      <w:start w:val="1"/>
      <w:numFmt w:val="bullet"/>
      <w:lvlText w:val="o"/>
      <w:lvlJc w:val="left"/>
      <w:pPr>
        <w:ind w:left="7150" w:hanging="360"/>
      </w:pPr>
      <w:rPr>
        <w:rFonts w:ascii="Courier New" w:hAnsi="Courier New" w:cs="Courier New" w:hint="default"/>
      </w:rPr>
    </w:lvl>
    <w:lvl w:ilvl="8" w:tplc="0C0A0005" w:tentative="1">
      <w:start w:val="1"/>
      <w:numFmt w:val="bullet"/>
      <w:lvlText w:val=""/>
      <w:lvlJc w:val="left"/>
      <w:pPr>
        <w:ind w:left="7870" w:hanging="360"/>
      </w:pPr>
      <w:rPr>
        <w:rFonts w:ascii="Wingdings" w:hAnsi="Wingdings" w:hint="default"/>
      </w:rPr>
    </w:lvl>
  </w:abstractNum>
  <w:abstractNum w:abstractNumId="126" w15:restartNumberingAfterBreak="0">
    <w:nsid w:val="70C03D09"/>
    <w:multiLevelType w:val="hybridMultilevel"/>
    <w:tmpl w:val="96DE6B44"/>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27" w15:restartNumberingAfterBreak="0">
    <w:nsid w:val="71366431"/>
    <w:multiLevelType w:val="hybridMultilevel"/>
    <w:tmpl w:val="F21CA2AE"/>
    <w:lvl w:ilvl="0" w:tplc="0C0A0001">
      <w:start w:val="1"/>
      <w:numFmt w:val="bullet"/>
      <w:lvlText w:val=""/>
      <w:lvlJc w:val="left"/>
      <w:pPr>
        <w:ind w:left="2118" w:hanging="360"/>
      </w:pPr>
      <w:rPr>
        <w:rFonts w:ascii="Symbol" w:hAnsi="Symbol" w:hint="default"/>
      </w:rPr>
    </w:lvl>
    <w:lvl w:ilvl="1" w:tplc="0C0A0001">
      <w:start w:val="1"/>
      <w:numFmt w:val="bullet"/>
      <w:lvlText w:val=""/>
      <w:lvlJc w:val="left"/>
      <w:pPr>
        <w:ind w:left="2838" w:hanging="360"/>
      </w:pPr>
      <w:rPr>
        <w:rFonts w:ascii="Symbol" w:hAnsi="Symbol" w:hint="default"/>
      </w:rPr>
    </w:lvl>
    <w:lvl w:ilvl="2" w:tplc="0C0A0005" w:tentative="1">
      <w:start w:val="1"/>
      <w:numFmt w:val="bullet"/>
      <w:lvlText w:val=""/>
      <w:lvlJc w:val="left"/>
      <w:pPr>
        <w:ind w:left="3558" w:hanging="360"/>
      </w:pPr>
      <w:rPr>
        <w:rFonts w:ascii="Wingdings" w:hAnsi="Wingdings" w:hint="default"/>
      </w:rPr>
    </w:lvl>
    <w:lvl w:ilvl="3" w:tplc="0C0A0001" w:tentative="1">
      <w:start w:val="1"/>
      <w:numFmt w:val="bullet"/>
      <w:lvlText w:val=""/>
      <w:lvlJc w:val="left"/>
      <w:pPr>
        <w:ind w:left="4278" w:hanging="360"/>
      </w:pPr>
      <w:rPr>
        <w:rFonts w:ascii="Symbol" w:hAnsi="Symbol" w:hint="default"/>
      </w:rPr>
    </w:lvl>
    <w:lvl w:ilvl="4" w:tplc="0C0A0003" w:tentative="1">
      <w:start w:val="1"/>
      <w:numFmt w:val="bullet"/>
      <w:lvlText w:val="o"/>
      <w:lvlJc w:val="left"/>
      <w:pPr>
        <w:ind w:left="4998" w:hanging="360"/>
      </w:pPr>
      <w:rPr>
        <w:rFonts w:ascii="Courier New" w:hAnsi="Courier New" w:cs="Courier New" w:hint="default"/>
      </w:rPr>
    </w:lvl>
    <w:lvl w:ilvl="5" w:tplc="0C0A0005" w:tentative="1">
      <w:start w:val="1"/>
      <w:numFmt w:val="bullet"/>
      <w:lvlText w:val=""/>
      <w:lvlJc w:val="left"/>
      <w:pPr>
        <w:ind w:left="5718" w:hanging="360"/>
      </w:pPr>
      <w:rPr>
        <w:rFonts w:ascii="Wingdings" w:hAnsi="Wingdings" w:hint="default"/>
      </w:rPr>
    </w:lvl>
    <w:lvl w:ilvl="6" w:tplc="0C0A0001" w:tentative="1">
      <w:start w:val="1"/>
      <w:numFmt w:val="bullet"/>
      <w:lvlText w:val=""/>
      <w:lvlJc w:val="left"/>
      <w:pPr>
        <w:ind w:left="6438" w:hanging="360"/>
      </w:pPr>
      <w:rPr>
        <w:rFonts w:ascii="Symbol" w:hAnsi="Symbol" w:hint="default"/>
      </w:rPr>
    </w:lvl>
    <w:lvl w:ilvl="7" w:tplc="0C0A0003" w:tentative="1">
      <w:start w:val="1"/>
      <w:numFmt w:val="bullet"/>
      <w:lvlText w:val="o"/>
      <w:lvlJc w:val="left"/>
      <w:pPr>
        <w:ind w:left="7158" w:hanging="360"/>
      </w:pPr>
      <w:rPr>
        <w:rFonts w:ascii="Courier New" w:hAnsi="Courier New" w:cs="Courier New" w:hint="default"/>
      </w:rPr>
    </w:lvl>
    <w:lvl w:ilvl="8" w:tplc="0C0A0005" w:tentative="1">
      <w:start w:val="1"/>
      <w:numFmt w:val="bullet"/>
      <w:lvlText w:val=""/>
      <w:lvlJc w:val="left"/>
      <w:pPr>
        <w:ind w:left="7878" w:hanging="360"/>
      </w:pPr>
      <w:rPr>
        <w:rFonts w:ascii="Wingdings" w:hAnsi="Wingdings" w:hint="default"/>
      </w:rPr>
    </w:lvl>
  </w:abstractNum>
  <w:abstractNum w:abstractNumId="128" w15:restartNumberingAfterBreak="0">
    <w:nsid w:val="717573C4"/>
    <w:multiLevelType w:val="hybridMultilevel"/>
    <w:tmpl w:val="C9CC5612"/>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9" w15:restartNumberingAfterBreak="0">
    <w:nsid w:val="719C2E8A"/>
    <w:multiLevelType w:val="hybridMultilevel"/>
    <w:tmpl w:val="278C955A"/>
    <w:lvl w:ilvl="0" w:tplc="FCAE6D82">
      <w:start w:val="1"/>
      <w:numFmt w:val="bullet"/>
      <w:lvlText w:val=""/>
      <w:lvlJc w:val="left"/>
      <w:pPr>
        <w:ind w:left="2113" w:hanging="360"/>
      </w:pPr>
      <w:rPr>
        <w:rFonts w:ascii="Symbol" w:hAnsi="Symbol" w:hint="default"/>
      </w:rPr>
    </w:lvl>
    <w:lvl w:ilvl="1" w:tplc="0C0A0003" w:tentative="1">
      <w:start w:val="1"/>
      <w:numFmt w:val="bullet"/>
      <w:lvlText w:val="o"/>
      <w:lvlJc w:val="left"/>
      <w:pPr>
        <w:ind w:left="2833" w:hanging="360"/>
      </w:pPr>
      <w:rPr>
        <w:rFonts w:ascii="Courier New" w:hAnsi="Courier New" w:cs="Courier New" w:hint="default"/>
      </w:rPr>
    </w:lvl>
    <w:lvl w:ilvl="2" w:tplc="0C0A0005" w:tentative="1">
      <w:start w:val="1"/>
      <w:numFmt w:val="bullet"/>
      <w:lvlText w:val=""/>
      <w:lvlJc w:val="left"/>
      <w:pPr>
        <w:ind w:left="3553" w:hanging="360"/>
      </w:pPr>
      <w:rPr>
        <w:rFonts w:ascii="Wingdings" w:hAnsi="Wingdings" w:hint="default"/>
      </w:rPr>
    </w:lvl>
    <w:lvl w:ilvl="3" w:tplc="0C0A0001" w:tentative="1">
      <w:start w:val="1"/>
      <w:numFmt w:val="bullet"/>
      <w:lvlText w:val=""/>
      <w:lvlJc w:val="left"/>
      <w:pPr>
        <w:ind w:left="4273" w:hanging="360"/>
      </w:pPr>
      <w:rPr>
        <w:rFonts w:ascii="Symbol" w:hAnsi="Symbol" w:hint="default"/>
      </w:rPr>
    </w:lvl>
    <w:lvl w:ilvl="4" w:tplc="0C0A0003" w:tentative="1">
      <w:start w:val="1"/>
      <w:numFmt w:val="bullet"/>
      <w:lvlText w:val="o"/>
      <w:lvlJc w:val="left"/>
      <w:pPr>
        <w:ind w:left="4993" w:hanging="360"/>
      </w:pPr>
      <w:rPr>
        <w:rFonts w:ascii="Courier New" w:hAnsi="Courier New" w:cs="Courier New" w:hint="default"/>
      </w:rPr>
    </w:lvl>
    <w:lvl w:ilvl="5" w:tplc="0C0A0005" w:tentative="1">
      <w:start w:val="1"/>
      <w:numFmt w:val="bullet"/>
      <w:lvlText w:val=""/>
      <w:lvlJc w:val="left"/>
      <w:pPr>
        <w:ind w:left="5713" w:hanging="360"/>
      </w:pPr>
      <w:rPr>
        <w:rFonts w:ascii="Wingdings" w:hAnsi="Wingdings" w:hint="default"/>
      </w:rPr>
    </w:lvl>
    <w:lvl w:ilvl="6" w:tplc="0C0A0001" w:tentative="1">
      <w:start w:val="1"/>
      <w:numFmt w:val="bullet"/>
      <w:lvlText w:val=""/>
      <w:lvlJc w:val="left"/>
      <w:pPr>
        <w:ind w:left="6433" w:hanging="360"/>
      </w:pPr>
      <w:rPr>
        <w:rFonts w:ascii="Symbol" w:hAnsi="Symbol" w:hint="default"/>
      </w:rPr>
    </w:lvl>
    <w:lvl w:ilvl="7" w:tplc="0C0A0003" w:tentative="1">
      <w:start w:val="1"/>
      <w:numFmt w:val="bullet"/>
      <w:lvlText w:val="o"/>
      <w:lvlJc w:val="left"/>
      <w:pPr>
        <w:ind w:left="7153" w:hanging="360"/>
      </w:pPr>
      <w:rPr>
        <w:rFonts w:ascii="Courier New" w:hAnsi="Courier New" w:cs="Courier New" w:hint="default"/>
      </w:rPr>
    </w:lvl>
    <w:lvl w:ilvl="8" w:tplc="0C0A0005" w:tentative="1">
      <w:start w:val="1"/>
      <w:numFmt w:val="bullet"/>
      <w:lvlText w:val=""/>
      <w:lvlJc w:val="left"/>
      <w:pPr>
        <w:ind w:left="7873" w:hanging="360"/>
      </w:pPr>
      <w:rPr>
        <w:rFonts w:ascii="Wingdings" w:hAnsi="Wingdings" w:hint="default"/>
      </w:rPr>
    </w:lvl>
  </w:abstractNum>
  <w:abstractNum w:abstractNumId="130" w15:restartNumberingAfterBreak="0">
    <w:nsid w:val="739451C5"/>
    <w:multiLevelType w:val="hybridMultilevel"/>
    <w:tmpl w:val="5E7AC2C4"/>
    <w:lvl w:ilvl="0" w:tplc="FCAE6D82">
      <w:start w:val="1"/>
      <w:numFmt w:val="bullet"/>
      <w:lvlText w:val=""/>
      <w:lvlJc w:val="left"/>
      <w:pPr>
        <w:ind w:left="2472" w:hanging="360"/>
      </w:pPr>
      <w:rPr>
        <w:rFonts w:ascii="Symbol" w:hAnsi="Symbol" w:hint="default"/>
      </w:rPr>
    </w:lvl>
    <w:lvl w:ilvl="1" w:tplc="0C0A0003" w:tentative="1">
      <w:start w:val="1"/>
      <w:numFmt w:val="bullet"/>
      <w:lvlText w:val="o"/>
      <w:lvlJc w:val="left"/>
      <w:pPr>
        <w:ind w:left="3192" w:hanging="360"/>
      </w:pPr>
      <w:rPr>
        <w:rFonts w:ascii="Courier New" w:hAnsi="Courier New" w:cs="Courier New" w:hint="default"/>
      </w:rPr>
    </w:lvl>
    <w:lvl w:ilvl="2" w:tplc="0C0A0005" w:tentative="1">
      <w:start w:val="1"/>
      <w:numFmt w:val="bullet"/>
      <w:lvlText w:val=""/>
      <w:lvlJc w:val="left"/>
      <w:pPr>
        <w:ind w:left="3912" w:hanging="360"/>
      </w:pPr>
      <w:rPr>
        <w:rFonts w:ascii="Wingdings" w:hAnsi="Wingdings" w:hint="default"/>
      </w:rPr>
    </w:lvl>
    <w:lvl w:ilvl="3" w:tplc="0C0A0001" w:tentative="1">
      <w:start w:val="1"/>
      <w:numFmt w:val="bullet"/>
      <w:lvlText w:val=""/>
      <w:lvlJc w:val="left"/>
      <w:pPr>
        <w:ind w:left="4632" w:hanging="360"/>
      </w:pPr>
      <w:rPr>
        <w:rFonts w:ascii="Symbol" w:hAnsi="Symbol" w:hint="default"/>
      </w:rPr>
    </w:lvl>
    <w:lvl w:ilvl="4" w:tplc="0C0A0003" w:tentative="1">
      <w:start w:val="1"/>
      <w:numFmt w:val="bullet"/>
      <w:lvlText w:val="o"/>
      <w:lvlJc w:val="left"/>
      <w:pPr>
        <w:ind w:left="5352" w:hanging="360"/>
      </w:pPr>
      <w:rPr>
        <w:rFonts w:ascii="Courier New" w:hAnsi="Courier New" w:cs="Courier New" w:hint="default"/>
      </w:rPr>
    </w:lvl>
    <w:lvl w:ilvl="5" w:tplc="0C0A0005" w:tentative="1">
      <w:start w:val="1"/>
      <w:numFmt w:val="bullet"/>
      <w:lvlText w:val=""/>
      <w:lvlJc w:val="left"/>
      <w:pPr>
        <w:ind w:left="6072" w:hanging="360"/>
      </w:pPr>
      <w:rPr>
        <w:rFonts w:ascii="Wingdings" w:hAnsi="Wingdings" w:hint="default"/>
      </w:rPr>
    </w:lvl>
    <w:lvl w:ilvl="6" w:tplc="0C0A0001" w:tentative="1">
      <w:start w:val="1"/>
      <w:numFmt w:val="bullet"/>
      <w:lvlText w:val=""/>
      <w:lvlJc w:val="left"/>
      <w:pPr>
        <w:ind w:left="6792" w:hanging="360"/>
      </w:pPr>
      <w:rPr>
        <w:rFonts w:ascii="Symbol" w:hAnsi="Symbol" w:hint="default"/>
      </w:rPr>
    </w:lvl>
    <w:lvl w:ilvl="7" w:tplc="0C0A0003" w:tentative="1">
      <w:start w:val="1"/>
      <w:numFmt w:val="bullet"/>
      <w:lvlText w:val="o"/>
      <w:lvlJc w:val="left"/>
      <w:pPr>
        <w:ind w:left="7512" w:hanging="360"/>
      </w:pPr>
      <w:rPr>
        <w:rFonts w:ascii="Courier New" w:hAnsi="Courier New" w:cs="Courier New" w:hint="default"/>
      </w:rPr>
    </w:lvl>
    <w:lvl w:ilvl="8" w:tplc="0C0A0005" w:tentative="1">
      <w:start w:val="1"/>
      <w:numFmt w:val="bullet"/>
      <w:lvlText w:val=""/>
      <w:lvlJc w:val="left"/>
      <w:pPr>
        <w:ind w:left="8232" w:hanging="360"/>
      </w:pPr>
      <w:rPr>
        <w:rFonts w:ascii="Wingdings" w:hAnsi="Wingdings" w:hint="default"/>
      </w:rPr>
    </w:lvl>
  </w:abstractNum>
  <w:abstractNum w:abstractNumId="131" w15:restartNumberingAfterBreak="0">
    <w:nsid w:val="74884AF5"/>
    <w:multiLevelType w:val="hybridMultilevel"/>
    <w:tmpl w:val="E1AE606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2" w15:restartNumberingAfterBreak="0">
    <w:nsid w:val="75A62EBB"/>
    <w:multiLevelType w:val="hybridMultilevel"/>
    <w:tmpl w:val="EFEE0586"/>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3" w15:restartNumberingAfterBreak="0">
    <w:nsid w:val="768A6FD2"/>
    <w:multiLevelType w:val="hybridMultilevel"/>
    <w:tmpl w:val="3812625E"/>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34" w15:restartNumberingAfterBreak="0">
    <w:nsid w:val="76C64EE7"/>
    <w:multiLevelType w:val="hybridMultilevel"/>
    <w:tmpl w:val="4E6E5F8E"/>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5" w15:restartNumberingAfterBreak="0">
    <w:nsid w:val="76E8706F"/>
    <w:multiLevelType w:val="hybridMultilevel"/>
    <w:tmpl w:val="540E0FAA"/>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36" w15:restartNumberingAfterBreak="0">
    <w:nsid w:val="76F01E4B"/>
    <w:multiLevelType w:val="hybridMultilevel"/>
    <w:tmpl w:val="71E4B630"/>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7" w15:restartNumberingAfterBreak="0">
    <w:nsid w:val="771E066C"/>
    <w:multiLevelType w:val="hybridMultilevel"/>
    <w:tmpl w:val="340E6250"/>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38" w15:restartNumberingAfterBreak="0">
    <w:nsid w:val="79383880"/>
    <w:multiLevelType w:val="hybridMultilevel"/>
    <w:tmpl w:val="A2C610FA"/>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9" w15:restartNumberingAfterBreak="0">
    <w:nsid w:val="7A695361"/>
    <w:multiLevelType w:val="hybridMultilevel"/>
    <w:tmpl w:val="B1AEDB78"/>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0" w15:restartNumberingAfterBreak="0">
    <w:nsid w:val="7B7924B7"/>
    <w:multiLevelType w:val="hybridMultilevel"/>
    <w:tmpl w:val="59BE2566"/>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1" w15:restartNumberingAfterBreak="0">
    <w:nsid w:val="7B885543"/>
    <w:multiLevelType w:val="hybridMultilevel"/>
    <w:tmpl w:val="5526030E"/>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2" w15:restartNumberingAfterBreak="0">
    <w:nsid w:val="7CC02E45"/>
    <w:multiLevelType w:val="hybridMultilevel"/>
    <w:tmpl w:val="E4A88596"/>
    <w:lvl w:ilvl="0" w:tplc="FCAE6D8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3" w15:restartNumberingAfterBreak="0">
    <w:nsid w:val="7D04477D"/>
    <w:multiLevelType w:val="hybridMultilevel"/>
    <w:tmpl w:val="944CD374"/>
    <w:lvl w:ilvl="0" w:tplc="FCAE6D82">
      <w:start w:val="1"/>
      <w:numFmt w:val="bullet"/>
      <w:lvlText w:val=""/>
      <w:lvlJc w:val="left"/>
      <w:pPr>
        <w:ind w:left="2478" w:hanging="360"/>
      </w:pPr>
      <w:rPr>
        <w:rFonts w:ascii="Symbol" w:hAnsi="Symbol" w:hint="default"/>
      </w:rPr>
    </w:lvl>
    <w:lvl w:ilvl="1" w:tplc="0C0A0003" w:tentative="1">
      <w:start w:val="1"/>
      <w:numFmt w:val="bullet"/>
      <w:lvlText w:val="o"/>
      <w:lvlJc w:val="left"/>
      <w:pPr>
        <w:ind w:left="3198" w:hanging="360"/>
      </w:pPr>
      <w:rPr>
        <w:rFonts w:ascii="Courier New" w:hAnsi="Courier New" w:cs="Courier New" w:hint="default"/>
      </w:rPr>
    </w:lvl>
    <w:lvl w:ilvl="2" w:tplc="0C0A0005" w:tentative="1">
      <w:start w:val="1"/>
      <w:numFmt w:val="bullet"/>
      <w:lvlText w:val=""/>
      <w:lvlJc w:val="left"/>
      <w:pPr>
        <w:ind w:left="3918" w:hanging="360"/>
      </w:pPr>
      <w:rPr>
        <w:rFonts w:ascii="Wingdings" w:hAnsi="Wingdings" w:hint="default"/>
      </w:rPr>
    </w:lvl>
    <w:lvl w:ilvl="3" w:tplc="0C0A0001" w:tentative="1">
      <w:start w:val="1"/>
      <w:numFmt w:val="bullet"/>
      <w:lvlText w:val=""/>
      <w:lvlJc w:val="left"/>
      <w:pPr>
        <w:ind w:left="4638" w:hanging="360"/>
      </w:pPr>
      <w:rPr>
        <w:rFonts w:ascii="Symbol" w:hAnsi="Symbol" w:hint="default"/>
      </w:rPr>
    </w:lvl>
    <w:lvl w:ilvl="4" w:tplc="0C0A0003" w:tentative="1">
      <w:start w:val="1"/>
      <w:numFmt w:val="bullet"/>
      <w:lvlText w:val="o"/>
      <w:lvlJc w:val="left"/>
      <w:pPr>
        <w:ind w:left="5358" w:hanging="360"/>
      </w:pPr>
      <w:rPr>
        <w:rFonts w:ascii="Courier New" w:hAnsi="Courier New" w:cs="Courier New" w:hint="default"/>
      </w:rPr>
    </w:lvl>
    <w:lvl w:ilvl="5" w:tplc="0C0A0005" w:tentative="1">
      <w:start w:val="1"/>
      <w:numFmt w:val="bullet"/>
      <w:lvlText w:val=""/>
      <w:lvlJc w:val="left"/>
      <w:pPr>
        <w:ind w:left="6078" w:hanging="360"/>
      </w:pPr>
      <w:rPr>
        <w:rFonts w:ascii="Wingdings" w:hAnsi="Wingdings" w:hint="default"/>
      </w:rPr>
    </w:lvl>
    <w:lvl w:ilvl="6" w:tplc="0C0A0001" w:tentative="1">
      <w:start w:val="1"/>
      <w:numFmt w:val="bullet"/>
      <w:lvlText w:val=""/>
      <w:lvlJc w:val="left"/>
      <w:pPr>
        <w:ind w:left="6798" w:hanging="360"/>
      </w:pPr>
      <w:rPr>
        <w:rFonts w:ascii="Symbol" w:hAnsi="Symbol" w:hint="default"/>
      </w:rPr>
    </w:lvl>
    <w:lvl w:ilvl="7" w:tplc="0C0A0003" w:tentative="1">
      <w:start w:val="1"/>
      <w:numFmt w:val="bullet"/>
      <w:lvlText w:val="o"/>
      <w:lvlJc w:val="left"/>
      <w:pPr>
        <w:ind w:left="7518" w:hanging="360"/>
      </w:pPr>
      <w:rPr>
        <w:rFonts w:ascii="Courier New" w:hAnsi="Courier New" w:cs="Courier New" w:hint="default"/>
      </w:rPr>
    </w:lvl>
    <w:lvl w:ilvl="8" w:tplc="0C0A0005" w:tentative="1">
      <w:start w:val="1"/>
      <w:numFmt w:val="bullet"/>
      <w:lvlText w:val=""/>
      <w:lvlJc w:val="left"/>
      <w:pPr>
        <w:ind w:left="8238" w:hanging="360"/>
      </w:pPr>
      <w:rPr>
        <w:rFonts w:ascii="Wingdings" w:hAnsi="Wingdings" w:hint="default"/>
      </w:rPr>
    </w:lvl>
  </w:abstractNum>
  <w:abstractNum w:abstractNumId="144" w15:restartNumberingAfterBreak="0">
    <w:nsid w:val="7DC25362"/>
    <w:multiLevelType w:val="hybridMultilevel"/>
    <w:tmpl w:val="262CDB98"/>
    <w:lvl w:ilvl="0" w:tplc="FCAE6D82">
      <w:start w:val="1"/>
      <w:numFmt w:val="bullet"/>
      <w:lvlText w:val=""/>
      <w:lvlJc w:val="left"/>
      <w:pPr>
        <w:ind w:left="2844" w:hanging="360"/>
      </w:pPr>
      <w:rPr>
        <w:rFonts w:ascii="Symbol" w:hAnsi="Symbol" w:hint="default"/>
      </w:rPr>
    </w:lvl>
    <w:lvl w:ilvl="1" w:tplc="0C0A0003" w:tentative="1">
      <w:start w:val="1"/>
      <w:numFmt w:val="bullet"/>
      <w:lvlText w:val="o"/>
      <w:lvlJc w:val="left"/>
      <w:pPr>
        <w:ind w:left="3564" w:hanging="360"/>
      </w:pPr>
      <w:rPr>
        <w:rFonts w:ascii="Courier New" w:hAnsi="Courier New" w:cs="Courier New" w:hint="default"/>
      </w:rPr>
    </w:lvl>
    <w:lvl w:ilvl="2" w:tplc="0C0A0005" w:tentative="1">
      <w:start w:val="1"/>
      <w:numFmt w:val="bullet"/>
      <w:lvlText w:val=""/>
      <w:lvlJc w:val="left"/>
      <w:pPr>
        <w:ind w:left="4284" w:hanging="360"/>
      </w:pPr>
      <w:rPr>
        <w:rFonts w:ascii="Wingdings" w:hAnsi="Wingdings" w:hint="default"/>
      </w:rPr>
    </w:lvl>
    <w:lvl w:ilvl="3" w:tplc="0C0A0001" w:tentative="1">
      <w:start w:val="1"/>
      <w:numFmt w:val="bullet"/>
      <w:lvlText w:val=""/>
      <w:lvlJc w:val="left"/>
      <w:pPr>
        <w:ind w:left="5004" w:hanging="360"/>
      </w:pPr>
      <w:rPr>
        <w:rFonts w:ascii="Symbol" w:hAnsi="Symbol" w:hint="default"/>
      </w:rPr>
    </w:lvl>
    <w:lvl w:ilvl="4" w:tplc="0C0A0003" w:tentative="1">
      <w:start w:val="1"/>
      <w:numFmt w:val="bullet"/>
      <w:lvlText w:val="o"/>
      <w:lvlJc w:val="left"/>
      <w:pPr>
        <w:ind w:left="5724" w:hanging="360"/>
      </w:pPr>
      <w:rPr>
        <w:rFonts w:ascii="Courier New" w:hAnsi="Courier New" w:cs="Courier New" w:hint="default"/>
      </w:rPr>
    </w:lvl>
    <w:lvl w:ilvl="5" w:tplc="0C0A0005" w:tentative="1">
      <w:start w:val="1"/>
      <w:numFmt w:val="bullet"/>
      <w:lvlText w:val=""/>
      <w:lvlJc w:val="left"/>
      <w:pPr>
        <w:ind w:left="6444" w:hanging="360"/>
      </w:pPr>
      <w:rPr>
        <w:rFonts w:ascii="Wingdings" w:hAnsi="Wingdings" w:hint="default"/>
      </w:rPr>
    </w:lvl>
    <w:lvl w:ilvl="6" w:tplc="0C0A0001" w:tentative="1">
      <w:start w:val="1"/>
      <w:numFmt w:val="bullet"/>
      <w:lvlText w:val=""/>
      <w:lvlJc w:val="left"/>
      <w:pPr>
        <w:ind w:left="7164" w:hanging="360"/>
      </w:pPr>
      <w:rPr>
        <w:rFonts w:ascii="Symbol" w:hAnsi="Symbol" w:hint="default"/>
      </w:rPr>
    </w:lvl>
    <w:lvl w:ilvl="7" w:tplc="0C0A0003" w:tentative="1">
      <w:start w:val="1"/>
      <w:numFmt w:val="bullet"/>
      <w:lvlText w:val="o"/>
      <w:lvlJc w:val="left"/>
      <w:pPr>
        <w:ind w:left="7884" w:hanging="360"/>
      </w:pPr>
      <w:rPr>
        <w:rFonts w:ascii="Courier New" w:hAnsi="Courier New" w:cs="Courier New" w:hint="default"/>
      </w:rPr>
    </w:lvl>
    <w:lvl w:ilvl="8" w:tplc="0C0A0005" w:tentative="1">
      <w:start w:val="1"/>
      <w:numFmt w:val="bullet"/>
      <w:lvlText w:val=""/>
      <w:lvlJc w:val="left"/>
      <w:pPr>
        <w:ind w:left="8604" w:hanging="360"/>
      </w:pPr>
      <w:rPr>
        <w:rFonts w:ascii="Wingdings" w:hAnsi="Wingdings" w:hint="default"/>
      </w:rPr>
    </w:lvl>
  </w:abstractNum>
  <w:abstractNum w:abstractNumId="145" w15:restartNumberingAfterBreak="0">
    <w:nsid w:val="7E73482D"/>
    <w:multiLevelType w:val="hybridMultilevel"/>
    <w:tmpl w:val="9BAA4D60"/>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46" w15:restartNumberingAfterBreak="0">
    <w:nsid w:val="7E974BC4"/>
    <w:multiLevelType w:val="hybridMultilevel"/>
    <w:tmpl w:val="DECAA29A"/>
    <w:lvl w:ilvl="0" w:tplc="0D084C20">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7" w15:restartNumberingAfterBreak="0">
    <w:nsid w:val="7F03752B"/>
    <w:multiLevelType w:val="hybridMultilevel"/>
    <w:tmpl w:val="3A44BA1C"/>
    <w:lvl w:ilvl="0" w:tplc="FCAE6D82">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48" w15:restartNumberingAfterBreak="0">
    <w:nsid w:val="7F512394"/>
    <w:multiLevelType w:val="hybridMultilevel"/>
    <w:tmpl w:val="575005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6"/>
  </w:num>
  <w:num w:numId="2">
    <w:abstractNumId w:val="104"/>
  </w:num>
  <w:num w:numId="3">
    <w:abstractNumId w:val="4"/>
  </w:num>
  <w:num w:numId="4">
    <w:abstractNumId w:val="22"/>
  </w:num>
  <w:num w:numId="5">
    <w:abstractNumId w:val="140"/>
  </w:num>
  <w:num w:numId="6">
    <w:abstractNumId w:val="25"/>
  </w:num>
  <w:num w:numId="7">
    <w:abstractNumId w:val="106"/>
  </w:num>
  <w:num w:numId="8">
    <w:abstractNumId w:val="132"/>
  </w:num>
  <w:num w:numId="9">
    <w:abstractNumId w:val="41"/>
  </w:num>
  <w:num w:numId="10">
    <w:abstractNumId w:val="141"/>
  </w:num>
  <w:num w:numId="11">
    <w:abstractNumId w:val="6"/>
  </w:num>
  <w:num w:numId="12">
    <w:abstractNumId w:val="92"/>
  </w:num>
  <w:num w:numId="13">
    <w:abstractNumId w:val="43"/>
  </w:num>
  <w:num w:numId="14">
    <w:abstractNumId w:val="143"/>
  </w:num>
  <w:num w:numId="15">
    <w:abstractNumId w:val="138"/>
  </w:num>
  <w:num w:numId="16">
    <w:abstractNumId w:val="1"/>
  </w:num>
  <w:num w:numId="17">
    <w:abstractNumId w:val="113"/>
  </w:num>
  <w:num w:numId="18">
    <w:abstractNumId w:val="60"/>
  </w:num>
  <w:num w:numId="19">
    <w:abstractNumId w:val="89"/>
  </w:num>
  <w:num w:numId="20">
    <w:abstractNumId w:val="8"/>
  </w:num>
  <w:num w:numId="21">
    <w:abstractNumId w:val="18"/>
  </w:num>
  <w:num w:numId="22">
    <w:abstractNumId w:val="136"/>
  </w:num>
  <w:num w:numId="23">
    <w:abstractNumId w:val="102"/>
  </w:num>
  <w:num w:numId="24">
    <w:abstractNumId w:val="21"/>
  </w:num>
  <w:num w:numId="25">
    <w:abstractNumId w:val="45"/>
  </w:num>
  <w:num w:numId="26">
    <w:abstractNumId w:val="37"/>
  </w:num>
  <w:num w:numId="27">
    <w:abstractNumId w:val="107"/>
  </w:num>
  <w:num w:numId="28">
    <w:abstractNumId w:val="26"/>
  </w:num>
  <w:num w:numId="29">
    <w:abstractNumId w:val="54"/>
  </w:num>
  <w:num w:numId="30">
    <w:abstractNumId w:val="67"/>
  </w:num>
  <w:num w:numId="31">
    <w:abstractNumId w:val="93"/>
  </w:num>
  <w:num w:numId="32">
    <w:abstractNumId w:val="116"/>
  </w:num>
  <w:num w:numId="33">
    <w:abstractNumId w:val="33"/>
  </w:num>
  <w:num w:numId="34">
    <w:abstractNumId w:val="73"/>
  </w:num>
  <w:num w:numId="35">
    <w:abstractNumId w:val="14"/>
  </w:num>
  <w:num w:numId="36">
    <w:abstractNumId w:val="88"/>
  </w:num>
  <w:num w:numId="37">
    <w:abstractNumId w:val="47"/>
  </w:num>
  <w:num w:numId="38">
    <w:abstractNumId w:val="99"/>
  </w:num>
  <w:num w:numId="39">
    <w:abstractNumId w:val="130"/>
  </w:num>
  <w:num w:numId="40">
    <w:abstractNumId w:val="20"/>
  </w:num>
  <w:num w:numId="41">
    <w:abstractNumId w:val="139"/>
  </w:num>
  <w:num w:numId="42">
    <w:abstractNumId w:val="100"/>
  </w:num>
  <w:num w:numId="43">
    <w:abstractNumId w:val="98"/>
  </w:num>
  <w:num w:numId="44">
    <w:abstractNumId w:val="142"/>
  </w:num>
  <w:num w:numId="45">
    <w:abstractNumId w:val="36"/>
  </w:num>
  <w:num w:numId="46">
    <w:abstractNumId w:val="144"/>
  </w:num>
  <w:num w:numId="47">
    <w:abstractNumId w:val="78"/>
  </w:num>
  <w:num w:numId="48">
    <w:abstractNumId w:val="55"/>
  </w:num>
  <w:num w:numId="49">
    <w:abstractNumId w:val="17"/>
  </w:num>
  <w:num w:numId="50">
    <w:abstractNumId w:val="48"/>
  </w:num>
  <w:num w:numId="51">
    <w:abstractNumId w:val="83"/>
  </w:num>
  <w:num w:numId="52">
    <w:abstractNumId w:val="110"/>
  </w:num>
  <w:num w:numId="53">
    <w:abstractNumId w:val="31"/>
  </w:num>
  <w:num w:numId="54">
    <w:abstractNumId w:val="74"/>
  </w:num>
  <w:num w:numId="55">
    <w:abstractNumId w:val="56"/>
  </w:num>
  <w:num w:numId="56">
    <w:abstractNumId w:val="28"/>
  </w:num>
  <w:num w:numId="57">
    <w:abstractNumId w:val="12"/>
  </w:num>
  <w:num w:numId="58">
    <w:abstractNumId w:val="127"/>
  </w:num>
  <w:num w:numId="59">
    <w:abstractNumId w:val="97"/>
  </w:num>
  <w:num w:numId="60">
    <w:abstractNumId w:val="80"/>
  </w:num>
  <w:num w:numId="61">
    <w:abstractNumId w:val="38"/>
  </w:num>
  <w:num w:numId="62">
    <w:abstractNumId w:val="35"/>
  </w:num>
  <w:num w:numId="63">
    <w:abstractNumId w:val="121"/>
  </w:num>
  <w:num w:numId="64">
    <w:abstractNumId w:val="109"/>
  </w:num>
  <w:num w:numId="65">
    <w:abstractNumId w:val="148"/>
  </w:num>
  <w:num w:numId="66">
    <w:abstractNumId w:val="72"/>
  </w:num>
  <w:num w:numId="67">
    <w:abstractNumId w:val="82"/>
  </w:num>
  <w:num w:numId="68">
    <w:abstractNumId w:val="95"/>
  </w:num>
  <w:num w:numId="69">
    <w:abstractNumId w:val="112"/>
  </w:num>
  <w:num w:numId="70">
    <w:abstractNumId w:val="19"/>
  </w:num>
  <w:num w:numId="71">
    <w:abstractNumId w:val="51"/>
  </w:num>
  <w:num w:numId="72">
    <w:abstractNumId w:val="79"/>
  </w:num>
  <w:num w:numId="73">
    <w:abstractNumId w:val="87"/>
  </w:num>
  <w:num w:numId="74">
    <w:abstractNumId w:val="65"/>
  </w:num>
  <w:num w:numId="75">
    <w:abstractNumId w:val="44"/>
  </w:num>
  <w:num w:numId="76">
    <w:abstractNumId w:val="62"/>
  </w:num>
  <w:num w:numId="77">
    <w:abstractNumId w:val="63"/>
  </w:num>
  <w:num w:numId="78">
    <w:abstractNumId w:val="128"/>
  </w:num>
  <w:num w:numId="79">
    <w:abstractNumId w:val="3"/>
  </w:num>
  <w:num w:numId="80">
    <w:abstractNumId w:val="68"/>
  </w:num>
  <w:num w:numId="81">
    <w:abstractNumId w:val="29"/>
  </w:num>
  <w:num w:numId="82">
    <w:abstractNumId w:val="16"/>
  </w:num>
  <w:num w:numId="83">
    <w:abstractNumId w:val="2"/>
  </w:num>
  <w:num w:numId="84">
    <w:abstractNumId w:val="27"/>
  </w:num>
  <w:num w:numId="85">
    <w:abstractNumId w:val="115"/>
  </w:num>
  <w:num w:numId="86">
    <w:abstractNumId w:val="7"/>
  </w:num>
  <w:num w:numId="87">
    <w:abstractNumId w:val="120"/>
  </w:num>
  <w:num w:numId="88">
    <w:abstractNumId w:val="134"/>
  </w:num>
  <w:num w:numId="89">
    <w:abstractNumId w:val="101"/>
  </w:num>
  <w:num w:numId="90">
    <w:abstractNumId w:val="77"/>
  </w:num>
  <w:num w:numId="91">
    <w:abstractNumId w:val="111"/>
  </w:num>
  <w:num w:numId="92">
    <w:abstractNumId w:val="85"/>
  </w:num>
  <w:num w:numId="93">
    <w:abstractNumId w:val="108"/>
  </w:num>
  <w:num w:numId="94">
    <w:abstractNumId w:val="131"/>
  </w:num>
  <w:num w:numId="95">
    <w:abstractNumId w:val="146"/>
  </w:num>
  <w:num w:numId="96">
    <w:abstractNumId w:val="11"/>
  </w:num>
  <w:num w:numId="97">
    <w:abstractNumId w:val="40"/>
  </w:num>
  <w:num w:numId="98">
    <w:abstractNumId w:val="61"/>
  </w:num>
  <w:num w:numId="99">
    <w:abstractNumId w:val="57"/>
  </w:num>
  <w:num w:numId="100">
    <w:abstractNumId w:val="10"/>
  </w:num>
  <w:num w:numId="101">
    <w:abstractNumId w:val="34"/>
  </w:num>
  <w:num w:numId="102">
    <w:abstractNumId w:val="66"/>
  </w:num>
  <w:num w:numId="103">
    <w:abstractNumId w:val="69"/>
  </w:num>
  <w:num w:numId="104">
    <w:abstractNumId w:val="64"/>
  </w:num>
  <w:num w:numId="105">
    <w:abstractNumId w:val="39"/>
  </w:num>
  <w:num w:numId="106">
    <w:abstractNumId w:val="23"/>
  </w:num>
  <w:num w:numId="107">
    <w:abstractNumId w:val="0"/>
  </w:num>
  <w:num w:numId="108">
    <w:abstractNumId w:val="122"/>
  </w:num>
  <w:num w:numId="109">
    <w:abstractNumId w:val="32"/>
  </w:num>
  <w:num w:numId="110">
    <w:abstractNumId w:val="105"/>
  </w:num>
  <w:num w:numId="111">
    <w:abstractNumId w:val="5"/>
  </w:num>
  <w:num w:numId="112">
    <w:abstractNumId w:val="125"/>
  </w:num>
  <w:num w:numId="113">
    <w:abstractNumId w:val="84"/>
  </w:num>
  <w:num w:numId="114">
    <w:abstractNumId w:val="103"/>
  </w:num>
  <w:num w:numId="115">
    <w:abstractNumId w:val="13"/>
  </w:num>
  <w:num w:numId="116">
    <w:abstractNumId w:val="52"/>
  </w:num>
  <w:num w:numId="117">
    <w:abstractNumId w:val="24"/>
  </w:num>
  <w:num w:numId="118">
    <w:abstractNumId w:val="50"/>
  </w:num>
  <w:num w:numId="119">
    <w:abstractNumId w:val="147"/>
  </w:num>
  <w:num w:numId="120">
    <w:abstractNumId w:val="15"/>
  </w:num>
  <w:num w:numId="121">
    <w:abstractNumId w:val="59"/>
  </w:num>
  <w:num w:numId="122">
    <w:abstractNumId w:val="126"/>
  </w:num>
  <w:num w:numId="123">
    <w:abstractNumId w:val="91"/>
  </w:num>
  <w:num w:numId="124">
    <w:abstractNumId w:val="94"/>
  </w:num>
  <w:num w:numId="125">
    <w:abstractNumId w:val="117"/>
  </w:num>
  <w:num w:numId="126">
    <w:abstractNumId w:val="135"/>
  </w:num>
  <w:num w:numId="127">
    <w:abstractNumId w:val="81"/>
  </w:num>
  <w:num w:numId="128">
    <w:abstractNumId w:val="71"/>
  </w:num>
  <w:num w:numId="129">
    <w:abstractNumId w:val="70"/>
  </w:num>
  <w:num w:numId="130">
    <w:abstractNumId w:val="9"/>
  </w:num>
  <w:num w:numId="131">
    <w:abstractNumId w:val="58"/>
  </w:num>
  <w:num w:numId="132">
    <w:abstractNumId w:val="75"/>
  </w:num>
  <w:num w:numId="133">
    <w:abstractNumId w:val="118"/>
  </w:num>
  <w:num w:numId="134">
    <w:abstractNumId w:val="119"/>
  </w:num>
  <w:num w:numId="135">
    <w:abstractNumId w:val="124"/>
  </w:num>
  <w:num w:numId="136">
    <w:abstractNumId w:val="76"/>
  </w:num>
  <w:num w:numId="137">
    <w:abstractNumId w:val="86"/>
  </w:num>
  <w:num w:numId="138">
    <w:abstractNumId w:val="42"/>
  </w:num>
  <w:num w:numId="139">
    <w:abstractNumId w:val="133"/>
  </w:num>
  <w:num w:numId="140">
    <w:abstractNumId w:val="129"/>
  </w:num>
  <w:num w:numId="141">
    <w:abstractNumId w:val="123"/>
  </w:num>
  <w:num w:numId="142">
    <w:abstractNumId w:val="53"/>
  </w:num>
  <w:num w:numId="143">
    <w:abstractNumId w:val="145"/>
  </w:num>
  <w:num w:numId="144">
    <w:abstractNumId w:val="49"/>
  </w:num>
  <w:num w:numId="145">
    <w:abstractNumId w:val="30"/>
  </w:num>
  <w:num w:numId="146">
    <w:abstractNumId w:val="90"/>
  </w:num>
  <w:num w:numId="147">
    <w:abstractNumId w:val="114"/>
  </w:num>
  <w:num w:numId="148">
    <w:abstractNumId w:val="137"/>
  </w:num>
  <w:num w:numId="149">
    <w:abstractNumId w:val="96"/>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8BE"/>
    <w:rsid w:val="000151FA"/>
    <w:rsid w:val="00024828"/>
    <w:rsid w:val="000378F3"/>
    <w:rsid w:val="00041247"/>
    <w:rsid w:val="00050285"/>
    <w:rsid w:val="00060583"/>
    <w:rsid w:val="00071758"/>
    <w:rsid w:val="00074178"/>
    <w:rsid w:val="00085EEA"/>
    <w:rsid w:val="000C7DC0"/>
    <w:rsid w:val="000D10DF"/>
    <w:rsid w:val="000D7313"/>
    <w:rsid w:val="000E3EBC"/>
    <w:rsid w:val="0010503B"/>
    <w:rsid w:val="00116F4B"/>
    <w:rsid w:val="001365F1"/>
    <w:rsid w:val="00144713"/>
    <w:rsid w:val="00153EF6"/>
    <w:rsid w:val="00191528"/>
    <w:rsid w:val="00196978"/>
    <w:rsid w:val="001B1FAF"/>
    <w:rsid w:val="001C7AAE"/>
    <w:rsid w:val="001E40C7"/>
    <w:rsid w:val="00201CDB"/>
    <w:rsid w:val="00210B79"/>
    <w:rsid w:val="00213DF3"/>
    <w:rsid w:val="00231576"/>
    <w:rsid w:val="00237822"/>
    <w:rsid w:val="00251532"/>
    <w:rsid w:val="0029276C"/>
    <w:rsid w:val="002E7588"/>
    <w:rsid w:val="0030740E"/>
    <w:rsid w:val="003224D8"/>
    <w:rsid w:val="003529B2"/>
    <w:rsid w:val="00357F4C"/>
    <w:rsid w:val="00364D7B"/>
    <w:rsid w:val="003A5A6D"/>
    <w:rsid w:val="003F2365"/>
    <w:rsid w:val="003F496B"/>
    <w:rsid w:val="00402940"/>
    <w:rsid w:val="004439F0"/>
    <w:rsid w:val="0044488C"/>
    <w:rsid w:val="00446473"/>
    <w:rsid w:val="004467A8"/>
    <w:rsid w:val="004719CE"/>
    <w:rsid w:val="004B35EF"/>
    <w:rsid w:val="004D5CE6"/>
    <w:rsid w:val="004F3F5E"/>
    <w:rsid w:val="00512304"/>
    <w:rsid w:val="00526FBD"/>
    <w:rsid w:val="00561B15"/>
    <w:rsid w:val="00571F6D"/>
    <w:rsid w:val="00596C8A"/>
    <w:rsid w:val="005A3D02"/>
    <w:rsid w:val="005B61B2"/>
    <w:rsid w:val="005C29E6"/>
    <w:rsid w:val="005C4F62"/>
    <w:rsid w:val="006148BE"/>
    <w:rsid w:val="0062180B"/>
    <w:rsid w:val="006235F2"/>
    <w:rsid w:val="006255DE"/>
    <w:rsid w:val="0063277B"/>
    <w:rsid w:val="006440A4"/>
    <w:rsid w:val="0069607D"/>
    <w:rsid w:val="006A18DB"/>
    <w:rsid w:val="006D6AEA"/>
    <w:rsid w:val="006F4232"/>
    <w:rsid w:val="006F72F6"/>
    <w:rsid w:val="00712B6A"/>
    <w:rsid w:val="007171F5"/>
    <w:rsid w:val="00724301"/>
    <w:rsid w:val="00727E32"/>
    <w:rsid w:val="00750322"/>
    <w:rsid w:val="00786B33"/>
    <w:rsid w:val="007947EB"/>
    <w:rsid w:val="007A335D"/>
    <w:rsid w:val="007B35B9"/>
    <w:rsid w:val="007C7B28"/>
    <w:rsid w:val="007D2444"/>
    <w:rsid w:val="00803A40"/>
    <w:rsid w:val="0081013C"/>
    <w:rsid w:val="0081702F"/>
    <w:rsid w:val="008212B7"/>
    <w:rsid w:val="00824EBB"/>
    <w:rsid w:val="00835223"/>
    <w:rsid w:val="008552A9"/>
    <w:rsid w:val="008578C7"/>
    <w:rsid w:val="008606D5"/>
    <w:rsid w:val="008653F5"/>
    <w:rsid w:val="00866191"/>
    <w:rsid w:val="0087001F"/>
    <w:rsid w:val="00870100"/>
    <w:rsid w:val="00897E7E"/>
    <w:rsid w:val="008B1821"/>
    <w:rsid w:val="008B320C"/>
    <w:rsid w:val="008F2633"/>
    <w:rsid w:val="00966C2C"/>
    <w:rsid w:val="00976E69"/>
    <w:rsid w:val="00996890"/>
    <w:rsid w:val="009C599C"/>
    <w:rsid w:val="009D5340"/>
    <w:rsid w:val="009D78EF"/>
    <w:rsid w:val="009F7B5E"/>
    <w:rsid w:val="00A1444A"/>
    <w:rsid w:val="00A33DFE"/>
    <w:rsid w:val="00A3538C"/>
    <w:rsid w:val="00A45CA0"/>
    <w:rsid w:val="00A46B0D"/>
    <w:rsid w:val="00A613AB"/>
    <w:rsid w:val="00A6658B"/>
    <w:rsid w:val="00A90CAF"/>
    <w:rsid w:val="00A97906"/>
    <w:rsid w:val="00AD7B88"/>
    <w:rsid w:val="00AE18FC"/>
    <w:rsid w:val="00AE2DE5"/>
    <w:rsid w:val="00B3105F"/>
    <w:rsid w:val="00B63B7C"/>
    <w:rsid w:val="00B75602"/>
    <w:rsid w:val="00B9103B"/>
    <w:rsid w:val="00B915DB"/>
    <w:rsid w:val="00BA3488"/>
    <w:rsid w:val="00BE51F9"/>
    <w:rsid w:val="00BF2D6B"/>
    <w:rsid w:val="00C33F7E"/>
    <w:rsid w:val="00C400BB"/>
    <w:rsid w:val="00C41264"/>
    <w:rsid w:val="00C611A4"/>
    <w:rsid w:val="00C7117A"/>
    <w:rsid w:val="00C9374D"/>
    <w:rsid w:val="00C977D9"/>
    <w:rsid w:val="00CA708B"/>
    <w:rsid w:val="00CD353F"/>
    <w:rsid w:val="00CD50F3"/>
    <w:rsid w:val="00CD56DB"/>
    <w:rsid w:val="00CE2C0B"/>
    <w:rsid w:val="00CE65EA"/>
    <w:rsid w:val="00CF165E"/>
    <w:rsid w:val="00D00B05"/>
    <w:rsid w:val="00D0396F"/>
    <w:rsid w:val="00D24FFD"/>
    <w:rsid w:val="00D36284"/>
    <w:rsid w:val="00D440EE"/>
    <w:rsid w:val="00D51574"/>
    <w:rsid w:val="00D57794"/>
    <w:rsid w:val="00D73057"/>
    <w:rsid w:val="00D76CF9"/>
    <w:rsid w:val="00DB4B70"/>
    <w:rsid w:val="00DC0B99"/>
    <w:rsid w:val="00DD218B"/>
    <w:rsid w:val="00E1012C"/>
    <w:rsid w:val="00E133E4"/>
    <w:rsid w:val="00E158D6"/>
    <w:rsid w:val="00E333C8"/>
    <w:rsid w:val="00E63F7F"/>
    <w:rsid w:val="00E64B2B"/>
    <w:rsid w:val="00E70127"/>
    <w:rsid w:val="00EB467E"/>
    <w:rsid w:val="00EE2B3C"/>
    <w:rsid w:val="00EE44EA"/>
    <w:rsid w:val="00EF3D17"/>
    <w:rsid w:val="00EF45BE"/>
    <w:rsid w:val="00F03484"/>
    <w:rsid w:val="00F2744E"/>
    <w:rsid w:val="00F32B9A"/>
    <w:rsid w:val="00F358B2"/>
    <w:rsid w:val="00F35A69"/>
    <w:rsid w:val="00F7392E"/>
    <w:rsid w:val="00F97CB6"/>
    <w:rsid w:val="00FB0EEE"/>
    <w:rsid w:val="00FC6B62"/>
    <w:rsid w:val="00FD6D0F"/>
    <w:rsid w:val="00FF41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1F5B6D-F773-4A87-BD04-602AE50CC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B9A"/>
    <w:pPr>
      <w:spacing w:after="0" w:line="240" w:lineRule="auto"/>
    </w:pPr>
    <w:rPr>
      <w:rFonts w:ascii="Univers" w:eastAsia="Times New Roman" w:hAnsi="Univers" w:cs="Times New Roman"/>
      <w:szCs w:val="20"/>
      <w:lang w:eastAsia="es-ES"/>
    </w:rPr>
  </w:style>
  <w:style w:type="paragraph" w:styleId="Ttulo1">
    <w:name w:val="heading 1"/>
    <w:basedOn w:val="Normal"/>
    <w:next w:val="Normal"/>
    <w:link w:val="Ttulo1Car"/>
    <w:uiPriority w:val="9"/>
    <w:qFormat/>
    <w:rsid w:val="006148BE"/>
    <w:pPr>
      <w:keepNext/>
      <w:jc w:val="both"/>
      <w:outlineLvl w:val="0"/>
    </w:pPr>
    <w:rPr>
      <w:sz w:val="40"/>
    </w:rPr>
  </w:style>
  <w:style w:type="paragraph" w:styleId="Ttulo2">
    <w:name w:val="heading 2"/>
    <w:basedOn w:val="Normal"/>
    <w:next w:val="Normal"/>
    <w:link w:val="Ttulo2Car"/>
    <w:qFormat/>
    <w:rsid w:val="006148BE"/>
    <w:pPr>
      <w:keepNext/>
      <w:outlineLvl w:val="1"/>
    </w:pPr>
    <w:rPr>
      <w:sz w:val="24"/>
      <w:lang w:val="es-ES_tradnl"/>
    </w:rPr>
  </w:style>
  <w:style w:type="paragraph" w:styleId="Ttulo3">
    <w:name w:val="heading 3"/>
    <w:basedOn w:val="Normal"/>
    <w:next w:val="Normal"/>
    <w:link w:val="Ttulo3Car"/>
    <w:uiPriority w:val="9"/>
    <w:qFormat/>
    <w:rsid w:val="006148BE"/>
    <w:pPr>
      <w:keepNext/>
      <w:outlineLvl w:val="2"/>
    </w:pPr>
    <w:rPr>
      <w:b/>
      <w:sz w:val="28"/>
      <w:lang w:val="es-ES_tradnl"/>
    </w:rPr>
  </w:style>
  <w:style w:type="paragraph" w:styleId="Ttulo4">
    <w:name w:val="heading 4"/>
    <w:basedOn w:val="Normal"/>
    <w:next w:val="Normal"/>
    <w:link w:val="Ttulo4Car"/>
    <w:qFormat/>
    <w:rsid w:val="006148BE"/>
    <w:pPr>
      <w:keepNext/>
      <w:outlineLvl w:val="3"/>
    </w:pPr>
    <w:rPr>
      <w:b/>
      <w:bCs/>
      <w:sz w:val="20"/>
    </w:rPr>
  </w:style>
  <w:style w:type="paragraph" w:styleId="Ttulo5">
    <w:name w:val="heading 5"/>
    <w:basedOn w:val="Normal"/>
    <w:next w:val="Normal"/>
    <w:link w:val="Ttulo5Car"/>
    <w:qFormat/>
    <w:rsid w:val="006148BE"/>
    <w:pPr>
      <w:keepNext/>
      <w:outlineLvl w:val="4"/>
    </w:pPr>
    <w:rPr>
      <w:rFonts w:ascii="Times New Roman" w:hAnsi="Times New Roman"/>
      <w:b/>
      <w:bCs/>
      <w:lang w:val="es-ES_tradnl"/>
    </w:rPr>
  </w:style>
  <w:style w:type="paragraph" w:styleId="Ttulo6">
    <w:name w:val="heading 6"/>
    <w:basedOn w:val="Normal"/>
    <w:next w:val="Normal"/>
    <w:link w:val="Ttulo6Car"/>
    <w:qFormat/>
    <w:rsid w:val="006148BE"/>
    <w:pPr>
      <w:keepNext/>
      <w:ind w:right="-253"/>
      <w:outlineLvl w:val="5"/>
    </w:pPr>
    <w:rPr>
      <w:rFonts w:ascii="Arial" w:hAnsi="Arial" w:cs="Arial"/>
      <w:sz w:val="20"/>
      <w:lang w:val="fr-FR"/>
    </w:rPr>
  </w:style>
  <w:style w:type="paragraph" w:styleId="Ttulo7">
    <w:name w:val="heading 7"/>
    <w:basedOn w:val="Normal"/>
    <w:next w:val="Normal"/>
    <w:link w:val="Ttulo7Car"/>
    <w:qFormat/>
    <w:rsid w:val="006148BE"/>
    <w:pPr>
      <w:keepNext/>
      <w:outlineLvl w:val="6"/>
    </w:pPr>
    <w:rPr>
      <w:sz w:val="20"/>
    </w:rPr>
  </w:style>
  <w:style w:type="paragraph" w:styleId="Ttulo9">
    <w:name w:val="heading 9"/>
    <w:basedOn w:val="Normal"/>
    <w:next w:val="Normal"/>
    <w:link w:val="Ttulo9Car"/>
    <w:uiPriority w:val="9"/>
    <w:semiHidden/>
    <w:unhideWhenUsed/>
    <w:qFormat/>
    <w:rsid w:val="00596C8A"/>
    <w:pPr>
      <w:keepNext/>
      <w:keepLines/>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148BE"/>
    <w:rPr>
      <w:rFonts w:ascii="Univers" w:eastAsia="Times New Roman" w:hAnsi="Univers" w:cs="Times New Roman"/>
      <w:sz w:val="40"/>
      <w:szCs w:val="20"/>
      <w:lang w:eastAsia="es-ES"/>
    </w:rPr>
  </w:style>
  <w:style w:type="character" w:customStyle="1" w:styleId="Ttulo2Car">
    <w:name w:val="Título 2 Car"/>
    <w:basedOn w:val="Fuentedeprrafopredeter"/>
    <w:link w:val="Ttulo2"/>
    <w:rsid w:val="006148BE"/>
    <w:rPr>
      <w:rFonts w:ascii="Univers" w:eastAsia="Times New Roman" w:hAnsi="Univers" w:cs="Times New Roman"/>
      <w:sz w:val="24"/>
      <w:szCs w:val="20"/>
      <w:lang w:val="es-ES_tradnl" w:eastAsia="es-ES"/>
    </w:rPr>
  </w:style>
  <w:style w:type="character" w:customStyle="1" w:styleId="Ttulo3Car">
    <w:name w:val="Título 3 Car"/>
    <w:basedOn w:val="Fuentedeprrafopredeter"/>
    <w:link w:val="Ttulo3"/>
    <w:uiPriority w:val="9"/>
    <w:rsid w:val="006148BE"/>
    <w:rPr>
      <w:rFonts w:ascii="Univers" w:eastAsia="Times New Roman" w:hAnsi="Univers" w:cs="Times New Roman"/>
      <w:b/>
      <w:sz w:val="28"/>
      <w:szCs w:val="20"/>
      <w:lang w:val="es-ES_tradnl" w:eastAsia="es-ES"/>
    </w:rPr>
  </w:style>
  <w:style w:type="character" w:customStyle="1" w:styleId="Ttulo4Car">
    <w:name w:val="Título 4 Car"/>
    <w:basedOn w:val="Fuentedeprrafopredeter"/>
    <w:link w:val="Ttulo4"/>
    <w:rsid w:val="006148BE"/>
    <w:rPr>
      <w:rFonts w:ascii="Univers" w:eastAsia="Times New Roman" w:hAnsi="Univers" w:cs="Times New Roman"/>
      <w:b/>
      <w:bCs/>
      <w:sz w:val="20"/>
      <w:szCs w:val="20"/>
      <w:lang w:eastAsia="es-ES"/>
    </w:rPr>
  </w:style>
  <w:style w:type="character" w:customStyle="1" w:styleId="Ttulo5Car">
    <w:name w:val="Título 5 Car"/>
    <w:basedOn w:val="Fuentedeprrafopredeter"/>
    <w:link w:val="Ttulo5"/>
    <w:rsid w:val="006148BE"/>
    <w:rPr>
      <w:rFonts w:ascii="Times New Roman" w:eastAsia="Times New Roman" w:hAnsi="Times New Roman" w:cs="Times New Roman"/>
      <w:b/>
      <w:bCs/>
      <w:szCs w:val="20"/>
      <w:lang w:val="es-ES_tradnl" w:eastAsia="es-ES"/>
    </w:rPr>
  </w:style>
  <w:style w:type="character" w:customStyle="1" w:styleId="Ttulo6Car">
    <w:name w:val="Título 6 Car"/>
    <w:basedOn w:val="Fuentedeprrafopredeter"/>
    <w:link w:val="Ttulo6"/>
    <w:rsid w:val="006148BE"/>
    <w:rPr>
      <w:rFonts w:ascii="Arial" w:eastAsia="Times New Roman" w:hAnsi="Arial" w:cs="Arial"/>
      <w:sz w:val="20"/>
      <w:szCs w:val="20"/>
      <w:lang w:val="fr-FR" w:eastAsia="es-ES"/>
    </w:rPr>
  </w:style>
  <w:style w:type="character" w:customStyle="1" w:styleId="Ttulo7Car">
    <w:name w:val="Título 7 Car"/>
    <w:basedOn w:val="Fuentedeprrafopredeter"/>
    <w:link w:val="Ttulo7"/>
    <w:rsid w:val="006148BE"/>
    <w:rPr>
      <w:rFonts w:ascii="Univers" w:eastAsia="Times New Roman" w:hAnsi="Univers" w:cs="Times New Roman"/>
      <w:sz w:val="20"/>
      <w:szCs w:val="20"/>
      <w:lang w:eastAsia="es-ES"/>
    </w:rPr>
  </w:style>
  <w:style w:type="paragraph" w:styleId="Textonotapie">
    <w:name w:val="footnote text"/>
    <w:basedOn w:val="Normal"/>
    <w:link w:val="TextonotapieCar"/>
    <w:semiHidden/>
    <w:rsid w:val="006148BE"/>
    <w:rPr>
      <w:sz w:val="20"/>
    </w:rPr>
  </w:style>
  <w:style w:type="character" w:customStyle="1" w:styleId="TextonotapieCar">
    <w:name w:val="Texto nota pie Car"/>
    <w:basedOn w:val="Fuentedeprrafopredeter"/>
    <w:link w:val="Textonotapie"/>
    <w:semiHidden/>
    <w:rsid w:val="006148BE"/>
    <w:rPr>
      <w:rFonts w:ascii="Univers" w:eastAsia="Times New Roman" w:hAnsi="Univers" w:cs="Times New Roman"/>
      <w:sz w:val="20"/>
      <w:szCs w:val="20"/>
      <w:lang w:eastAsia="es-ES"/>
    </w:rPr>
  </w:style>
  <w:style w:type="character" w:styleId="Refdenotaalpie">
    <w:name w:val="footnote reference"/>
    <w:semiHidden/>
    <w:rsid w:val="006148BE"/>
    <w:rPr>
      <w:vertAlign w:val="superscript"/>
    </w:rPr>
  </w:style>
  <w:style w:type="paragraph" w:styleId="Textoindependiente">
    <w:name w:val="Body Text"/>
    <w:basedOn w:val="Normal"/>
    <w:link w:val="TextoindependienteCar"/>
    <w:semiHidden/>
    <w:rsid w:val="006148BE"/>
    <w:pPr>
      <w:pBdr>
        <w:bottom w:val="single" w:sz="4" w:space="1" w:color="auto"/>
      </w:pBdr>
    </w:pPr>
    <w:rPr>
      <w:sz w:val="24"/>
    </w:rPr>
  </w:style>
  <w:style w:type="character" w:customStyle="1" w:styleId="TextoindependienteCar">
    <w:name w:val="Texto independiente Car"/>
    <w:basedOn w:val="Fuentedeprrafopredeter"/>
    <w:link w:val="Textoindependiente"/>
    <w:semiHidden/>
    <w:rsid w:val="006148BE"/>
    <w:rPr>
      <w:rFonts w:ascii="Univers" w:eastAsia="Times New Roman" w:hAnsi="Univers" w:cs="Times New Roman"/>
      <w:sz w:val="24"/>
      <w:szCs w:val="20"/>
      <w:lang w:eastAsia="es-ES"/>
    </w:rPr>
  </w:style>
  <w:style w:type="paragraph" w:styleId="Textoindependiente2">
    <w:name w:val="Body Text 2"/>
    <w:basedOn w:val="Normal"/>
    <w:link w:val="Textoindependiente2Car"/>
    <w:semiHidden/>
    <w:rsid w:val="006148BE"/>
    <w:rPr>
      <w:sz w:val="24"/>
    </w:rPr>
  </w:style>
  <w:style w:type="character" w:customStyle="1" w:styleId="Textoindependiente2Car">
    <w:name w:val="Texto independiente 2 Car"/>
    <w:basedOn w:val="Fuentedeprrafopredeter"/>
    <w:link w:val="Textoindependiente2"/>
    <w:semiHidden/>
    <w:rsid w:val="006148BE"/>
    <w:rPr>
      <w:rFonts w:ascii="Univers" w:eastAsia="Times New Roman" w:hAnsi="Univers" w:cs="Times New Roman"/>
      <w:sz w:val="24"/>
      <w:szCs w:val="20"/>
      <w:lang w:eastAsia="es-ES"/>
    </w:rPr>
  </w:style>
  <w:style w:type="paragraph" w:customStyle="1" w:styleId="linea">
    <w:name w:val="linea"/>
    <w:basedOn w:val="Normal"/>
    <w:rsid w:val="006148BE"/>
    <w:pPr>
      <w:pBdr>
        <w:top w:val="single" w:sz="6" w:space="1" w:color="auto"/>
      </w:pBdr>
      <w:spacing w:before="80" w:line="80" w:lineRule="exact"/>
      <w:ind w:right="7825"/>
    </w:pPr>
    <w:rPr>
      <w:lang w:val="es-ES_tradnl"/>
    </w:rPr>
  </w:style>
  <w:style w:type="paragraph" w:customStyle="1" w:styleId="g4">
    <w:name w:val="g4"/>
    <w:basedOn w:val="Normal"/>
    <w:next w:val="Normal"/>
    <w:rsid w:val="006148BE"/>
    <w:pPr>
      <w:tabs>
        <w:tab w:val="left" w:pos="454"/>
      </w:tabs>
      <w:ind w:left="454" w:hanging="454"/>
      <w:jc w:val="both"/>
    </w:pPr>
    <w:rPr>
      <w:b/>
      <w:sz w:val="26"/>
      <w:lang w:val="es-ES_tradnl"/>
    </w:rPr>
  </w:style>
  <w:style w:type="paragraph" w:customStyle="1" w:styleId="g5">
    <w:name w:val="g5"/>
    <w:basedOn w:val="Normal"/>
    <w:next w:val="Normal"/>
    <w:rsid w:val="006148BE"/>
    <w:pPr>
      <w:tabs>
        <w:tab w:val="left" w:pos="454"/>
      </w:tabs>
      <w:ind w:left="454" w:hanging="454"/>
      <w:jc w:val="both"/>
    </w:pPr>
    <w:rPr>
      <w:caps/>
      <w:sz w:val="20"/>
      <w:lang w:val="es-ES_tradnl"/>
    </w:rPr>
  </w:style>
  <w:style w:type="paragraph" w:customStyle="1" w:styleId="Texto">
    <w:name w:val="Texto"/>
    <w:basedOn w:val="Normal"/>
    <w:rsid w:val="006148BE"/>
    <w:pPr>
      <w:spacing w:before="160"/>
      <w:ind w:left="454"/>
      <w:jc w:val="both"/>
    </w:pPr>
    <w:rPr>
      <w:lang w:val="es-ES_tradnl"/>
    </w:rPr>
  </w:style>
  <w:style w:type="paragraph" w:styleId="Textoindependiente3">
    <w:name w:val="Body Text 3"/>
    <w:basedOn w:val="Normal"/>
    <w:link w:val="Textoindependiente3Car"/>
    <w:semiHidden/>
    <w:rsid w:val="006148BE"/>
    <w:pPr>
      <w:jc w:val="both"/>
    </w:pPr>
  </w:style>
  <w:style w:type="character" w:customStyle="1" w:styleId="Textoindependiente3Car">
    <w:name w:val="Texto independiente 3 Car"/>
    <w:basedOn w:val="Fuentedeprrafopredeter"/>
    <w:link w:val="Textoindependiente3"/>
    <w:semiHidden/>
    <w:rsid w:val="006148BE"/>
    <w:rPr>
      <w:rFonts w:ascii="Univers" w:eastAsia="Times New Roman" w:hAnsi="Univers" w:cs="Times New Roman"/>
      <w:szCs w:val="20"/>
      <w:lang w:eastAsia="es-ES"/>
    </w:rPr>
  </w:style>
  <w:style w:type="paragraph" w:styleId="Piedepgina">
    <w:name w:val="footer"/>
    <w:basedOn w:val="Normal"/>
    <w:link w:val="PiedepginaCar"/>
    <w:uiPriority w:val="99"/>
    <w:rsid w:val="006148BE"/>
    <w:pPr>
      <w:tabs>
        <w:tab w:val="center" w:pos="4252"/>
        <w:tab w:val="right" w:pos="8504"/>
      </w:tabs>
    </w:pPr>
  </w:style>
  <w:style w:type="character" w:customStyle="1" w:styleId="PiedepginaCar">
    <w:name w:val="Pie de página Car"/>
    <w:basedOn w:val="Fuentedeprrafopredeter"/>
    <w:link w:val="Piedepgina"/>
    <w:uiPriority w:val="99"/>
    <w:rsid w:val="006148BE"/>
    <w:rPr>
      <w:rFonts w:ascii="Univers" w:eastAsia="Times New Roman" w:hAnsi="Univers" w:cs="Times New Roman"/>
      <w:szCs w:val="20"/>
      <w:lang w:eastAsia="es-ES"/>
    </w:rPr>
  </w:style>
  <w:style w:type="character" w:styleId="Nmerodepgina">
    <w:name w:val="page number"/>
    <w:basedOn w:val="Fuentedeprrafopredeter"/>
    <w:semiHidden/>
    <w:rsid w:val="006148BE"/>
  </w:style>
  <w:style w:type="paragraph" w:customStyle="1" w:styleId="lineain">
    <w:name w:val="lineain"/>
    <w:basedOn w:val="Normal"/>
    <w:next w:val="indice"/>
    <w:rsid w:val="006148BE"/>
    <w:pPr>
      <w:pBdr>
        <w:top w:val="single" w:sz="6" w:space="1" w:color="auto"/>
      </w:pBdr>
      <w:spacing w:line="80" w:lineRule="exact"/>
      <w:ind w:left="1588" w:right="227"/>
    </w:pPr>
    <w:rPr>
      <w:lang w:val="es-ES_tradnl"/>
    </w:rPr>
  </w:style>
  <w:style w:type="paragraph" w:customStyle="1" w:styleId="indice">
    <w:name w:val="indice"/>
    <w:basedOn w:val="Normal"/>
    <w:rsid w:val="006148BE"/>
    <w:pPr>
      <w:tabs>
        <w:tab w:val="left" w:pos="2041"/>
        <w:tab w:val="right" w:pos="8675"/>
      </w:tabs>
      <w:spacing w:after="140"/>
      <w:ind w:left="2042" w:right="680" w:hanging="454"/>
      <w:jc w:val="both"/>
    </w:pPr>
    <w:rPr>
      <w:lang w:val="es-ES_tradnl"/>
    </w:rPr>
  </w:style>
  <w:style w:type="paragraph" w:customStyle="1" w:styleId="g1in">
    <w:name w:val="g1in"/>
    <w:basedOn w:val="Normal"/>
    <w:next w:val="indice"/>
    <w:rsid w:val="006148BE"/>
    <w:pPr>
      <w:tabs>
        <w:tab w:val="left" w:pos="2041"/>
        <w:tab w:val="right" w:pos="8675"/>
      </w:tabs>
      <w:spacing w:after="140"/>
      <w:ind w:left="2042" w:right="680" w:hanging="454"/>
      <w:jc w:val="both"/>
    </w:pPr>
    <w:rPr>
      <w:b/>
      <w:sz w:val="26"/>
      <w:lang w:val="es-ES_tradnl"/>
    </w:rPr>
  </w:style>
  <w:style w:type="character" w:customStyle="1" w:styleId="nmero">
    <w:name w:val="número"/>
    <w:rsid w:val="006148BE"/>
    <w:rPr>
      <w:rFonts w:ascii="Univers" w:hAnsi="Univers"/>
      <w:sz w:val="18"/>
    </w:rPr>
  </w:style>
  <w:style w:type="paragraph" w:customStyle="1" w:styleId="Ttulondice">
    <w:name w:val="Título_índice"/>
    <w:basedOn w:val="Normal"/>
    <w:rsid w:val="006148BE"/>
    <w:pPr>
      <w:ind w:left="2041"/>
      <w:jc w:val="both"/>
    </w:pPr>
    <w:rPr>
      <w:b/>
      <w:sz w:val="40"/>
      <w:lang w:val="es-ES_tradnl"/>
    </w:rPr>
  </w:style>
  <w:style w:type="paragraph" w:customStyle="1" w:styleId="g2in">
    <w:name w:val="g2in"/>
    <w:basedOn w:val="indice"/>
    <w:next w:val="indice"/>
    <w:rsid w:val="006148BE"/>
    <w:rPr>
      <w:b/>
    </w:rPr>
  </w:style>
  <w:style w:type="paragraph" w:styleId="Sangradetextonormal">
    <w:name w:val="Body Text Indent"/>
    <w:basedOn w:val="Normal"/>
    <w:link w:val="SangradetextonormalCar"/>
    <w:semiHidden/>
    <w:rsid w:val="006148BE"/>
    <w:pPr>
      <w:ind w:left="3969"/>
      <w:jc w:val="both"/>
    </w:pPr>
    <w:rPr>
      <w:b/>
      <w:sz w:val="40"/>
    </w:rPr>
  </w:style>
  <w:style w:type="character" w:customStyle="1" w:styleId="SangradetextonormalCar">
    <w:name w:val="Sangría de texto normal Car"/>
    <w:basedOn w:val="Fuentedeprrafopredeter"/>
    <w:link w:val="Sangradetextonormal"/>
    <w:semiHidden/>
    <w:rsid w:val="006148BE"/>
    <w:rPr>
      <w:rFonts w:ascii="Univers" w:eastAsia="Times New Roman" w:hAnsi="Univers" w:cs="Times New Roman"/>
      <w:b/>
      <w:sz w:val="40"/>
      <w:szCs w:val="20"/>
      <w:lang w:eastAsia="es-ES"/>
    </w:rPr>
  </w:style>
  <w:style w:type="paragraph" w:styleId="Sangra2detindependiente">
    <w:name w:val="Body Text Indent 2"/>
    <w:basedOn w:val="Normal"/>
    <w:link w:val="Sangra2detindependienteCar"/>
    <w:semiHidden/>
    <w:rsid w:val="006148BE"/>
    <w:pPr>
      <w:ind w:left="4111"/>
      <w:jc w:val="both"/>
    </w:pPr>
    <w:rPr>
      <w:b/>
      <w:sz w:val="32"/>
    </w:rPr>
  </w:style>
  <w:style w:type="character" w:customStyle="1" w:styleId="Sangra2detindependienteCar">
    <w:name w:val="Sangría 2 de t. independiente Car"/>
    <w:basedOn w:val="Fuentedeprrafopredeter"/>
    <w:link w:val="Sangra2detindependiente"/>
    <w:semiHidden/>
    <w:rsid w:val="006148BE"/>
    <w:rPr>
      <w:rFonts w:ascii="Univers" w:eastAsia="Times New Roman" w:hAnsi="Univers" w:cs="Times New Roman"/>
      <w:b/>
      <w:sz w:val="32"/>
      <w:szCs w:val="20"/>
      <w:lang w:eastAsia="es-ES"/>
    </w:rPr>
  </w:style>
  <w:style w:type="paragraph" w:styleId="Encabezado">
    <w:name w:val="header"/>
    <w:basedOn w:val="Normal"/>
    <w:link w:val="EncabezadoCar"/>
    <w:uiPriority w:val="99"/>
    <w:rsid w:val="006148BE"/>
    <w:pPr>
      <w:tabs>
        <w:tab w:val="center" w:pos="4252"/>
        <w:tab w:val="right" w:pos="8504"/>
      </w:tabs>
    </w:pPr>
  </w:style>
  <w:style w:type="character" w:customStyle="1" w:styleId="EncabezadoCar">
    <w:name w:val="Encabezado Car"/>
    <w:basedOn w:val="Fuentedeprrafopredeter"/>
    <w:link w:val="Encabezado"/>
    <w:uiPriority w:val="99"/>
    <w:rsid w:val="006148BE"/>
    <w:rPr>
      <w:rFonts w:ascii="Univers" w:eastAsia="Times New Roman" w:hAnsi="Univers" w:cs="Times New Roman"/>
      <w:szCs w:val="20"/>
      <w:lang w:eastAsia="es-ES"/>
    </w:rPr>
  </w:style>
  <w:style w:type="paragraph" w:styleId="NormalWeb">
    <w:name w:val="Normal (Web)"/>
    <w:basedOn w:val="Normal"/>
    <w:semiHidden/>
    <w:rsid w:val="006148BE"/>
    <w:pPr>
      <w:spacing w:before="100" w:beforeAutospacing="1" w:after="100" w:afterAutospacing="1"/>
    </w:pPr>
    <w:rPr>
      <w:rFonts w:ascii="Arial" w:eastAsia="Arial Unicode MS" w:hAnsi="Arial" w:cs="Arial"/>
      <w:sz w:val="20"/>
    </w:rPr>
  </w:style>
  <w:style w:type="paragraph" w:customStyle="1" w:styleId="Comentario">
    <w:name w:val="Comentario"/>
    <w:basedOn w:val="Textoindependiente"/>
    <w:rsid w:val="006148BE"/>
    <w:pPr>
      <w:pBdr>
        <w:bottom w:val="none" w:sz="0" w:space="0" w:color="auto"/>
      </w:pBdr>
      <w:spacing w:before="160"/>
      <w:jc w:val="both"/>
    </w:pPr>
    <w:rPr>
      <w:sz w:val="22"/>
      <w:lang w:val="es-ES_tradnl"/>
    </w:rPr>
  </w:style>
  <w:style w:type="paragraph" w:customStyle="1" w:styleId="g2">
    <w:name w:val="g2"/>
    <w:basedOn w:val="Normal"/>
    <w:rsid w:val="006148BE"/>
    <w:pPr>
      <w:tabs>
        <w:tab w:val="left" w:pos="397"/>
      </w:tabs>
      <w:ind w:left="397" w:hanging="397"/>
      <w:jc w:val="both"/>
    </w:pPr>
    <w:rPr>
      <w:b/>
      <w:sz w:val="40"/>
      <w:lang w:val="es-ES_tradnl"/>
    </w:rPr>
  </w:style>
  <w:style w:type="paragraph" w:customStyle="1" w:styleId="a111">
    <w:name w:val="a111"/>
    <w:rsid w:val="006148BE"/>
    <w:pPr>
      <w:widowControl w:val="0"/>
      <w:tabs>
        <w:tab w:val="left" w:pos="-720"/>
      </w:tabs>
      <w:suppressAutoHyphens/>
      <w:overflowPunct w:val="0"/>
      <w:autoSpaceDE w:val="0"/>
      <w:autoSpaceDN w:val="0"/>
      <w:adjustRightInd w:val="0"/>
      <w:spacing w:after="0" w:line="72" w:lineRule="auto"/>
      <w:textAlignment w:val="baseline"/>
    </w:pPr>
    <w:rPr>
      <w:rFonts w:ascii="Courier New" w:eastAsia="Times New Roman" w:hAnsi="Courier New" w:cs="Times New Roman"/>
      <w:sz w:val="24"/>
      <w:szCs w:val="20"/>
      <w:lang w:val="en-US" w:eastAsia="es-ES"/>
    </w:rPr>
  </w:style>
  <w:style w:type="character" w:customStyle="1" w:styleId="Fuentedeencabezadopredeter">
    <w:name w:val="Fuente de encabezado predeter."/>
    <w:rsid w:val="006148BE"/>
  </w:style>
  <w:style w:type="paragraph" w:customStyle="1" w:styleId="A1">
    <w:name w:val="A1"/>
    <w:basedOn w:val="Normal"/>
    <w:rsid w:val="006148BE"/>
    <w:pPr>
      <w:keepNext/>
      <w:keepLines/>
      <w:pageBreakBefore/>
      <w:tabs>
        <w:tab w:val="left" w:pos="1757"/>
      </w:tabs>
      <w:ind w:left="1758" w:hanging="1758"/>
      <w:jc w:val="both"/>
    </w:pPr>
    <w:rPr>
      <w:rFonts w:ascii="Arial" w:hAnsi="Arial"/>
      <w:b/>
      <w:i/>
      <w:spacing w:val="-2"/>
      <w:sz w:val="28"/>
      <w:u w:val="single"/>
      <w:lang w:val="es-ES_tradnl"/>
    </w:rPr>
  </w:style>
  <w:style w:type="character" w:customStyle="1" w:styleId="Refdenotaalpie0">
    <w:name w:val="Ref de nota al pie"/>
    <w:rsid w:val="006148BE"/>
    <w:rPr>
      <w:vertAlign w:val="superscript"/>
    </w:rPr>
  </w:style>
  <w:style w:type="paragraph" w:customStyle="1" w:styleId="A2">
    <w:name w:val="A2"/>
    <w:basedOn w:val="Normal"/>
    <w:rsid w:val="006148BE"/>
    <w:pPr>
      <w:keepNext/>
      <w:keepLines/>
      <w:tabs>
        <w:tab w:val="left" w:pos="993"/>
        <w:tab w:val="left" w:pos="1757"/>
      </w:tabs>
      <w:spacing w:before="420"/>
      <w:ind w:left="1758" w:hanging="1758"/>
      <w:jc w:val="both"/>
    </w:pPr>
    <w:rPr>
      <w:rFonts w:ascii="Arial" w:hAnsi="Arial"/>
      <w:b/>
      <w:spacing w:val="-2"/>
      <w:sz w:val="20"/>
      <w:lang w:val="es-ES_tradnl"/>
    </w:rPr>
  </w:style>
  <w:style w:type="paragraph" w:customStyle="1" w:styleId="A3">
    <w:name w:val="A3"/>
    <w:basedOn w:val="Normal"/>
    <w:rsid w:val="006148BE"/>
    <w:pPr>
      <w:keepNext/>
      <w:keepLines/>
      <w:tabs>
        <w:tab w:val="left" w:pos="993"/>
        <w:tab w:val="left" w:pos="1757"/>
      </w:tabs>
      <w:spacing w:before="360"/>
      <w:ind w:left="1758" w:hanging="1758"/>
      <w:jc w:val="both"/>
    </w:pPr>
    <w:rPr>
      <w:rFonts w:ascii="Arial" w:hAnsi="Arial"/>
      <w:b/>
      <w:spacing w:val="-2"/>
      <w:sz w:val="20"/>
      <w:lang w:val="es-ES_tradnl"/>
    </w:rPr>
  </w:style>
  <w:style w:type="paragraph" w:customStyle="1" w:styleId="ndice1">
    <w:name w:val="índice 1"/>
    <w:basedOn w:val="Normal"/>
    <w:rsid w:val="006148BE"/>
    <w:pPr>
      <w:keepLines/>
      <w:tabs>
        <w:tab w:val="left" w:pos="1757"/>
        <w:tab w:val="right" w:leader="dot" w:pos="9360"/>
      </w:tabs>
      <w:suppressAutoHyphens/>
      <w:ind w:left="1440" w:right="720" w:hanging="1440"/>
      <w:jc w:val="both"/>
    </w:pPr>
    <w:rPr>
      <w:rFonts w:ascii="Arial" w:hAnsi="Arial"/>
      <w:spacing w:val="-2"/>
      <w:sz w:val="20"/>
      <w:lang w:val="en-US"/>
    </w:rPr>
  </w:style>
  <w:style w:type="paragraph" w:customStyle="1" w:styleId="ndice2">
    <w:name w:val="índice 2"/>
    <w:basedOn w:val="Normal"/>
    <w:rsid w:val="006148BE"/>
    <w:pPr>
      <w:keepLines/>
      <w:tabs>
        <w:tab w:val="left" w:pos="1757"/>
        <w:tab w:val="right" w:leader="dot" w:pos="9360"/>
      </w:tabs>
      <w:suppressAutoHyphens/>
      <w:ind w:left="1440" w:right="720" w:hanging="720"/>
      <w:jc w:val="both"/>
    </w:pPr>
    <w:rPr>
      <w:rFonts w:ascii="Arial" w:hAnsi="Arial"/>
      <w:spacing w:val="-2"/>
      <w:sz w:val="20"/>
      <w:lang w:val="en-US"/>
    </w:rPr>
  </w:style>
  <w:style w:type="character" w:customStyle="1" w:styleId="EquationCaption">
    <w:name w:val="_Equation Caption"/>
    <w:rsid w:val="006148BE"/>
  </w:style>
  <w:style w:type="paragraph" w:customStyle="1" w:styleId="A5">
    <w:name w:val="A5"/>
    <w:basedOn w:val="Normal"/>
    <w:rsid w:val="006148BE"/>
    <w:pPr>
      <w:keepNext/>
      <w:keepLines/>
      <w:tabs>
        <w:tab w:val="left" w:pos="993"/>
        <w:tab w:val="left" w:pos="1757"/>
      </w:tabs>
      <w:spacing w:before="240"/>
      <w:ind w:left="1758" w:hanging="1758"/>
      <w:jc w:val="both"/>
    </w:pPr>
    <w:rPr>
      <w:rFonts w:ascii="Arial" w:hAnsi="Arial"/>
      <w:spacing w:val="-2"/>
      <w:sz w:val="20"/>
      <w:lang w:val="es-ES_tradnl"/>
    </w:rPr>
  </w:style>
  <w:style w:type="paragraph" w:customStyle="1" w:styleId="A6">
    <w:name w:val="A6"/>
    <w:basedOn w:val="Normal"/>
    <w:rsid w:val="006148BE"/>
    <w:pPr>
      <w:keepLines/>
      <w:tabs>
        <w:tab w:val="left" w:pos="993"/>
        <w:tab w:val="left" w:pos="1757"/>
      </w:tabs>
      <w:spacing w:before="120"/>
      <w:ind w:left="1758" w:hanging="1758"/>
      <w:jc w:val="both"/>
    </w:pPr>
    <w:rPr>
      <w:rFonts w:ascii="Arial" w:hAnsi="Arial"/>
      <w:b/>
      <w:spacing w:val="-2"/>
      <w:sz w:val="20"/>
      <w:lang w:val="es-ES_tradnl"/>
    </w:rPr>
  </w:style>
  <w:style w:type="paragraph" w:customStyle="1" w:styleId="A4">
    <w:name w:val="A4"/>
    <w:basedOn w:val="A5"/>
    <w:rsid w:val="006148BE"/>
    <w:pPr>
      <w:spacing w:before="300"/>
    </w:pPr>
    <w:rPr>
      <w:i/>
    </w:rPr>
  </w:style>
  <w:style w:type="paragraph" w:styleId="Sangra3detindependiente">
    <w:name w:val="Body Text Indent 3"/>
    <w:basedOn w:val="Normal"/>
    <w:link w:val="Sangra3detindependienteCar"/>
    <w:semiHidden/>
    <w:rsid w:val="006148BE"/>
    <w:pPr>
      <w:ind w:left="1758" w:hanging="1758"/>
    </w:pPr>
    <w:rPr>
      <w:rFonts w:ascii="Arial" w:hAnsi="Arial" w:cs="Arial"/>
      <w:color w:val="000000"/>
      <w:sz w:val="20"/>
    </w:rPr>
  </w:style>
  <w:style w:type="character" w:customStyle="1" w:styleId="Sangra3detindependienteCar">
    <w:name w:val="Sangría 3 de t. independiente Car"/>
    <w:basedOn w:val="Fuentedeprrafopredeter"/>
    <w:link w:val="Sangra3detindependiente"/>
    <w:semiHidden/>
    <w:rsid w:val="006148BE"/>
    <w:rPr>
      <w:rFonts w:ascii="Arial" w:eastAsia="Times New Roman" w:hAnsi="Arial" w:cs="Arial"/>
      <w:color w:val="000000"/>
      <w:sz w:val="20"/>
      <w:szCs w:val="20"/>
      <w:lang w:eastAsia="es-ES"/>
    </w:rPr>
  </w:style>
  <w:style w:type="paragraph" w:customStyle="1" w:styleId="g6">
    <w:name w:val="g6"/>
    <w:basedOn w:val="Texto"/>
    <w:next w:val="Texto"/>
    <w:rsid w:val="006148BE"/>
    <w:pPr>
      <w:tabs>
        <w:tab w:val="left" w:pos="454"/>
      </w:tabs>
      <w:spacing w:before="0"/>
      <w:ind w:hanging="454"/>
    </w:pPr>
    <w:rPr>
      <w:sz w:val="16"/>
    </w:rPr>
  </w:style>
  <w:style w:type="paragraph" w:customStyle="1" w:styleId="g3">
    <w:name w:val="g3"/>
    <w:basedOn w:val="Normal"/>
    <w:next w:val="Texto"/>
    <w:rsid w:val="006148BE"/>
    <w:pPr>
      <w:tabs>
        <w:tab w:val="left" w:pos="454"/>
      </w:tabs>
      <w:ind w:left="454" w:hanging="454"/>
      <w:jc w:val="both"/>
    </w:pPr>
    <w:rPr>
      <w:b/>
      <w:sz w:val="26"/>
      <w:lang w:val="es-ES_tradnl"/>
    </w:rPr>
  </w:style>
  <w:style w:type="paragraph" w:customStyle="1" w:styleId="ecuacin">
    <w:name w:val="ecuación"/>
    <w:basedOn w:val="Normal"/>
    <w:next w:val="Texto"/>
    <w:rsid w:val="006148BE"/>
    <w:pPr>
      <w:tabs>
        <w:tab w:val="left" w:pos="454"/>
      </w:tabs>
      <w:spacing w:before="240" w:after="120"/>
      <w:ind w:left="454"/>
      <w:jc w:val="center"/>
    </w:pPr>
    <w:rPr>
      <w:lang w:val="es-ES_tradnl"/>
    </w:rPr>
  </w:style>
  <w:style w:type="paragraph" w:customStyle="1" w:styleId="Blockquote">
    <w:name w:val="Blockquote"/>
    <w:basedOn w:val="Normal"/>
    <w:rsid w:val="006148BE"/>
    <w:pPr>
      <w:spacing w:before="100" w:after="100"/>
      <w:ind w:left="360" w:right="360"/>
    </w:pPr>
    <w:rPr>
      <w:rFonts w:ascii="Times New Roman" w:hAnsi="Times New Roman"/>
      <w:snapToGrid w:val="0"/>
      <w:sz w:val="24"/>
    </w:rPr>
  </w:style>
  <w:style w:type="paragraph" w:customStyle="1" w:styleId="Textoportadilla">
    <w:name w:val="Texto_portadilla"/>
    <w:basedOn w:val="Normal"/>
    <w:rsid w:val="006148BE"/>
    <w:pPr>
      <w:tabs>
        <w:tab w:val="left" w:pos="4423"/>
      </w:tabs>
      <w:ind w:left="4423" w:hanging="851"/>
    </w:pPr>
    <w:rPr>
      <w:b/>
      <w:sz w:val="44"/>
      <w:lang w:val="es-ES_tradnl"/>
    </w:rPr>
  </w:style>
  <w:style w:type="paragraph" w:customStyle="1" w:styleId="Univers">
    <w:name w:val="Univers"/>
    <w:basedOn w:val="Normal"/>
    <w:rsid w:val="006148BE"/>
    <w:pPr>
      <w:jc w:val="both"/>
    </w:pPr>
    <w:rPr>
      <w:szCs w:val="24"/>
    </w:rPr>
  </w:style>
  <w:style w:type="paragraph" w:customStyle="1" w:styleId="Ttulounivers1">
    <w:name w:val="Título univers 1"/>
    <w:basedOn w:val="Univers"/>
    <w:next w:val="Univers"/>
    <w:rsid w:val="006148BE"/>
    <w:pPr>
      <w:keepNext/>
      <w:spacing w:after="120"/>
    </w:pPr>
    <w:rPr>
      <w:b/>
      <w:sz w:val="36"/>
    </w:rPr>
  </w:style>
  <w:style w:type="paragraph" w:customStyle="1" w:styleId="Universttulo1">
    <w:name w:val="Univers título 1"/>
    <w:basedOn w:val="Univers"/>
    <w:next w:val="Univers"/>
    <w:rsid w:val="006148BE"/>
    <w:pPr>
      <w:keepNext/>
      <w:spacing w:after="120"/>
    </w:pPr>
    <w:rPr>
      <w:b/>
      <w:sz w:val="36"/>
    </w:rPr>
  </w:style>
  <w:style w:type="paragraph" w:customStyle="1" w:styleId="Universttulo2">
    <w:name w:val="Univers título 2"/>
    <w:basedOn w:val="Universttulo1"/>
    <w:next w:val="Univers"/>
    <w:rsid w:val="006148BE"/>
    <w:rPr>
      <w:sz w:val="28"/>
    </w:rPr>
  </w:style>
  <w:style w:type="paragraph" w:styleId="Textodeglobo">
    <w:name w:val="Balloon Text"/>
    <w:basedOn w:val="Normal"/>
    <w:link w:val="TextodegloboCar"/>
    <w:uiPriority w:val="99"/>
    <w:semiHidden/>
    <w:unhideWhenUsed/>
    <w:rsid w:val="006148BE"/>
    <w:rPr>
      <w:rFonts w:ascii="Tahoma" w:hAnsi="Tahoma"/>
      <w:sz w:val="16"/>
      <w:szCs w:val="16"/>
      <w:lang w:val="x-none" w:eastAsia="x-none"/>
    </w:rPr>
  </w:style>
  <w:style w:type="character" w:customStyle="1" w:styleId="TextodegloboCar">
    <w:name w:val="Texto de globo Car"/>
    <w:basedOn w:val="Fuentedeprrafopredeter"/>
    <w:link w:val="Textodeglobo"/>
    <w:uiPriority w:val="99"/>
    <w:semiHidden/>
    <w:rsid w:val="006148BE"/>
    <w:rPr>
      <w:rFonts w:ascii="Tahoma" w:eastAsia="Times New Roman" w:hAnsi="Tahoma" w:cs="Times New Roman"/>
      <w:sz w:val="16"/>
      <w:szCs w:val="16"/>
      <w:lang w:val="x-none" w:eastAsia="x-none"/>
    </w:rPr>
  </w:style>
  <w:style w:type="character" w:styleId="Hipervnculo">
    <w:name w:val="Hyperlink"/>
    <w:uiPriority w:val="99"/>
    <w:unhideWhenUsed/>
    <w:rsid w:val="006148BE"/>
    <w:rPr>
      <w:color w:val="0563C1"/>
      <w:u w:val="single"/>
    </w:rPr>
  </w:style>
  <w:style w:type="character" w:customStyle="1" w:styleId="SangradetextonormalCar1">
    <w:name w:val="Sangría de texto normal Car1"/>
    <w:uiPriority w:val="99"/>
    <w:semiHidden/>
    <w:rsid w:val="006148BE"/>
    <w:rPr>
      <w:rFonts w:eastAsia="Times New Roman"/>
      <w:lang w:eastAsia="es-ES"/>
    </w:rPr>
  </w:style>
  <w:style w:type="character" w:customStyle="1" w:styleId="TextocomentarioCar">
    <w:name w:val="Texto comentario Car"/>
    <w:link w:val="Textocomentario"/>
    <w:uiPriority w:val="99"/>
    <w:rsid w:val="006148BE"/>
    <w:rPr>
      <w:rFonts w:ascii="Arial" w:hAnsi="Arial"/>
      <w:spacing w:val="-2"/>
      <w:lang w:val="es-ES_tradnl"/>
    </w:rPr>
  </w:style>
  <w:style w:type="paragraph" w:styleId="Textocomentario">
    <w:name w:val="annotation text"/>
    <w:basedOn w:val="Normal"/>
    <w:link w:val="TextocomentarioCar"/>
    <w:uiPriority w:val="99"/>
    <w:rsid w:val="006148BE"/>
    <w:pPr>
      <w:keepLines/>
      <w:tabs>
        <w:tab w:val="left" w:pos="1757"/>
      </w:tabs>
      <w:ind w:left="1758" w:hanging="1758"/>
      <w:jc w:val="both"/>
    </w:pPr>
    <w:rPr>
      <w:rFonts w:ascii="Arial" w:eastAsiaTheme="minorHAnsi" w:hAnsi="Arial" w:cstheme="minorBidi"/>
      <w:spacing w:val="-2"/>
      <w:szCs w:val="22"/>
      <w:lang w:val="es-ES_tradnl" w:eastAsia="en-US"/>
    </w:rPr>
  </w:style>
  <w:style w:type="character" w:customStyle="1" w:styleId="TextocomentarioCar1">
    <w:name w:val="Texto comentario Car1"/>
    <w:basedOn w:val="Fuentedeprrafopredeter"/>
    <w:uiPriority w:val="99"/>
    <w:semiHidden/>
    <w:rsid w:val="006148BE"/>
    <w:rPr>
      <w:rFonts w:ascii="Univers" w:eastAsia="Times New Roman" w:hAnsi="Univers" w:cs="Times New Roman"/>
      <w:sz w:val="20"/>
      <w:szCs w:val="20"/>
      <w:lang w:eastAsia="es-ES"/>
    </w:rPr>
  </w:style>
  <w:style w:type="character" w:customStyle="1" w:styleId="Sangra2detindependienteCar1">
    <w:name w:val="Sangría 2 de t. independiente Car1"/>
    <w:uiPriority w:val="99"/>
    <w:semiHidden/>
    <w:rsid w:val="006148BE"/>
    <w:rPr>
      <w:rFonts w:eastAsia="Times New Roman"/>
      <w:lang w:eastAsia="es-ES"/>
    </w:rPr>
  </w:style>
  <w:style w:type="character" w:customStyle="1" w:styleId="MapadeldocumentoCar">
    <w:name w:val="Mapa del documento Car"/>
    <w:link w:val="Mapadeldocumento"/>
    <w:semiHidden/>
    <w:rsid w:val="006148BE"/>
    <w:rPr>
      <w:rFonts w:ascii="Tahoma" w:hAnsi="Tahoma"/>
      <w:spacing w:val="-2"/>
      <w:shd w:val="clear" w:color="auto" w:fill="000080"/>
      <w:lang w:val="es-ES_tradnl"/>
    </w:rPr>
  </w:style>
  <w:style w:type="paragraph" w:styleId="Mapadeldocumento">
    <w:name w:val="Document Map"/>
    <w:basedOn w:val="Normal"/>
    <w:link w:val="MapadeldocumentoCar"/>
    <w:semiHidden/>
    <w:rsid w:val="006148BE"/>
    <w:pPr>
      <w:keepLines/>
      <w:shd w:val="clear" w:color="auto" w:fill="000080"/>
      <w:tabs>
        <w:tab w:val="left" w:pos="1757"/>
      </w:tabs>
      <w:ind w:left="1758" w:hanging="1758"/>
      <w:jc w:val="both"/>
    </w:pPr>
    <w:rPr>
      <w:rFonts w:ascii="Tahoma" w:eastAsiaTheme="minorHAnsi" w:hAnsi="Tahoma" w:cstheme="minorBidi"/>
      <w:spacing w:val="-2"/>
      <w:szCs w:val="22"/>
      <w:lang w:val="es-ES_tradnl" w:eastAsia="en-US"/>
    </w:rPr>
  </w:style>
  <w:style w:type="character" w:customStyle="1" w:styleId="MapadeldocumentoCar1">
    <w:name w:val="Mapa del documento Car1"/>
    <w:basedOn w:val="Fuentedeprrafopredeter"/>
    <w:uiPriority w:val="99"/>
    <w:semiHidden/>
    <w:rsid w:val="006148BE"/>
    <w:rPr>
      <w:rFonts w:ascii="Segoe UI" w:eastAsia="Times New Roman" w:hAnsi="Segoe UI" w:cs="Segoe UI"/>
      <w:sz w:val="16"/>
      <w:szCs w:val="16"/>
      <w:lang w:eastAsia="es-ES"/>
    </w:rPr>
  </w:style>
  <w:style w:type="character" w:customStyle="1" w:styleId="Sangra3detindependienteCar1">
    <w:name w:val="Sangría 3 de t. independiente Car1"/>
    <w:uiPriority w:val="99"/>
    <w:semiHidden/>
    <w:rsid w:val="006148BE"/>
    <w:rPr>
      <w:rFonts w:eastAsia="Times New Roman"/>
      <w:sz w:val="16"/>
      <w:szCs w:val="16"/>
      <w:lang w:eastAsia="es-ES"/>
    </w:rPr>
  </w:style>
  <w:style w:type="character" w:customStyle="1" w:styleId="TextodegloboCar1">
    <w:name w:val="Texto de globo Car1"/>
    <w:uiPriority w:val="99"/>
    <w:semiHidden/>
    <w:rsid w:val="006148BE"/>
    <w:rPr>
      <w:rFonts w:ascii="Tahoma" w:eastAsia="Times New Roman" w:hAnsi="Tahoma" w:cs="Tahoma"/>
      <w:sz w:val="16"/>
      <w:szCs w:val="16"/>
      <w:lang w:eastAsia="es-ES"/>
    </w:rPr>
  </w:style>
  <w:style w:type="character" w:customStyle="1" w:styleId="alt-edited">
    <w:name w:val="alt-edited"/>
    <w:rsid w:val="006148BE"/>
  </w:style>
  <w:style w:type="character" w:customStyle="1" w:styleId="hps">
    <w:name w:val="hps"/>
    <w:rsid w:val="006148BE"/>
  </w:style>
  <w:style w:type="character" w:customStyle="1" w:styleId="atn">
    <w:name w:val="atn"/>
    <w:rsid w:val="006148BE"/>
  </w:style>
  <w:style w:type="character" w:customStyle="1" w:styleId="shorttext">
    <w:name w:val="short_text"/>
    <w:rsid w:val="006148BE"/>
  </w:style>
  <w:style w:type="character" w:styleId="Textoennegrita">
    <w:name w:val="Strong"/>
    <w:uiPriority w:val="22"/>
    <w:qFormat/>
    <w:rsid w:val="006148BE"/>
    <w:rPr>
      <w:b/>
      <w:bCs/>
    </w:rPr>
  </w:style>
  <w:style w:type="character" w:styleId="nfasis">
    <w:name w:val="Emphasis"/>
    <w:uiPriority w:val="20"/>
    <w:qFormat/>
    <w:rsid w:val="006148BE"/>
    <w:rPr>
      <w:i/>
      <w:iCs/>
    </w:rPr>
  </w:style>
  <w:style w:type="character" w:customStyle="1" w:styleId="st">
    <w:name w:val="st"/>
    <w:rsid w:val="006148BE"/>
  </w:style>
  <w:style w:type="paragraph" w:customStyle="1" w:styleId="content">
    <w:name w:val="content"/>
    <w:basedOn w:val="Normal"/>
    <w:rsid w:val="006148BE"/>
    <w:pPr>
      <w:spacing w:before="100" w:beforeAutospacing="1" w:after="100" w:afterAutospacing="1"/>
    </w:pPr>
    <w:rPr>
      <w:rFonts w:ascii="Times New Roman" w:hAnsi="Times New Roman"/>
      <w:sz w:val="24"/>
      <w:szCs w:val="24"/>
    </w:rPr>
  </w:style>
  <w:style w:type="paragraph" w:customStyle="1" w:styleId="Excluye">
    <w:name w:val="Excluye"/>
    <w:basedOn w:val="A3"/>
    <w:qFormat/>
    <w:rsid w:val="00AE2DE5"/>
    <w:pPr>
      <w:tabs>
        <w:tab w:val="clear" w:pos="993"/>
        <w:tab w:val="clear" w:pos="1757"/>
      </w:tabs>
      <w:spacing w:before="0" w:after="120"/>
      <w:ind w:left="2126" w:firstLine="0"/>
      <w:outlineLvl w:val="0"/>
    </w:pPr>
    <w:rPr>
      <w:rFonts w:cs="Arial"/>
      <w:b w:val="0"/>
      <w:sz w:val="22"/>
      <w:szCs w:val="22"/>
      <w:u w:val="single"/>
    </w:rPr>
  </w:style>
  <w:style w:type="paragraph" w:customStyle="1" w:styleId="TtuloCdigo">
    <w:name w:val="TítuloCódigo"/>
    <w:basedOn w:val="A4"/>
    <w:qFormat/>
    <w:rsid w:val="00AE2DE5"/>
    <w:pPr>
      <w:tabs>
        <w:tab w:val="clear" w:pos="993"/>
        <w:tab w:val="clear" w:pos="1757"/>
      </w:tabs>
      <w:spacing w:before="0"/>
      <w:ind w:left="2127" w:hanging="2127"/>
    </w:pPr>
    <w:rPr>
      <w:rFonts w:cs="Arial"/>
      <w:color w:val="000000"/>
      <w:sz w:val="22"/>
      <w:szCs w:val="22"/>
    </w:rPr>
  </w:style>
  <w:style w:type="paragraph" w:customStyle="1" w:styleId="VIETA">
    <w:name w:val="VIÑETA"/>
    <w:basedOn w:val="Normal"/>
    <w:qFormat/>
    <w:rsid w:val="00AE2DE5"/>
    <w:pPr>
      <w:keepLines/>
      <w:ind w:left="2098" w:hanging="357"/>
      <w:jc w:val="both"/>
    </w:pPr>
    <w:rPr>
      <w:rFonts w:ascii="Arial" w:eastAsiaTheme="minorEastAsia" w:hAnsi="Arial" w:cs="Arial"/>
      <w:szCs w:val="22"/>
      <w:lang w:val="es-ES_tradnl"/>
    </w:rPr>
  </w:style>
  <w:style w:type="paragraph" w:customStyle="1" w:styleId="Referencia">
    <w:name w:val="Referencia"/>
    <w:basedOn w:val="TtuloCdigo"/>
    <w:qFormat/>
    <w:rsid w:val="00AE2DE5"/>
    <w:pPr>
      <w:ind w:left="0" w:firstLine="0"/>
    </w:pPr>
    <w:rPr>
      <w:i w:val="0"/>
    </w:rPr>
  </w:style>
  <w:style w:type="paragraph" w:styleId="Prrafodelista">
    <w:name w:val="List Paragraph"/>
    <w:basedOn w:val="Normal"/>
    <w:uiPriority w:val="34"/>
    <w:qFormat/>
    <w:rsid w:val="00AE2DE5"/>
    <w:pPr>
      <w:ind w:left="720"/>
      <w:contextualSpacing/>
    </w:pPr>
    <w:rPr>
      <w:rFonts w:ascii="Calibri" w:hAnsi="Calibri"/>
      <w:szCs w:val="22"/>
    </w:rPr>
  </w:style>
  <w:style w:type="paragraph" w:customStyle="1" w:styleId="TituloGRUPO">
    <w:name w:val="TituloGRUPO"/>
    <w:basedOn w:val="A1"/>
    <w:qFormat/>
    <w:rsid w:val="00AE2DE5"/>
    <w:pPr>
      <w:tabs>
        <w:tab w:val="clear" w:pos="1757"/>
      </w:tabs>
      <w:ind w:left="2126" w:hanging="2126"/>
    </w:pPr>
    <w:rPr>
      <w:rFonts w:cs="Arial"/>
      <w:color w:val="000000"/>
      <w:sz w:val="22"/>
      <w:szCs w:val="22"/>
    </w:rPr>
  </w:style>
  <w:style w:type="paragraph" w:customStyle="1" w:styleId="TtuloSUBGRUPO">
    <w:name w:val="TítuloSUBGRUPO"/>
    <w:basedOn w:val="A2"/>
    <w:qFormat/>
    <w:rsid w:val="00AE2DE5"/>
    <w:pPr>
      <w:tabs>
        <w:tab w:val="clear" w:pos="993"/>
        <w:tab w:val="clear" w:pos="1757"/>
      </w:tabs>
      <w:spacing w:before="0" w:after="120"/>
      <w:outlineLvl w:val="0"/>
    </w:pPr>
    <w:rPr>
      <w:rFonts w:cs="Arial"/>
      <w:color w:val="000000"/>
      <w:sz w:val="22"/>
      <w:szCs w:val="22"/>
    </w:rPr>
  </w:style>
  <w:style w:type="paragraph" w:customStyle="1" w:styleId="EXCLUYE0">
    <w:name w:val="EXCLUYE"/>
    <w:basedOn w:val="Excluye"/>
    <w:rsid w:val="00AE2DE5"/>
  </w:style>
  <w:style w:type="character" w:styleId="Refdecomentario">
    <w:name w:val="annotation reference"/>
    <w:basedOn w:val="Fuentedeprrafopredeter"/>
    <w:uiPriority w:val="99"/>
    <w:semiHidden/>
    <w:unhideWhenUsed/>
    <w:rsid w:val="00AE2DE5"/>
    <w:rPr>
      <w:sz w:val="16"/>
      <w:szCs w:val="16"/>
    </w:rPr>
  </w:style>
  <w:style w:type="paragraph" w:styleId="Asuntodelcomentario">
    <w:name w:val="annotation subject"/>
    <w:basedOn w:val="Textocomentario"/>
    <w:next w:val="Textocomentario"/>
    <w:link w:val="AsuntodelcomentarioCar"/>
    <w:uiPriority w:val="99"/>
    <w:semiHidden/>
    <w:unhideWhenUsed/>
    <w:rsid w:val="00AE2DE5"/>
    <w:pPr>
      <w:keepLines w:val="0"/>
      <w:tabs>
        <w:tab w:val="clear" w:pos="1757"/>
      </w:tabs>
      <w:ind w:left="0" w:firstLine="0"/>
      <w:jc w:val="left"/>
    </w:pPr>
    <w:rPr>
      <w:rFonts w:asciiTheme="minorHAnsi" w:eastAsiaTheme="minorEastAsia" w:hAnsiTheme="minorHAnsi"/>
      <w:b/>
      <w:bCs/>
      <w:spacing w:val="0"/>
      <w:sz w:val="20"/>
      <w:szCs w:val="20"/>
      <w:lang w:val="es-ES" w:eastAsia="es-ES"/>
    </w:rPr>
  </w:style>
  <w:style w:type="character" w:customStyle="1" w:styleId="AsuntodelcomentarioCar">
    <w:name w:val="Asunto del comentario Car"/>
    <w:basedOn w:val="TextocomentarioCar"/>
    <w:link w:val="Asuntodelcomentario"/>
    <w:uiPriority w:val="99"/>
    <w:semiHidden/>
    <w:rsid w:val="00AE2DE5"/>
    <w:rPr>
      <w:rFonts w:ascii="Arial" w:eastAsiaTheme="minorEastAsia" w:hAnsi="Arial"/>
      <w:b/>
      <w:bCs/>
      <w:spacing w:val="-2"/>
      <w:sz w:val="20"/>
      <w:szCs w:val="20"/>
      <w:lang w:val="es-ES_tradnl" w:eastAsia="es-ES"/>
    </w:rPr>
  </w:style>
  <w:style w:type="paragraph" w:styleId="Revisin">
    <w:name w:val="Revision"/>
    <w:hidden/>
    <w:uiPriority w:val="99"/>
    <w:semiHidden/>
    <w:rsid w:val="00AE2DE5"/>
    <w:pPr>
      <w:spacing w:after="0" w:line="240" w:lineRule="auto"/>
    </w:pPr>
    <w:rPr>
      <w:rFonts w:eastAsiaTheme="minorEastAsia"/>
      <w:lang w:eastAsia="es-ES"/>
    </w:rPr>
  </w:style>
  <w:style w:type="table" w:styleId="Tabladecuadrcula1clara">
    <w:name w:val="Grid Table 1 Light"/>
    <w:basedOn w:val="Tablanormal"/>
    <w:uiPriority w:val="46"/>
    <w:rsid w:val="00D00B0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tulo9Car">
    <w:name w:val="Título 9 Car"/>
    <w:basedOn w:val="Fuentedeprrafopredeter"/>
    <w:link w:val="Ttulo9"/>
    <w:uiPriority w:val="9"/>
    <w:semiHidden/>
    <w:rsid w:val="00596C8A"/>
    <w:rPr>
      <w:rFonts w:asciiTheme="majorHAnsi" w:eastAsiaTheme="majorEastAsia" w:hAnsiTheme="majorHAnsi" w:cstheme="majorBidi"/>
      <w:i/>
      <w:iCs/>
      <w:color w:val="272727" w:themeColor="text1" w:themeTint="D8"/>
      <w:sz w:val="21"/>
      <w:szCs w:val="21"/>
    </w:rPr>
  </w:style>
  <w:style w:type="numbering" w:customStyle="1" w:styleId="Sinlista1">
    <w:name w:val="Sin lista1"/>
    <w:next w:val="Sinlista"/>
    <w:uiPriority w:val="99"/>
    <w:semiHidden/>
    <w:unhideWhenUsed/>
    <w:rsid w:val="00596C8A"/>
  </w:style>
  <w:style w:type="table" w:styleId="Tablaconcuadrcula">
    <w:name w:val="Table Grid"/>
    <w:basedOn w:val="Tablanormal"/>
    <w:uiPriority w:val="39"/>
    <w:rsid w:val="0059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4-nfasis3">
    <w:name w:val="List Table 4 Accent 3"/>
    <w:basedOn w:val="Tablanormal"/>
    <w:uiPriority w:val="49"/>
    <w:rsid w:val="00596C8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Textodelmarcadordeposicin">
    <w:name w:val="Placeholder Text"/>
    <w:basedOn w:val="Fuentedeprrafopredeter"/>
    <w:uiPriority w:val="99"/>
    <w:semiHidden/>
    <w:rsid w:val="00596C8A"/>
    <w:rPr>
      <w:color w:val="666666"/>
    </w:rPr>
  </w:style>
  <w:style w:type="numbering" w:customStyle="1" w:styleId="Sinlista2">
    <w:name w:val="Sin lista2"/>
    <w:next w:val="Sinlista"/>
    <w:uiPriority w:val="99"/>
    <w:semiHidden/>
    <w:unhideWhenUsed/>
    <w:rsid w:val="00446473"/>
  </w:style>
  <w:style w:type="paragraph" w:customStyle="1" w:styleId="vieta0">
    <w:name w:val="vieta"/>
    <w:basedOn w:val="Normal"/>
    <w:rsid w:val="00446473"/>
    <w:pPr>
      <w:spacing w:before="100" w:beforeAutospacing="1" w:after="100" w:afterAutospacing="1"/>
    </w:pPr>
    <w:rPr>
      <w:rFonts w:ascii="Times New Roman" w:hAnsi="Times New Roman"/>
      <w:sz w:val="24"/>
      <w:szCs w:val="24"/>
    </w:rPr>
  </w:style>
  <w:style w:type="paragraph" w:styleId="TtulodeTDC">
    <w:name w:val="TOC Heading"/>
    <w:basedOn w:val="Ttulo1"/>
    <w:next w:val="Normal"/>
    <w:uiPriority w:val="39"/>
    <w:unhideWhenUsed/>
    <w:qFormat/>
    <w:rsid w:val="00446473"/>
    <w:pPr>
      <w:keepLines/>
      <w:spacing w:before="240" w:line="259" w:lineRule="auto"/>
      <w:jc w:val="left"/>
      <w:outlineLvl w:val="9"/>
    </w:pPr>
    <w:rPr>
      <w:rFonts w:asciiTheme="majorHAnsi" w:eastAsiaTheme="majorEastAsia" w:hAnsiTheme="majorHAnsi" w:cstheme="majorBidi"/>
      <w:color w:val="2E74B5" w:themeColor="accent1" w:themeShade="BF"/>
      <w:sz w:val="32"/>
      <w:szCs w:val="32"/>
    </w:rPr>
  </w:style>
  <w:style w:type="paragraph" w:styleId="TDC1">
    <w:name w:val="toc 1"/>
    <w:basedOn w:val="Normal"/>
    <w:next w:val="Normal"/>
    <w:autoRedefine/>
    <w:uiPriority w:val="39"/>
    <w:unhideWhenUsed/>
    <w:rsid w:val="00446473"/>
    <w:pPr>
      <w:spacing w:after="100"/>
    </w:pPr>
    <w:rPr>
      <w:rFonts w:asciiTheme="minorHAnsi" w:eastAsiaTheme="minorEastAsia" w:hAnsiTheme="minorHAnsi" w:cstheme="minorBidi"/>
      <w:szCs w:val="22"/>
    </w:rPr>
  </w:style>
  <w:style w:type="paragraph" w:styleId="TDC2">
    <w:name w:val="toc 2"/>
    <w:basedOn w:val="Normal"/>
    <w:next w:val="Normal"/>
    <w:autoRedefine/>
    <w:uiPriority w:val="39"/>
    <w:unhideWhenUsed/>
    <w:rsid w:val="00446473"/>
    <w:pPr>
      <w:spacing w:after="100" w:line="278" w:lineRule="auto"/>
      <w:ind w:left="240"/>
    </w:pPr>
    <w:rPr>
      <w:rFonts w:asciiTheme="minorHAnsi" w:eastAsiaTheme="minorEastAsia" w:hAnsiTheme="minorHAnsi" w:cstheme="minorBidi"/>
      <w:kern w:val="2"/>
      <w:sz w:val="24"/>
      <w:szCs w:val="24"/>
      <w14:ligatures w14:val="standardContextual"/>
    </w:rPr>
  </w:style>
  <w:style w:type="paragraph" w:styleId="TDC3">
    <w:name w:val="toc 3"/>
    <w:basedOn w:val="Normal"/>
    <w:next w:val="Normal"/>
    <w:autoRedefine/>
    <w:uiPriority w:val="39"/>
    <w:unhideWhenUsed/>
    <w:rsid w:val="00446473"/>
    <w:pPr>
      <w:spacing w:after="100" w:line="278" w:lineRule="auto"/>
      <w:ind w:left="480"/>
    </w:pPr>
    <w:rPr>
      <w:rFonts w:asciiTheme="minorHAnsi" w:eastAsiaTheme="minorEastAsia" w:hAnsiTheme="minorHAnsi" w:cstheme="minorBidi"/>
      <w:kern w:val="2"/>
      <w:sz w:val="24"/>
      <w:szCs w:val="24"/>
      <w14:ligatures w14:val="standardContextual"/>
    </w:rPr>
  </w:style>
  <w:style w:type="paragraph" w:styleId="TDC4">
    <w:name w:val="toc 4"/>
    <w:basedOn w:val="Normal"/>
    <w:next w:val="Normal"/>
    <w:autoRedefine/>
    <w:uiPriority w:val="39"/>
    <w:unhideWhenUsed/>
    <w:rsid w:val="00446473"/>
    <w:pPr>
      <w:spacing w:after="100" w:line="278" w:lineRule="auto"/>
      <w:ind w:left="720"/>
    </w:pPr>
    <w:rPr>
      <w:rFonts w:asciiTheme="minorHAnsi" w:eastAsiaTheme="minorEastAsia" w:hAnsiTheme="minorHAnsi" w:cstheme="minorBidi"/>
      <w:kern w:val="2"/>
      <w:sz w:val="24"/>
      <w:szCs w:val="24"/>
      <w14:ligatures w14:val="standardContextual"/>
    </w:rPr>
  </w:style>
  <w:style w:type="paragraph" w:styleId="TDC5">
    <w:name w:val="toc 5"/>
    <w:basedOn w:val="Normal"/>
    <w:next w:val="Normal"/>
    <w:autoRedefine/>
    <w:uiPriority w:val="39"/>
    <w:unhideWhenUsed/>
    <w:rsid w:val="00446473"/>
    <w:pPr>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TDC6">
    <w:name w:val="toc 6"/>
    <w:basedOn w:val="Normal"/>
    <w:next w:val="Normal"/>
    <w:autoRedefine/>
    <w:uiPriority w:val="39"/>
    <w:unhideWhenUsed/>
    <w:rsid w:val="00446473"/>
    <w:pPr>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TDC7">
    <w:name w:val="toc 7"/>
    <w:basedOn w:val="Normal"/>
    <w:next w:val="Normal"/>
    <w:autoRedefine/>
    <w:uiPriority w:val="39"/>
    <w:unhideWhenUsed/>
    <w:rsid w:val="00446473"/>
    <w:pPr>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TDC8">
    <w:name w:val="toc 8"/>
    <w:basedOn w:val="Normal"/>
    <w:next w:val="Normal"/>
    <w:autoRedefine/>
    <w:uiPriority w:val="39"/>
    <w:unhideWhenUsed/>
    <w:rsid w:val="00446473"/>
    <w:pPr>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TDC9">
    <w:name w:val="toc 9"/>
    <w:basedOn w:val="Normal"/>
    <w:next w:val="Normal"/>
    <w:autoRedefine/>
    <w:uiPriority w:val="39"/>
    <w:unhideWhenUsed/>
    <w:rsid w:val="00446473"/>
    <w:pPr>
      <w:spacing w:after="100" w:line="278" w:lineRule="auto"/>
      <w:ind w:left="1920"/>
    </w:pPr>
    <w:rPr>
      <w:rFonts w:asciiTheme="minorHAnsi" w:eastAsiaTheme="minorEastAsia" w:hAnsiTheme="minorHAnsi" w:cstheme="minorBidi"/>
      <w:kern w:val="2"/>
      <w:sz w:val="24"/>
      <w:szCs w:val="24"/>
      <w14:ligatures w14:val="standardContextual"/>
    </w:rPr>
  </w:style>
  <w:style w:type="character" w:customStyle="1" w:styleId="UnresolvedMention">
    <w:name w:val="Unresolved Mention"/>
    <w:basedOn w:val="Fuentedeprrafopredeter"/>
    <w:uiPriority w:val="99"/>
    <w:semiHidden/>
    <w:unhideWhenUsed/>
    <w:rsid w:val="00446473"/>
    <w:rPr>
      <w:color w:val="605E5C"/>
      <w:shd w:val="clear" w:color="auto" w:fill="E1DFDD"/>
    </w:rPr>
  </w:style>
  <w:style w:type="table" w:customStyle="1" w:styleId="Tablaconcuadrcula1">
    <w:name w:val="Tabla con cuadrícula1"/>
    <w:basedOn w:val="Tablanormal"/>
    <w:next w:val="Tablaconcuadrcula"/>
    <w:uiPriority w:val="39"/>
    <w:rsid w:val="00446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46473"/>
    <w:rPr>
      <w:color w:val="954F72" w:themeColor="followedHyperlink"/>
      <w:u w:val="single"/>
    </w:rPr>
  </w:style>
  <w:style w:type="numbering" w:customStyle="1" w:styleId="Sinlista3">
    <w:name w:val="Sin lista3"/>
    <w:next w:val="Sinlista"/>
    <w:uiPriority w:val="99"/>
    <w:semiHidden/>
    <w:unhideWhenUsed/>
    <w:rsid w:val="00D51574"/>
  </w:style>
  <w:style w:type="table" w:customStyle="1" w:styleId="Tablaconcuadrcula2">
    <w:name w:val="Tabla con cuadrícula2"/>
    <w:basedOn w:val="Tablanormal"/>
    <w:next w:val="Tablaconcuadrcula"/>
    <w:uiPriority w:val="39"/>
    <w:rsid w:val="00D51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nlista4">
    <w:name w:val="Sin lista4"/>
    <w:next w:val="Sinlista"/>
    <w:uiPriority w:val="99"/>
    <w:semiHidden/>
    <w:unhideWhenUsed/>
    <w:rsid w:val="00D51574"/>
  </w:style>
  <w:style w:type="table" w:customStyle="1" w:styleId="Tablaconcuadrcula3">
    <w:name w:val="Tabla con cuadrícula3"/>
    <w:basedOn w:val="Tablanormal"/>
    <w:next w:val="Tablaconcuadrcula"/>
    <w:uiPriority w:val="39"/>
    <w:rsid w:val="00D51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4367">
      <w:bodyDiv w:val="1"/>
      <w:marLeft w:val="0"/>
      <w:marRight w:val="0"/>
      <w:marTop w:val="0"/>
      <w:marBottom w:val="0"/>
      <w:divBdr>
        <w:top w:val="none" w:sz="0" w:space="0" w:color="auto"/>
        <w:left w:val="none" w:sz="0" w:space="0" w:color="auto"/>
        <w:bottom w:val="none" w:sz="0" w:space="0" w:color="auto"/>
        <w:right w:val="none" w:sz="0" w:space="0" w:color="auto"/>
      </w:divBdr>
      <w:divsChild>
        <w:div w:id="1020742326">
          <w:marLeft w:val="0"/>
          <w:marRight w:val="0"/>
          <w:marTop w:val="0"/>
          <w:marBottom w:val="0"/>
          <w:divBdr>
            <w:top w:val="none" w:sz="0" w:space="0" w:color="auto"/>
            <w:left w:val="none" w:sz="0" w:space="0" w:color="auto"/>
            <w:bottom w:val="none" w:sz="0" w:space="0" w:color="auto"/>
            <w:right w:val="none" w:sz="0" w:space="0" w:color="auto"/>
          </w:divBdr>
        </w:div>
      </w:divsChild>
    </w:div>
    <w:div w:id="153255906">
      <w:bodyDiv w:val="1"/>
      <w:marLeft w:val="0"/>
      <w:marRight w:val="0"/>
      <w:marTop w:val="0"/>
      <w:marBottom w:val="0"/>
      <w:divBdr>
        <w:top w:val="none" w:sz="0" w:space="0" w:color="auto"/>
        <w:left w:val="none" w:sz="0" w:space="0" w:color="auto"/>
        <w:bottom w:val="none" w:sz="0" w:space="0" w:color="auto"/>
        <w:right w:val="none" w:sz="0" w:space="0" w:color="auto"/>
      </w:divBdr>
    </w:div>
    <w:div w:id="1489982387">
      <w:bodyDiv w:val="1"/>
      <w:marLeft w:val="0"/>
      <w:marRight w:val="0"/>
      <w:marTop w:val="0"/>
      <w:marBottom w:val="0"/>
      <w:divBdr>
        <w:top w:val="none" w:sz="0" w:space="0" w:color="auto"/>
        <w:left w:val="none" w:sz="0" w:space="0" w:color="auto"/>
        <w:bottom w:val="none" w:sz="0" w:space="0" w:color="auto"/>
        <w:right w:val="none" w:sz="0" w:space="0" w:color="auto"/>
      </w:divBdr>
      <w:divsChild>
        <w:div w:id="1298409682">
          <w:marLeft w:val="0"/>
          <w:marRight w:val="0"/>
          <w:marTop w:val="0"/>
          <w:marBottom w:val="0"/>
          <w:divBdr>
            <w:top w:val="none" w:sz="0" w:space="0" w:color="auto"/>
            <w:left w:val="none" w:sz="0" w:space="0" w:color="auto"/>
            <w:bottom w:val="none" w:sz="0" w:space="0" w:color="auto"/>
            <w:right w:val="none" w:sz="0" w:space="0" w:color="auto"/>
          </w:divBdr>
          <w:divsChild>
            <w:div w:id="340856608">
              <w:marLeft w:val="0"/>
              <w:marRight w:val="0"/>
              <w:marTop w:val="0"/>
              <w:marBottom w:val="0"/>
              <w:divBdr>
                <w:top w:val="none" w:sz="0" w:space="0" w:color="auto"/>
                <w:left w:val="none" w:sz="0" w:space="0" w:color="auto"/>
                <w:bottom w:val="none" w:sz="0" w:space="0" w:color="auto"/>
                <w:right w:val="none" w:sz="0" w:space="0" w:color="auto"/>
              </w:divBdr>
              <w:divsChild>
                <w:div w:id="1012489736">
                  <w:marLeft w:val="0"/>
                  <w:marRight w:val="0"/>
                  <w:marTop w:val="0"/>
                  <w:marBottom w:val="0"/>
                  <w:divBdr>
                    <w:top w:val="none" w:sz="0" w:space="0" w:color="auto"/>
                    <w:left w:val="none" w:sz="0" w:space="0" w:color="auto"/>
                    <w:bottom w:val="none" w:sz="0" w:space="0" w:color="auto"/>
                    <w:right w:val="none" w:sz="0" w:space="0" w:color="auto"/>
                  </w:divBdr>
                </w:div>
                <w:div w:id="2000889644">
                  <w:marLeft w:val="0"/>
                  <w:marRight w:val="0"/>
                  <w:marTop w:val="0"/>
                  <w:marBottom w:val="0"/>
                  <w:divBdr>
                    <w:top w:val="none" w:sz="0" w:space="0" w:color="auto"/>
                    <w:left w:val="none" w:sz="0" w:space="0" w:color="auto"/>
                    <w:bottom w:val="none" w:sz="0" w:space="0" w:color="auto"/>
                    <w:right w:val="none" w:sz="0" w:space="0" w:color="auto"/>
                  </w:divBdr>
                </w:div>
                <w:div w:id="1649243185">
                  <w:marLeft w:val="0"/>
                  <w:marRight w:val="0"/>
                  <w:marTop w:val="0"/>
                  <w:marBottom w:val="0"/>
                  <w:divBdr>
                    <w:top w:val="none" w:sz="0" w:space="0" w:color="auto"/>
                    <w:left w:val="none" w:sz="0" w:space="0" w:color="auto"/>
                    <w:bottom w:val="none" w:sz="0" w:space="0" w:color="auto"/>
                    <w:right w:val="none" w:sz="0" w:space="0" w:color="auto"/>
                  </w:divBdr>
                </w:div>
              </w:divsChild>
            </w:div>
            <w:div w:id="1160199749">
              <w:marLeft w:val="0"/>
              <w:marRight w:val="0"/>
              <w:marTop w:val="0"/>
              <w:marBottom w:val="0"/>
              <w:divBdr>
                <w:top w:val="none" w:sz="0" w:space="0" w:color="auto"/>
                <w:left w:val="none" w:sz="0" w:space="0" w:color="auto"/>
                <w:bottom w:val="none" w:sz="0" w:space="0" w:color="auto"/>
                <w:right w:val="none" w:sz="0" w:space="0" w:color="auto"/>
              </w:divBdr>
            </w:div>
            <w:div w:id="1857845145">
              <w:marLeft w:val="0"/>
              <w:marRight w:val="0"/>
              <w:marTop w:val="0"/>
              <w:marBottom w:val="0"/>
              <w:divBdr>
                <w:top w:val="none" w:sz="0" w:space="0" w:color="auto"/>
                <w:left w:val="none" w:sz="0" w:space="0" w:color="auto"/>
                <w:bottom w:val="none" w:sz="0" w:space="0" w:color="auto"/>
                <w:right w:val="none" w:sz="0" w:space="0" w:color="auto"/>
              </w:divBdr>
            </w:div>
            <w:div w:id="1107579081">
              <w:marLeft w:val="0"/>
              <w:marRight w:val="0"/>
              <w:marTop w:val="0"/>
              <w:marBottom w:val="0"/>
              <w:divBdr>
                <w:top w:val="none" w:sz="0" w:space="0" w:color="auto"/>
                <w:left w:val="none" w:sz="0" w:space="0" w:color="auto"/>
                <w:bottom w:val="none" w:sz="0" w:space="0" w:color="auto"/>
                <w:right w:val="none" w:sz="0" w:space="0" w:color="auto"/>
              </w:divBdr>
            </w:div>
            <w:div w:id="1489051759">
              <w:marLeft w:val="0"/>
              <w:marRight w:val="0"/>
              <w:marTop w:val="0"/>
              <w:marBottom w:val="0"/>
              <w:divBdr>
                <w:top w:val="none" w:sz="0" w:space="0" w:color="auto"/>
                <w:left w:val="none" w:sz="0" w:space="0" w:color="auto"/>
                <w:bottom w:val="none" w:sz="0" w:space="0" w:color="auto"/>
                <w:right w:val="none" w:sz="0" w:space="0" w:color="auto"/>
              </w:divBdr>
            </w:div>
            <w:div w:id="1550189586">
              <w:marLeft w:val="0"/>
              <w:marRight w:val="0"/>
              <w:marTop w:val="0"/>
              <w:marBottom w:val="0"/>
              <w:divBdr>
                <w:top w:val="none" w:sz="0" w:space="0" w:color="auto"/>
                <w:left w:val="none" w:sz="0" w:space="0" w:color="auto"/>
                <w:bottom w:val="none" w:sz="0" w:space="0" w:color="auto"/>
                <w:right w:val="none" w:sz="0" w:space="0" w:color="auto"/>
              </w:divBdr>
            </w:div>
            <w:div w:id="71350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ine.es/dyngs/INEbase/operacion.htm?c=Estadistica_C&amp;cid=1254736176806&amp;menu=metodologia&amp;idp=1254735976608" TargetMode="External"/><Relationship Id="rId18" Type="http://schemas.openxmlformats.org/officeDocument/2006/relationships/hyperlink" Target="https://es.wikipedia.org/w/index.php?title=Gas%C3%B3leo_A_habitual&amp;action=edit&amp;redlink=1" TargetMode="External"/><Relationship Id="rId26" Type="http://schemas.openxmlformats.org/officeDocument/2006/relationships/hyperlink" Target="https://es.wikipedia.org/wiki/Biodi%C3%A9sel" TargetMode="External"/><Relationship Id="rId3" Type="http://schemas.openxmlformats.org/officeDocument/2006/relationships/styles" Target="styles.xml"/><Relationship Id="rId21" Type="http://schemas.openxmlformats.org/officeDocument/2006/relationships/hyperlink" Target="https://es.wikipedia.org/wiki/Metanol_%28combustible%29" TargetMode="External"/><Relationship Id="rId7" Type="http://schemas.openxmlformats.org/officeDocument/2006/relationships/endnotes" Target="endnotes.xml"/><Relationship Id="rId12" Type="http://schemas.openxmlformats.org/officeDocument/2006/relationships/hyperlink" Target="https://www.ine.es/dyngs/INEbase/operacion.htm?c=Estadistica_C&amp;cid=1254736176806&amp;menu=metodologia&amp;idp=1254735976608" TargetMode="External"/><Relationship Id="rId17" Type="http://schemas.openxmlformats.org/officeDocument/2006/relationships/footer" Target="footer8.xml"/><Relationship Id="rId25" Type="http://schemas.openxmlformats.org/officeDocument/2006/relationships/hyperlink" Target="https://es.wikipedia.org/wiki/Dihidr%C3%B3geno"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hyperlink" Target="https://es.wikipedia.org/wiki/Etanol_%28combustible%2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https://es.wikipedia.org/wiki/Biogasolina" TargetMode="Externa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hyperlink" Target="https://es.wikipedia.org/wiki/Gas_natural" TargetMode="External"/><Relationship Id="rId28" Type="http://schemas.openxmlformats.org/officeDocument/2006/relationships/footer" Target="footer10.xml"/><Relationship Id="rId10" Type="http://schemas.openxmlformats.org/officeDocument/2006/relationships/footer" Target="footer3.xml"/><Relationship Id="rId19" Type="http://schemas.openxmlformats.org/officeDocument/2006/relationships/hyperlink" Target="https://es.wikipedia.org/w/index.php?title=Nuevo_gas%C3%B3leo_A&amp;action=edit&amp;redlink=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es.wikipedia.org/wiki/Butanol" TargetMode="External"/><Relationship Id="rId27" Type="http://schemas.openxmlformats.org/officeDocument/2006/relationships/footer" Target="footer9.xm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7D3BF-4DEE-40F4-864D-94725FC50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262</Pages>
  <Words>69953</Words>
  <Characters>384745</Characters>
  <Application>Microsoft Office Word</Application>
  <DocSecurity>0</DocSecurity>
  <Lines>3206</Lines>
  <Paragraphs>907</Paragraphs>
  <ScaleCrop>false</ScaleCrop>
  <HeadingPairs>
    <vt:vector size="2" baseType="variant">
      <vt:variant>
        <vt:lpstr>Título</vt:lpstr>
      </vt:variant>
      <vt:variant>
        <vt:i4>1</vt:i4>
      </vt:variant>
    </vt:vector>
  </HeadingPairs>
  <TitlesOfParts>
    <vt:vector size="1" baseType="lpstr">
      <vt:lpstr/>
    </vt:vector>
  </TitlesOfParts>
  <Company>INSTITUTO NACIONAL DE ESTADISTICA</Company>
  <LinksUpToDate>false</LinksUpToDate>
  <CharactersWithSpaces>453791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dc:creator>
  <cp:keywords/>
  <dc:description/>
  <cp:lastModifiedBy>U000000</cp:lastModifiedBy>
  <cp:revision>7</cp:revision>
  <cp:lastPrinted>2018-06-18T09:18:00Z</cp:lastPrinted>
  <dcterms:created xsi:type="dcterms:W3CDTF">2025-06-26T05:54:00Z</dcterms:created>
  <dcterms:modified xsi:type="dcterms:W3CDTF">2025-06-26T07:05:00Z</dcterms:modified>
</cp:coreProperties>
</file>